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1B6E501F" w:rsidR="00642EFE" w:rsidRPr="005E1F72" w:rsidRDefault="0002258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08700876" w:rsidR="0091042F" w:rsidRDefault="000C7676" w:rsidP="00D21F8D">
      <w:pPr>
        <w:pStyle w:val="BodyTextIndent"/>
        <w:spacing w:line="240" w:lineRule="auto"/>
        <w:jc w:val="center"/>
        <w:rPr>
          <w:rFonts w:ascii="GHEA Grapalat" w:hAnsi="GHEA Grapalat"/>
          <w:i w:val="0"/>
          <w:lang w:val="af-ZA"/>
        </w:rPr>
      </w:pPr>
      <w:r>
        <w:rPr>
          <w:rFonts w:ascii="GHEA Grapalat" w:hAnsi="GHEA Grapalat"/>
          <w:i w:val="0"/>
          <w:lang w:val="af-ZA"/>
        </w:rPr>
        <w:t>202</w:t>
      </w:r>
      <w:r w:rsidR="00813F79">
        <w:rPr>
          <w:rFonts w:ascii="GHEA Grapalat" w:hAnsi="GHEA Grapalat"/>
          <w:i w:val="0"/>
          <w:lang w:val="af-ZA"/>
        </w:rPr>
        <w:t>5</w:t>
      </w:r>
      <w:r w:rsidR="00642EFE" w:rsidRPr="005E1F72">
        <w:rPr>
          <w:rFonts w:ascii="GHEA Grapalat" w:hAnsi="GHEA Grapalat"/>
          <w:i w:val="0"/>
          <w:lang w:val="af-ZA"/>
        </w:rPr>
        <w:t xml:space="preserve"> </w:t>
      </w:r>
      <w:r w:rsidR="00642EFE" w:rsidRPr="00F60778">
        <w:rPr>
          <w:rFonts w:ascii="GHEA Grapalat" w:hAnsi="GHEA Grapalat"/>
          <w:i w:val="0"/>
          <w:lang w:val="af-ZA"/>
        </w:rPr>
        <w:t xml:space="preserve">թվականի </w:t>
      </w:r>
      <w:r w:rsidR="009F6B69">
        <w:rPr>
          <w:rFonts w:ascii="GHEA Grapalat" w:hAnsi="GHEA Grapalat"/>
          <w:i w:val="0"/>
          <w:lang w:val="af-ZA"/>
        </w:rPr>
        <w:t>օգոստոսի</w:t>
      </w:r>
      <w:r w:rsidR="00A3123D">
        <w:rPr>
          <w:rFonts w:ascii="GHEA Grapalat" w:hAnsi="GHEA Grapalat"/>
          <w:b/>
          <w:bCs/>
          <w:i w:val="0"/>
          <w:lang w:val="hy-AM"/>
        </w:rPr>
        <w:t xml:space="preserve"> </w:t>
      </w:r>
      <w:r w:rsidR="00A76C15" w:rsidRPr="005E1F72">
        <w:rPr>
          <w:rFonts w:ascii="GHEA Grapalat" w:hAnsi="GHEA Grapalat"/>
          <w:i w:val="0"/>
          <w:lang w:val="af-ZA"/>
        </w:rPr>
        <w:t>«</w:t>
      </w:r>
      <w:r w:rsidR="009F6B69">
        <w:rPr>
          <w:rFonts w:ascii="GHEA Grapalat" w:hAnsi="GHEA Grapalat"/>
          <w:i w:val="0"/>
          <w:lang w:val="af-ZA"/>
        </w:rPr>
        <w:t>1</w:t>
      </w:r>
      <w:r w:rsidR="009428EA">
        <w:rPr>
          <w:rFonts w:ascii="GHEA Grapalat" w:hAnsi="GHEA Grapalat"/>
          <w:i w:val="0"/>
          <w:lang w:val="af-ZA"/>
        </w:rPr>
        <w:t>2</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00642EFE" w:rsidRPr="005E1F72">
        <w:rPr>
          <w:rFonts w:ascii="GHEA Grapalat" w:hAnsi="GHEA Grapalat"/>
          <w:i w:val="0"/>
          <w:lang w:val="af-ZA"/>
        </w:rPr>
        <w:t xml:space="preserve">որոշմամբ </w:t>
      </w:r>
    </w:p>
    <w:p w14:paraId="0FDE8C26" w14:textId="77777777" w:rsidR="004D53E4" w:rsidRDefault="004D53E4" w:rsidP="00D21F8D">
      <w:pPr>
        <w:pStyle w:val="BodyTextIndent"/>
        <w:spacing w:line="240" w:lineRule="auto"/>
        <w:jc w:val="center"/>
        <w:rPr>
          <w:rFonts w:ascii="GHEA Grapalat" w:hAnsi="GHEA Grapalat"/>
          <w:i w:val="0"/>
          <w:lang w:val="af-ZA"/>
        </w:rPr>
      </w:pPr>
    </w:p>
    <w:p w14:paraId="12027994" w14:textId="6FC2EEE5"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2258D">
        <w:rPr>
          <w:rFonts w:ascii="GHEA Grapalat" w:hAnsi="GHEA Grapalat"/>
          <w:i w:val="0"/>
          <w:lang w:val="af-ZA"/>
        </w:rPr>
        <w:t>ԳՀԱՇՁԲ-</w:t>
      </w:r>
      <w:r w:rsidR="009F6B69">
        <w:rPr>
          <w:rFonts w:ascii="GHEA Grapalat" w:hAnsi="GHEA Grapalat"/>
          <w:i w:val="0"/>
          <w:lang w:val="af-ZA"/>
        </w:rPr>
        <w:t>25/160</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5CA6D81A"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02258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r w:rsidR="00677658">
        <w:fldChar w:fldCharType="begin"/>
      </w:r>
      <w:r w:rsidR="00677658" w:rsidRPr="00FE2FF3">
        <w:rPr>
          <w:lang w:val="hy-AM"/>
        </w:rPr>
        <w:instrText>HYPERLINK "http://www.armeps.am"</w:instrText>
      </w:r>
      <w:r w:rsidR="00677658">
        <w:fldChar w:fldCharType="separate"/>
      </w:r>
      <w:r w:rsidR="00677658" w:rsidRPr="005E1F72">
        <w:rPr>
          <w:rFonts w:ascii="GHEA Grapalat" w:hAnsi="GHEA Grapalat"/>
          <w:i w:val="0"/>
          <w:lang w:val="af-ZA" w:eastAsia="ru-RU"/>
        </w:rPr>
        <w:t>www.armeps.am</w:t>
      </w:r>
      <w:r w:rsidR="00677658">
        <w:fldChar w:fldCharType="end"/>
      </w:r>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2CAB5653"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6F4DB3">
        <w:rPr>
          <w:rFonts w:ascii="GHEA Grapalat" w:hAnsi="GHEA Grapalat"/>
          <w:i w:val="0"/>
          <w:lang w:val="af-ZA"/>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0848FC" w:rsidRPr="006F4DB3">
        <w:rPr>
          <w:rFonts w:ascii="GHEA Grapalat" w:hAnsi="GHEA Grapalat"/>
          <w:i w:val="0"/>
          <w:lang w:val="af-ZA"/>
        </w:rPr>
        <w:t xml:space="preserve">Երևան քաղաքի </w:t>
      </w:r>
      <w:r w:rsidR="000A3359">
        <w:rPr>
          <w:rFonts w:ascii="GHEA Grapalat" w:hAnsi="GHEA Grapalat"/>
          <w:i w:val="0"/>
          <w:lang w:val="af-ZA"/>
        </w:rPr>
        <w:t>Կենտրոն</w:t>
      </w:r>
      <w:r w:rsidR="006F4DB3" w:rsidRPr="006F4DB3">
        <w:rPr>
          <w:rFonts w:ascii="GHEA Grapalat" w:hAnsi="GHEA Grapalat"/>
          <w:i w:val="0"/>
          <w:lang w:val="af-ZA"/>
        </w:rPr>
        <w:t xml:space="preserve"> վարչական շրջանի </w:t>
      </w:r>
      <w:r w:rsidR="000A3359">
        <w:rPr>
          <w:rFonts w:ascii="GHEA Grapalat" w:hAnsi="GHEA Grapalat"/>
          <w:i w:val="0"/>
          <w:lang w:val="af-ZA"/>
        </w:rPr>
        <w:t>բակերի ընթացիկ վերանորոգման</w:t>
      </w:r>
      <w:r w:rsidR="006F4DB3" w:rsidRPr="006F4DB3">
        <w:rPr>
          <w:rFonts w:ascii="GHEA Grapalat" w:hAnsi="GHEA Grapalat"/>
          <w:i w:val="0"/>
          <w:lang w:val="af-ZA"/>
        </w:rPr>
        <w:t xml:space="preserve"> աշխատանքներ</w:t>
      </w:r>
      <w:r w:rsidR="006F4DB3">
        <w:rPr>
          <w:rFonts w:ascii="GHEA Grapalat" w:hAnsi="GHEA Grapalat"/>
          <w:i w:val="0"/>
          <w:lang w:val="af-ZA"/>
        </w:rPr>
        <w:t xml:space="preserve">ի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6DCB9724"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DB4CC7">
        <w:fldChar w:fldCharType="begin"/>
      </w:r>
      <w:r w:rsidR="00DB4CC7" w:rsidRPr="00FE2FF3">
        <w:rPr>
          <w:lang w:val="af-ZA"/>
        </w:rPr>
        <w:instrText>HYPERLINK "http://www.armeps.am"</w:instrText>
      </w:r>
      <w:r w:rsidR="00DB4CC7">
        <w:fldChar w:fldCharType="separate"/>
      </w:r>
      <w:r w:rsidR="00DB4CC7" w:rsidRPr="005E1F72">
        <w:rPr>
          <w:rFonts w:ascii="GHEA Grapalat" w:hAnsi="GHEA Grapalat"/>
          <w:i w:val="0"/>
          <w:lang w:val="af-ZA" w:eastAsia="ru-RU"/>
        </w:rPr>
        <w:t>www.armeps.am</w:t>
      </w:r>
      <w:r w:rsidR="00DB4CC7">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205A29">
        <w:rPr>
          <w:rFonts w:ascii="GHEA Grapalat" w:hAnsi="GHEA Grapalat"/>
          <w:b/>
          <w:i w:val="0"/>
          <w:lang w:val="af-ZA"/>
        </w:rPr>
        <w:t xml:space="preserve">մինչև 2025 թվականի </w:t>
      </w:r>
      <w:r w:rsidR="006D618D">
        <w:rPr>
          <w:rFonts w:ascii="GHEA Grapalat" w:hAnsi="GHEA Grapalat"/>
          <w:b/>
          <w:i w:val="0"/>
          <w:lang w:val="af-ZA"/>
        </w:rPr>
        <w:t>օգոստոսի</w:t>
      </w:r>
      <w:r w:rsidR="00205A29">
        <w:rPr>
          <w:rFonts w:ascii="GHEA Grapalat" w:hAnsi="GHEA Grapalat"/>
          <w:b/>
          <w:i w:val="0"/>
          <w:lang w:val="af-ZA"/>
        </w:rPr>
        <w:t xml:space="preserve"> </w:t>
      </w:r>
      <w:r w:rsidR="006D618D">
        <w:rPr>
          <w:rFonts w:ascii="GHEA Grapalat" w:hAnsi="GHEA Grapalat"/>
          <w:b/>
          <w:i w:val="0"/>
          <w:lang w:val="af-ZA"/>
        </w:rPr>
        <w:t>2</w:t>
      </w:r>
      <w:r w:rsidR="009428EA">
        <w:rPr>
          <w:rFonts w:ascii="GHEA Grapalat" w:hAnsi="GHEA Grapalat"/>
          <w:b/>
          <w:i w:val="0"/>
          <w:lang w:val="af-ZA"/>
        </w:rPr>
        <w:t>1</w:t>
      </w:r>
      <w:r w:rsidR="0007287D" w:rsidRPr="0018744E">
        <w:rPr>
          <w:rFonts w:ascii="GHEA Grapalat" w:hAnsi="GHEA Grapalat"/>
          <w:b/>
          <w:i w:val="0"/>
          <w:lang w:val="hy-AM"/>
        </w:rPr>
        <w:t xml:space="preserve">-ը, ժամը </w:t>
      </w:r>
      <w:r w:rsidR="000848FC">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14E2D8A8"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205A29">
        <w:rPr>
          <w:rFonts w:ascii="GHEA Grapalat" w:hAnsi="GHEA Grapalat"/>
          <w:b/>
          <w:i w:val="0"/>
          <w:lang w:val="af-ZA"/>
        </w:rPr>
        <w:t xml:space="preserve">մինչև 2025 թվականի </w:t>
      </w:r>
      <w:r w:rsidR="006D618D">
        <w:rPr>
          <w:rFonts w:ascii="GHEA Grapalat" w:hAnsi="GHEA Grapalat"/>
          <w:b/>
          <w:i w:val="0"/>
          <w:lang w:val="af-ZA"/>
        </w:rPr>
        <w:t>օգոստոսի</w:t>
      </w:r>
      <w:r w:rsidR="005F7992">
        <w:rPr>
          <w:rFonts w:ascii="GHEA Grapalat" w:hAnsi="GHEA Grapalat"/>
          <w:b/>
          <w:i w:val="0"/>
          <w:lang w:val="af-ZA"/>
        </w:rPr>
        <w:t xml:space="preserve"> </w:t>
      </w:r>
      <w:r w:rsidR="006D618D">
        <w:rPr>
          <w:rFonts w:ascii="GHEA Grapalat" w:hAnsi="GHEA Grapalat"/>
          <w:b/>
          <w:i w:val="0"/>
          <w:lang w:val="af-ZA"/>
        </w:rPr>
        <w:t>2</w:t>
      </w:r>
      <w:r w:rsidR="009428EA">
        <w:rPr>
          <w:rFonts w:ascii="GHEA Grapalat" w:hAnsi="GHEA Grapalat"/>
          <w:b/>
          <w:i w:val="0"/>
          <w:lang w:val="af-ZA"/>
        </w:rPr>
        <w:t>1</w:t>
      </w:r>
      <w:r w:rsidR="0007287D" w:rsidRPr="0018744E">
        <w:rPr>
          <w:rFonts w:ascii="GHEA Grapalat" w:hAnsi="GHEA Grapalat"/>
          <w:b/>
          <w:i w:val="0"/>
          <w:lang w:val="hy-AM"/>
        </w:rPr>
        <w:t>-</w:t>
      </w:r>
      <w:r w:rsidR="005F7992">
        <w:rPr>
          <w:rFonts w:ascii="GHEA Grapalat" w:hAnsi="GHEA Grapalat"/>
          <w:b/>
          <w:i w:val="0"/>
          <w:lang w:val="hy-AM"/>
        </w:rPr>
        <w:t>ին</w:t>
      </w:r>
      <w:r w:rsidR="0007287D" w:rsidRPr="0018744E">
        <w:rPr>
          <w:rFonts w:ascii="GHEA Grapalat" w:hAnsi="GHEA Grapalat"/>
          <w:b/>
          <w:i w:val="0"/>
          <w:lang w:val="hy-AM"/>
        </w:rPr>
        <w:t xml:space="preserve">, ժամը </w:t>
      </w:r>
      <w:r w:rsidR="000848FC">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4AFF7B2E"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617EBC5A" w14:textId="148A3F52"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0848FC">
        <w:rPr>
          <w:rFonts w:ascii="GHEA Grapalat" w:hAnsi="GHEA Grapalat"/>
          <w:i w:val="0"/>
          <w:lang w:val="hy-AM"/>
        </w:rPr>
        <w:t xml:space="preserve">Գ. </w:t>
      </w:r>
      <w:r>
        <w:rPr>
          <w:rFonts w:ascii="GHEA Grapalat" w:hAnsi="GHEA Grapalat"/>
          <w:i w:val="0"/>
          <w:lang w:val="hy-AM"/>
        </w:rPr>
        <w:t>Մ</w:t>
      </w:r>
      <w:r w:rsidR="000848FC">
        <w:rPr>
          <w:rFonts w:ascii="GHEA Grapalat" w:hAnsi="GHEA Grapalat"/>
          <w:i w:val="0"/>
          <w:lang w:val="hy-AM"/>
        </w:rPr>
        <w:t>ուրադյանին</w:t>
      </w:r>
      <w:r w:rsidRPr="00F34769">
        <w:rPr>
          <w:rFonts w:ascii="GHEA Grapalat" w:hAnsi="GHEA Grapalat"/>
          <w:i w:val="0"/>
          <w:lang w:val="af-ZA"/>
        </w:rPr>
        <w:t>։</w:t>
      </w:r>
    </w:p>
    <w:p w14:paraId="560CA681" w14:textId="16FE847D"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0848FC">
        <w:rPr>
          <w:rFonts w:ascii="GHEA Grapalat" w:hAnsi="GHEA Grapalat"/>
          <w:i w:val="0"/>
          <w:lang w:val="hy-AM"/>
        </w:rPr>
        <w:t>373</w:t>
      </w:r>
      <w:r w:rsidRPr="00F34769">
        <w:rPr>
          <w:rFonts w:ascii="GHEA Grapalat" w:hAnsi="GHEA Grapalat"/>
          <w:i w:val="0"/>
          <w:lang w:val="af-ZA"/>
        </w:rPr>
        <w:t>։</w:t>
      </w:r>
    </w:p>
    <w:p w14:paraId="3E5C8C96" w14:textId="698DBE03" w:rsidR="0007287D" w:rsidRPr="007D7CDD" w:rsidRDefault="0007287D" w:rsidP="0007287D">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0848FC">
        <w:rPr>
          <w:rFonts w:ascii="GHEA Grapalat" w:hAnsi="GHEA Grapalat"/>
          <w:b/>
          <w:i w:val="0"/>
          <w:lang w:val="af-ZA"/>
        </w:rPr>
        <w:t>gor.muradyan@yerevan.am</w:t>
      </w:r>
      <w:r w:rsidRPr="007D7CDD">
        <w:rPr>
          <w:rFonts w:ascii="GHEA Grapalat" w:hAnsi="GHEA Grapalat"/>
          <w:b/>
          <w:i w:val="0"/>
          <w:lang w:val="af-ZA"/>
        </w:rPr>
        <w:t>։</w:t>
      </w:r>
    </w:p>
    <w:p w14:paraId="7F8A3BA4" w14:textId="77777777"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BC6371" w:rsidRDefault="00754697" w:rsidP="00EF3662">
      <w:pPr>
        <w:pStyle w:val="BodyTextIndent3"/>
        <w:spacing w:after="240" w:line="240" w:lineRule="auto"/>
        <w:ind w:firstLine="709"/>
        <w:rPr>
          <w:rFonts w:ascii="GHEA Grapalat" w:hAnsi="GHEA Grapalat" w:cs="Sylfaen"/>
          <w:b/>
          <w:lang w:val="af-ZA"/>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47174389" w14:textId="77777777" w:rsidR="000F7F78" w:rsidRPr="008B6523" w:rsidRDefault="000F7F78" w:rsidP="00EF3662">
      <w:pPr>
        <w:pStyle w:val="BodyText"/>
        <w:spacing w:after="0"/>
        <w:ind w:firstLine="567"/>
        <w:jc w:val="right"/>
        <w:rPr>
          <w:rFonts w:ascii="GHEA Grapalat" w:hAnsi="GHEA Grapalat" w:cs="Sylfaen"/>
          <w:iCs/>
          <w:sz w:val="20"/>
          <w:szCs w:val="20"/>
          <w:lang w:val="af-ZA"/>
        </w:rPr>
      </w:pPr>
    </w:p>
    <w:p w14:paraId="326CB8A5"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CAA026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502ACF2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E3BE950"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5EB1B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B8280D7"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72D7FFED"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1AC37FF"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CCA50E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52DCF79"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42D343"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DD83DD6" w14:textId="097D200A"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386C5509"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2258D">
        <w:rPr>
          <w:rFonts w:ascii="GHEA Grapalat" w:hAnsi="GHEA Grapalat" w:cs="Sylfaen"/>
          <w:iCs/>
          <w:sz w:val="20"/>
          <w:szCs w:val="20"/>
          <w:lang w:val="af-ZA"/>
        </w:rPr>
        <w:t>ԳՀԱՇՁԲ-</w:t>
      </w:r>
      <w:r w:rsidR="009F6B69">
        <w:rPr>
          <w:rFonts w:ascii="GHEA Grapalat" w:hAnsi="GHEA Grapalat" w:cs="Sylfaen"/>
          <w:iCs/>
          <w:sz w:val="20"/>
          <w:szCs w:val="20"/>
          <w:lang w:val="af-ZA"/>
        </w:rPr>
        <w:t>25/160</w:t>
      </w:r>
      <w:r w:rsidR="009F18D0" w:rsidRPr="0007287D">
        <w:rPr>
          <w:rFonts w:ascii="GHEA Grapalat" w:hAnsi="GHEA Grapalat" w:cs="Sylfaen"/>
          <w:iCs/>
          <w:sz w:val="20"/>
          <w:szCs w:val="20"/>
          <w:lang w:val="af-ZA"/>
        </w:rPr>
        <w:t xml:space="preserve"> </w:t>
      </w:r>
      <w:proofErr w:type="spellStart"/>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proofErr w:type="spellEnd"/>
      <w:r w:rsidR="00096865" w:rsidRPr="0007287D">
        <w:rPr>
          <w:rFonts w:ascii="GHEA Grapalat" w:hAnsi="GHEA Grapalat" w:cs="Times Armenian"/>
          <w:iCs/>
          <w:sz w:val="20"/>
          <w:szCs w:val="20"/>
          <w:lang w:val="af-ZA"/>
        </w:rPr>
        <w:t xml:space="preserve"> </w:t>
      </w:r>
    </w:p>
    <w:p w14:paraId="1248E344" w14:textId="47BBC8D9" w:rsidR="00096865" w:rsidRPr="0007287D" w:rsidRDefault="0002258D" w:rsidP="00EF3662">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sidRPr="005E366B">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proofErr w:type="spellStart"/>
      <w:r w:rsidR="00096865" w:rsidRPr="0007287D">
        <w:rPr>
          <w:rFonts w:ascii="GHEA Grapalat" w:hAnsi="GHEA Grapalat" w:cs="Sylfaen"/>
          <w:iCs/>
          <w:sz w:val="20"/>
          <w:szCs w:val="20"/>
        </w:rPr>
        <w:t>հանձնաժողովի</w:t>
      </w:r>
      <w:proofErr w:type="spellEnd"/>
    </w:p>
    <w:p w14:paraId="11436F0A" w14:textId="73025628"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0C7676">
        <w:rPr>
          <w:rFonts w:ascii="GHEA Grapalat" w:hAnsi="GHEA Grapalat" w:cs="Sylfaen"/>
          <w:iCs/>
          <w:sz w:val="20"/>
          <w:szCs w:val="20"/>
          <w:lang w:val="af-ZA"/>
        </w:rPr>
        <w:t>202</w:t>
      </w:r>
      <w:r w:rsidR="00B821FF">
        <w:rPr>
          <w:rFonts w:ascii="GHEA Grapalat" w:hAnsi="GHEA Grapalat" w:cs="Sylfaen"/>
          <w:iCs/>
          <w:sz w:val="20"/>
          <w:szCs w:val="20"/>
          <w:lang w:val="af-ZA"/>
        </w:rPr>
        <w:t>5</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6D618D">
        <w:rPr>
          <w:rFonts w:ascii="GHEA Grapalat" w:hAnsi="GHEA Grapalat" w:cs="Times Armenian"/>
          <w:iCs/>
          <w:sz w:val="20"/>
          <w:szCs w:val="20"/>
          <w:lang w:val="af-ZA"/>
        </w:rPr>
        <w:t>օգոստոսի</w:t>
      </w:r>
      <w:r w:rsidR="00E1087A">
        <w:rPr>
          <w:rFonts w:ascii="GHEA Grapalat" w:hAnsi="GHEA Grapalat" w:cs="Times Armenian"/>
          <w:iCs/>
          <w:sz w:val="20"/>
          <w:szCs w:val="20"/>
          <w:lang w:val="hy-AM"/>
        </w:rPr>
        <w:t xml:space="preserve"> </w:t>
      </w:r>
      <w:r w:rsidR="006D618D">
        <w:rPr>
          <w:rFonts w:ascii="GHEA Grapalat" w:hAnsi="GHEA Grapalat" w:cs="Times Armenian"/>
          <w:iCs/>
          <w:sz w:val="20"/>
          <w:szCs w:val="20"/>
          <w:lang w:val="hy-AM"/>
        </w:rPr>
        <w:t>1</w:t>
      </w:r>
      <w:r w:rsidR="00332A92">
        <w:rPr>
          <w:rFonts w:ascii="GHEA Grapalat" w:hAnsi="GHEA Grapalat" w:cs="Times Armenian"/>
          <w:iCs/>
          <w:sz w:val="20"/>
          <w:szCs w:val="20"/>
          <w:lang w:val="hy-AM"/>
        </w:rPr>
        <w:t>2</w:t>
      </w:r>
      <w:r w:rsidR="005C6159"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247185">
        <w:rPr>
          <w:rFonts w:ascii="GHEA Grapalat" w:hAnsi="GHEA Grapalat" w:cs="Times Armenian"/>
          <w:iCs/>
          <w:sz w:val="20"/>
          <w:szCs w:val="20"/>
          <w:lang w:val="af-ZA"/>
        </w:rPr>
        <w:t>2</w:t>
      </w:r>
      <w:r w:rsidR="0007287D" w:rsidRPr="0007287D">
        <w:rPr>
          <w:rFonts w:ascii="GHEA Grapalat" w:hAnsi="GHEA Grapalat" w:cs="Times Armenian"/>
          <w:iCs/>
          <w:sz w:val="20"/>
          <w:szCs w:val="20"/>
          <w:lang w:val="hy-AM"/>
        </w:rPr>
        <w:t xml:space="preserve"> </w:t>
      </w:r>
      <w:proofErr w:type="spellStart"/>
      <w:r w:rsidRPr="0007287D">
        <w:rPr>
          <w:rFonts w:ascii="GHEA Grapalat" w:hAnsi="GHEA Grapalat" w:cs="Sylfaen"/>
          <w:iCs/>
          <w:sz w:val="20"/>
          <w:szCs w:val="20"/>
        </w:rPr>
        <w:t>որոշմամբ</w:t>
      </w:r>
      <w:proofErr w:type="spellEnd"/>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5E1F72" w:rsidRDefault="00096865" w:rsidP="00EF3662">
      <w:pPr>
        <w:pStyle w:val="BodyText"/>
        <w:ind w:right="-7" w:firstLine="567"/>
        <w:jc w:val="center"/>
        <w:rPr>
          <w:rFonts w:ascii="GHEA Grapalat" w:hAnsi="GHEA Grapalat" w:cs="Sylfaen"/>
          <w:lang w:val="af-ZA"/>
        </w:rPr>
      </w:pPr>
    </w:p>
    <w:p w14:paraId="6D3F35CE" w14:textId="1BCB93DD" w:rsidR="00096865" w:rsidRPr="005E1F72" w:rsidRDefault="00962A76" w:rsidP="00EF3662">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0F7F78" w:rsidRPr="000F7F78">
        <w:rPr>
          <w:rFonts w:ascii="GHEA Grapalat" w:hAnsi="GHEA Grapalat"/>
          <w:iCs/>
          <w:lang w:val="af-ZA"/>
        </w:rPr>
        <w:t xml:space="preserve">Երևան քաղաքի </w:t>
      </w:r>
      <w:r w:rsidR="00877CF3" w:rsidRPr="00877CF3">
        <w:rPr>
          <w:rFonts w:ascii="GHEA Grapalat" w:hAnsi="GHEA Grapalat"/>
          <w:iCs/>
          <w:lang w:val="af-ZA"/>
        </w:rPr>
        <w:t>Կենտրոն վարչական շրջանի բակերի ընթացիկ վերանորոգման</w:t>
      </w:r>
      <w:r w:rsidR="000F7F78" w:rsidRPr="000F7F78">
        <w:rPr>
          <w:rFonts w:ascii="GHEA Grapalat" w:hAnsi="GHEA Grapalat"/>
          <w:iCs/>
          <w:lang w:val="af-ZA"/>
        </w:rPr>
        <w:t xml:space="preserve"> աշխատանքների</w:t>
      </w:r>
      <w:r w:rsidR="000F7F78" w:rsidRPr="000F7F78">
        <w:rPr>
          <w:rFonts w:ascii="GHEA Grapalat" w:hAnsi="GHEA Grapalat" w:cs="Sylfaen"/>
          <w:lang w:val="af-ZA"/>
        </w:rPr>
        <w:t xml:space="preserve"> </w:t>
      </w:r>
      <w:r w:rsidR="002B32D6" w:rsidRPr="005E1F72">
        <w:rPr>
          <w:rFonts w:ascii="GHEA Grapalat" w:hAnsi="GHEA Grapalat" w:cs="Sylfaen"/>
        </w:rPr>
        <w:t>ՁԵՌՔԲԵՐՄԱՆ</w:t>
      </w:r>
      <w:r w:rsidR="002B32D6" w:rsidRPr="005E1F72">
        <w:rPr>
          <w:rFonts w:ascii="GHEA Grapalat" w:hAnsi="GHEA Grapalat" w:cs="Times Armenian"/>
          <w:lang w:val="af-ZA"/>
        </w:rPr>
        <w:t xml:space="preserve"> </w:t>
      </w:r>
      <w:r w:rsidR="002B32D6" w:rsidRPr="005E1F72">
        <w:rPr>
          <w:rFonts w:ascii="GHEA Grapalat" w:hAnsi="GHEA Grapalat" w:cs="Sylfaen"/>
        </w:rPr>
        <w:t>ՆՊԱՏԱԿՈՎ</w:t>
      </w:r>
      <w:r w:rsidR="002B32D6" w:rsidRPr="005E1F72">
        <w:rPr>
          <w:rFonts w:ascii="GHEA Grapalat" w:hAnsi="GHEA Grapalat" w:cs="Sylfaen"/>
          <w:lang w:val="af-ZA"/>
        </w:rPr>
        <w:t xml:space="preserve"> </w:t>
      </w:r>
      <w:r w:rsidR="002B32D6" w:rsidRPr="005E1F72">
        <w:rPr>
          <w:rFonts w:ascii="GHEA Grapalat" w:hAnsi="GHEA Grapalat" w:cs="Times Armenian"/>
          <w:lang w:val="af-ZA"/>
        </w:rPr>
        <w:t xml:space="preserve"> </w:t>
      </w:r>
      <w:r w:rsidR="002B32D6" w:rsidRPr="005E1F72">
        <w:rPr>
          <w:rFonts w:ascii="GHEA Grapalat" w:hAnsi="GHEA Grapalat" w:cs="Sylfaen"/>
        </w:rPr>
        <w:t>ՀԱՅՏԱՐԱՐՎԱԾ</w:t>
      </w:r>
      <w:r w:rsidR="002B32D6" w:rsidRPr="005E1F72">
        <w:rPr>
          <w:rFonts w:ascii="GHEA Grapalat" w:hAnsi="GHEA Grapalat" w:cs="Times Armenian"/>
          <w:lang w:val="af-ZA"/>
        </w:rPr>
        <w:t xml:space="preserve"> </w:t>
      </w:r>
      <w:r w:rsidR="0002258D">
        <w:rPr>
          <w:rFonts w:ascii="GHEA Grapalat" w:hAnsi="GHEA Grapalat" w:cs="Sylfaen"/>
        </w:rPr>
        <w:t>ԳՆԱՆՇՄԱՆ</w:t>
      </w:r>
      <w:r w:rsidR="0002258D" w:rsidRPr="0002258D">
        <w:rPr>
          <w:rFonts w:ascii="GHEA Grapalat" w:hAnsi="GHEA Grapalat" w:cs="Sylfaen"/>
          <w:lang w:val="af-ZA"/>
        </w:rPr>
        <w:t xml:space="preserve"> </w:t>
      </w:r>
      <w:r w:rsidR="0002258D">
        <w:rPr>
          <w:rFonts w:ascii="GHEA Grapalat" w:hAnsi="GHEA Grapalat" w:cs="Sylfaen"/>
        </w:rPr>
        <w:t>ՀԱՐՑՈՒՄ</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F2781D">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3"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2"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60300865" w:rsidR="00096865" w:rsidRPr="000F7F78"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0F7F78">
        <w:rPr>
          <w:rFonts w:ascii="GHEA Grapalat" w:hAnsi="GHEA Grapalat"/>
          <w:b/>
          <w:sz w:val="20"/>
          <w:lang w:val="af-ZA"/>
        </w:rPr>
        <w:t xml:space="preserve"> </w:t>
      </w:r>
      <w:r w:rsidR="000F7F78" w:rsidRPr="000F7F78">
        <w:rPr>
          <w:rFonts w:ascii="GHEA Grapalat" w:hAnsi="GHEA Grapalat"/>
          <w:b/>
          <w:sz w:val="20"/>
          <w:lang w:val="af-ZA"/>
        </w:rPr>
        <w:t xml:space="preserve">Երևան քաղաքի </w:t>
      </w:r>
      <w:r w:rsidR="00877CF3" w:rsidRPr="00877CF3">
        <w:rPr>
          <w:rFonts w:ascii="GHEA Grapalat" w:hAnsi="GHEA Grapalat"/>
          <w:b/>
          <w:sz w:val="20"/>
          <w:lang w:val="af-ZA"/>
        </w:rPr>
        <w:t xml:space="preserve">Կենտրոն վարչական շրջանի բակերի ընթացիկ վերանորոգման </w:t>
      </w:r>
      <w:r w:rsidR="000F7F78" w:rsidRPr="000F7F78">
        <w:rPr>
          <w:rFonts w:ascii="GHEA Grapalat" w:hAnsi="GHEA Grapalat"/>
          <w:b/>
          <w:sz w:val="20"/>
          <w:lang w:val="af-ZA"/>
        </w:rPr>
        <w:t>աշխատանքների</w:t>
      </w:r>
      <w:r w:rsidRPr="000F7F78">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02258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102D5395"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1"/>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2107B526"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02258D">
        <w:rPr>
          <w:rFonts w:ascii="GHEA Grapalat" w:hAnsi="GHEA Grapalat" w:cs="Sylfaen"/>
          <w:b/>
          <w:sz w:val="20"/>
        </w:rPr>
        <w:t>ԳՆԱՆՇՄԱՆ</w:t>
      </w:r>
      <w:r w:rsidR="0002258D" w:rsidRPr="005E366B">
        <w:rPr>
          <w:rFonts w:ascii="GHEA Grapalat" w:hAnsi="GHEA Grapalat" w:cs="Sylfaen"/>
          <w:b/>
          <w:sz w:val="20"/>
          <w:lang w:val="af-ZA"/>
        </w:rPr>
        <w:t xml:space="preserve"> </w:t>
      </w:r>
      <w:r w:rsidR="0002258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1C113BCC"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2258D">
        <w:rPr>
          <w:rFonts w:ascii="GHEA Grapalat" w:hAnsi="GHEA Grapalat" w:cs="Times Armenian"/>
          <w:sz w:val="20"/>
          <w:lang w:val="af-ZA"/>
        </w:rPr>
        <w:t>ԳՀԱՇՁԲ-</w:t>
      </w:r>
      <w:r w:rsidR="009F6B69">
        <w:rPr>
          <w:rFonts w:ascii="GHEA Grapalat" w:hAnsi="GHEA Grapalat" w:cs="Times Armenian"/>
          <w:sz w:val="20"/>
          <w:lang w:val="af-ZA"/>
        </w:rPr>
        <w:t>25/160</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02258D">
        <w:rPr>
          <w:rFonts w:ascii="GHEA Grapalat" w:hAnsi="GHEA Grapalat" w:cs="Sylfaen"/>
          <w:sz w:val="20"/>
        </w:rPr>
        <w:t>գնանշման</w:t>
      </w:r>
      <w:proofErr w:type="spellEnd"/>
      <w:r w:rsidR="0002258D" w:rsidRPr="0002258D">
        <w:rPr>
          <w:rFonts w:ascii="GHEA Grapalat" w:hAnsi="GHEA Grapalat" w:cs="Sylfaen"/>
          <w:sz w:val="20"/>
          <w:lang w:val="af-ZA"/>
        </w:rPr>
        <w:t xml:space="preserve"> </w:t>
      </w:r>
      <w:proofErr w:type="spellStart"/>
      <w:r w:rsidR="0002258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569463F"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0848FC">
        <w:rPr>
          <w:rFonts w:ascii="GHEA Grapalat" w:hAnsi="GHEA Grapalat"/>
        </w:rPr>
        <w:t>gor.muradyan@yerevan.am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0D35E9AC"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877CF3">
        <w:rPr>
          <w:rFonts w:ascii="GHEA Grapalat" w:hAnsi="GHEA Grapalat" w:cs="Sylfaen"/>
          <w:i w:val="0"/>
        </w:rPr>
        <w:t xml:space="preserve"> </w:t>
      </w:r>
      <w:proofErr w:type="spellStart"/>
      <w:r w:rsidR="00096865" w:rsidRPr="00417B96">
        <w:rPr>
          <w:rFonts w:ascii="GHEA Grapalat" w:hAnsi="GHEA Grapalat" w:cs="Sylfaen"/>
          <w:i w:val="0"/>
        </w:rPr>
        <w:t>առարկա</w:t>
      </w:r>
      <w:proofErr w:type="spellEnd"/>
      <w:r w:rsidR="00096865" w:rsidRPr="00877CF3">
        <w:rPr>
          <w:rFonts w:ascii="GHEA Grapalat" w:hAnsi="GHEA Grapalat" w:cs="Sylfaen"/>
          <w:i w:val="0"/>
        </w:rPr>
        <w:t xml:space="preserve"> </w:t>
      </w:r>
      <w:r w:rsidR="00096865" w:rsidRPr="00417B96">
        <w:rPr>
          <w:rFonts w:ascii="GHEA Grapalat" w:hAnsi="GHEA Grapalat" w:cs="Sylfaen"/>
          <w:i w:val="0"/>
        </w:rPr>
        <w:t>է</w:t>
      </w:r>
      <w:r w:rsidR="00096865" w:rsidRPr="00877CF3">
        <w:rPr>
          <w:rFonts w:ascii="GHEA Grapalat" w:hAnsi="GHEA Grapalat" w:cs="Sylfaen"/>
          <w:i w:val="0"/>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կարիքների</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համար</w:t>
      </w:r>
      <w:proofErr w:type="spellEnd"/>
      <w:r w:rsidR="004F23E5" w:rsidRPr="00877CF3">
        <w:rPr>
          <w:rFonts w:ascii="GHEA Grapalat" w:hAnsi="GHEA Grapalat" w:cs="Sylfaen"/>
          <w:i w:val="0"/>
        </w:rPr>
        <w:t xml:space="preserve">` </w:t>
      </w:r>
      <w:proofErr w:type="spellStart"/>
      <w:r w:rsidR="008B22A5" w:rsidRPr="00877CF3">
        <w:rPr>
          <w:rFonts w:ascii="GHEA Grapalat" w:hAnsi="GHEA Grapalat" w:cs="Sylfaen"/>
          <w:i w:val="0"/>
        </w:rPr>
        <w:t>Երևան</w:t>
      </w:r>
      <w:proofErr w:type="spellEnd"/>
      <w:r w:rsidR="008B22A5" w:rsidRPr="00877CF3">
        <w:rPr>
          <w:rFonts w:ascii="GHEA Grapalat" w:hAnsi="GHEA Grapalat" w:cs="Sylfaen"/>
          <w:i w:val="0"/>
        </w:rPr>
        <w:t xml:space="preserve"> </w:t>
      </w:r>
      <w:proofErr w:type="spellStart"/>
      <w:r w:rsidR="008B22A5" w:rsidRPr="00877CF3">
        <w:rPr>
          <w:rFonts w:ascii="GHEA Grapalat" w:hAnsi="GHEA Grapalat" w:cs="Sylfaen"/>
          <w:i w:val="0"/>
        </w:rPr>
        <w:t>քաղաքի</w:t>
      </w:r>
      <w:proofErr w:type="spellEnd"/>
      <w:r w:rsidR="008B22A5" w:rsidRPr="00877CF3">
        <w:rPr>
          <w:rFonts w:ascii="GHEA Grapalat" w:hAnsi="GHEA Grapalat" w:cs="Sylfaen"/>
          <w:i w:val="0"/>
        </w:rPr>
        <w:t xml:space="preserve"> </w:t>
      </w:r>
      <w:proofErr w:type="spellStart"/>
      <w:r w:rsidR="00877CF3" w:rsidRPr="00877CF3">
        <w:rPr>
          <w:rFonts w:ascii="GHEA Grapalat" w:hAnsi="GHEA Grapalat" w:cs="Sylfaen"/>
          <w:i w:val="0"/>
        </w:rPr>
        <w:t>Կենտրոն</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վարչական</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շրջանի</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բակերի</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ընթացիկ</w:t>
      </w:r>
      <w:proofErr w:type="spellEnd"/>
      <w:r w:rsidR="00877CF3" w:rsidRPr="00877CF3">
        <w:rPr>
          <w:rFonts w:ascii="GHEA Grapalat" w:hAnsi="GHEA Grapalat" w:cs="Sylfaen"/>
          <w:i w:val="0"/>
        </w:rPr>
        <w:t xml:space="preserve"> </w:t>
      </w:r>
      <w:proofErr w:type="spellStart"/>
      <w:r w:rsidR="00877CF3" w:rsidRPr="00877CF3">
        <w:rPr>
          <w:rFonts w:ascii="GHEA Grapalat" w:hAnsi="GHEA Grapalat" w:cs="Sylfaen"/>
          <w:i w:val="0"/>
        </w:rPr>
        <w:t>վերանորոգման</w:t>
      </w:r>
      <w:proofErr w:type="spellEnd"/>
      <w:r w:rsidR="00877CF3">
        <w:rPr>
          <w:rFonts w:ascii="GHEA Grapalat" w:hAnsi="GHEA Grapalat" w:cs="Sylfaen"/>
          <w:i w:val="0"/>
        </w:rPr>
        <w:t xml:space="preserve"> </w:t>
      </w:r>
      <w:proofErr w:type="spellStart"/>
      <w:r w:rsidR="00877CF3">
        <w:rPr>
          <w:rFonts w:ascii="GHEA Grapalat" w:hAnsi="GHEA Grapalat" w:cs="Sylfaen"/>
          <w:i w:val="0"/>
        </w:rPr>
        <w:t>աշխատանքների</w:t>
      </w:r>
      <w:proofErr w:type="spellEnd"/>
      <w:r w:rsidR="00877CF3" w:rsidRPr="00877CF3">
        <w:rPr>
          <w:rFonts w:ascii="GHEA Grapalat" w:hAnsi="GHEA Grapalat" w:cs="Sylfaen"/>
          <w:i w:val="0"/>
        </w:rPr>
        <w:t xml:space="preserve"> </w:t>
      </w:r>
      <w:proofErr w:type="spellStart"/>
      <w:r w:rsidR="00096865" w:rsidRPr="00877CF3">
        <w:rPr>
          <w:rFonts w:ascii="GHEA Grapalat" w:hAnsi="GHEA Grapalat" w:cs="Sylfaen"/>
          <w:i w:val="0"/>
        </w:rPr>
        <w:t>ձեռքբերումը</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այսուհետ</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նաև</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ա</w:t>
      </w:r>
      <w:r w:rsidR="003812AE" w:rsidRPr="00877CF3">
        <w:rPr>
          <w:rFonts w:ascii="GHEA Grapalat" w:hAnsi="GHEA Grapalat" w:cs="Sylfaen"/>
          <w:i w:val="0"/>
        </w:rPr>
        <w:t>շխատանք</w:t>
      </w:r>
      <w:proofErr w:type="spellEnd"/>
      <w:r w:rsidR="00816505" w:rsidRPr="00877CF3">
        <w:rPr>
          <w:rFonts w:ascii="GHEA Grapalat" w:hAnsi="GHEA Grapalat" w:cs="Sylfaen"/>
          <w:i w:val="0"/>
        </w:rPr>
        <w:t>)</w:t>
      </w:r>
      <w:r w:rsidR="00C43524" w:rsidRPr="00877CF3">
        <w:rPr>
          <w:rFonts w:ascii="GHEA Grapalat" w:hAnsi="GHEA Grapalat" w:cs="Sylfaen"/>
          <w:i w:val="0"/>
        </w:rPr>
        <w:t>,</w:t>
      </w:r>
      <w:r w:rsidR="00096865" w:rsidRPr="00877CF3">
        <w:rPr>
          <w:rFonts w:ascii="GHEA Grapalat" w:hAnsi="GHEA Grapalat" w:cs="Sylfaen"/>
          <w:i w:val="0"/>
        </w:rPr>
        <w:t xml:space="preserve"> </w:t>
      </w:r>
      <w:proofErr w:type="spellStart"/>
      <w:r w:rsidR="004F23E5" w:rsidRPr="00877CF3">
        <w:rPr>
          <w:rFonts w:ascii="GHEA Grapalat" w:hAnsi="GHEA Grapalat" w:cs="Sylfaen"/>
          <w:i w:val="0"/>
        </w:rPr>
        <w:t>որ</w:t>
      </w:r>
      <w:r w:rsidR="00A5292D" w:rsidRPr="00877CF3">
        <w:rPr>
          <w:rFonts w:ascii="GHEA Grapalat" w:hAnsi="GHEA Grapalat" w:cs="Sylfaen"/>
          <w:i w:val="0"/>
        </w:rPr>
        <w:t>ը</w:t>
      </w:r>
      <w:proofErr w:type="spellEnd"/>
      <w:r w:rsidR="004F23E5" w:rsidRPr="00877CF3">
        <w:rPr>
          <w:rFonts w:ascii="GHEA Grapalat" w:hAnsi="GHEA Grapalat" w:cs="Sylfaen"/>
          <w:i w:val="0"/>
        </w:rPr>
        <w:t xml:space="preserve"> </w:t>
      </w:r>
      <w:proofErr w:type="spellStart"/>
      <w:r w:rsidR="004F23E5" w:rsidRPr="00877CF3">
        <w:rPr>
          <w:rFonts w:ascii="GHEA Grapalat" w:hAnsi="GHEA Grapalat" w:cs="Sylfaen"/>
          <w:i w:val="0"/>
        </w:rPr>
        <w:t>խմբավորված</w:t>
      </w:r>
      <w:proofErr w:type="spellEnd"/>
      <w:r w:rsidR="004F23E5" w:rsidRPr="00877CF3">
        <w:rPr>
          <w:rFonts w:ascii="GHEA Grapalat" w:hAnsi="GHEA Grapalat" w:cs="Sylfaen"/>
          <w:i w:val="0"/>
        </w:rPr>
        <w:t xml:space="preserve">  </w:t>
      </w:r>
      <w:r w:rsidR="00A5292D" w:rsidRPr="00877CF3">
        <w:rPr>
          <w:rFonts w:ascii="GHEA Grapalat" w:hAnsi="GHEA Grapalat" w:cs="Sylfaen"/>
          <w:i w:val="0"/>
        </w:rPr>
        <w:t>է</w:t>
      </w:r>
      <w:r w:rsidR="004F23E5" w:rsidRPr="00877CF3">
        <w:rPr>
          <w:rFonts w:ascii="GHEA Grapalat" w:hAnsi="GHEA Grapalat" w:cs="Sylfaen"/>
          <w:i w:val="0"/>
        </w:rPr>
        <w:t xml:space="preserve"> </w:t>
      </w:r>
      <w:r w:rsidR="00F959F3" w:rsidRPr="00877CF3">
        <w:rPr>
          <w:rFonts w:ascii="GHEA Grapalat" w:hAnsi="GHEA Grapalat" w:cs="Sylfaen"/>
          <w:i w:val="0"/>
        </w:rPr>
        <w:t>1</w:t>
      </w:r>
      <w:r w:rsidR="004F23E5" w:rsidRPr="00877CF3">
        <w:rPr>
          <w:rFonts w:ascii="GHEA Grapalat" w:hAnsi="GHEA Grapalat" w:cs="Sylfaen"/>
          <w:i w:val="0"/>
        </w:rPr>
        <w:t xml:space="preserve"> </w:t>
      </w:r>
      <w:r w:rsidR="00066E20" w:rsidRPr="00877CF3">
        <w:rPr>
          <w:rFonts w:ascii="GHEA Grapalat" w:hAnsi="GHEA Grapalat" w:cs="Sylfaen"/>
          <w:i w:val="0"/>
        </w:rPr>
        <w:t>/</w:t>
      </w:r>
      <w:proofErr w:type="spellStart"/>
      <w:r w:rsidR="00F959F3" w:rsidRPr="00877CF3">
        <w:rPr>
          <w:rFonts w:ascii="GHEA Grapalat" w:hAnsi="GHEA Grapalat" w:cs="Sylfaen"/>
          <w:i w:val="0"/>
        </w:rPr>
        <w:t>մեկ</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չափաբաժնում</w:t>
      </w:r>
      <w:proofErr w:type="spellEnd"/>
      <w:r w:rsidR="004F23E5" w:rsidRPr="00877CF3">
        <w:rPr>
          <w:rFonts w:ascii="GHEA Grapalat" w:hAnsi="GHEA Grapalat" w:cs="Sylfaen"/>
          <w:i w:val="0"/>
        </w:rPr>
        <w:t>`</w:t>
      </w:r>
    </w:p>
    <w:p w14:paraId="19656C8A" w14:textId="77777777" w:rsidR="004F23E5" w:rsidRPr="004F23E5" w:rsidRDefault="004F23E5" w:rsidP="004F23E5">
      <w:pPr>
        <w:rPr>
          <w:lang w:val="af-ZA"/>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1620"/>
        <w:gridCol w:w="7020"/>
      </w:tblGrid>
      <w:tr w:rsidR="000812F9" w:rsidRPr="00417B96" w14:paraId="42627B0B" w14:textId="77777777" w:rsidTr="00105B16">
        <w:trPr>
          <w:trHeight w:val="420"/>
        </w:trPr>
        <w:tc>
          <w:tcPr>
            <w:tcW w:w="2767" w:type="dxa"/>
            <w:gridSpan w:val="2"/>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02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167E3" w:rsidRPr="000167E3" w14:paraId="41293A86" w14:textId="77777777" w:rsidTr="00105B16">
        <w:trPr>
          <w:trHeight w:val="202"/>
        </w:trPr>
        <w:tc>
          <w:tcPr>
            <w:tcW w:w="1147" w:type="dxa"/>
            <w:vAlign w:val="center"/>
          </w:tcPr>
          <w:p w14:paraId="0C764753" w14:textId="09AC9FF3" w:rsidR="000167E3" w:rsidRPr="00417B96" w:rsidRDefault="000167E3" w:rsidP="000167E3">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620" w:type="dxa"/>
            <w:vAlign w:val="center"/>
          </w:tcPr>
          <w:p w14:paraId="2DBBD8EB" w14:textId="069CEF18" w:rsidR="000167E3" w:rsidRPr="00417B96" w:rsidRDefault="000167E3" w:rsidP="000167E3">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020" w:type="dxa"/>
            <w:vAlign w:val="center"/>
          </w:tcPr>
          <w:p w14:paraId="309AE3FD" w14:textId="3DEC3878" w:rsidR="000167E3" w:rsidRPr="00417B96" w:rsidRDefault="000167E3" w:rsidP="000167E3">
            <w:pPr>
              <w:pStyle w:val="BodyTextIndent2"/>
              <w:spacing w:line="240" w:lineRule="auto"/>
              <w:ind w:firstLine="0"/>
              <w:jc w:val="center"/>
              <w:rPr>
                <w:rFonts w:ascii="GHEA Grapalat" w:hAnsi="GHEA Grapalat"/>
                <w:b/>
                <w:bCs/>
                <w:i/>
                <w:iCs/>
              </w:rPr>
            </w:pPr>
          </w:p>
        </w:tc>
      </w:tr>
      <w:tr w:rsidR="00105B16" w:rsidRPr="00247185" w14:paraId="44CE3AC3" w14:textId="77777777" w:rsidTr="00105B16">
        <w:tc>
          <w:tcPr>
            <w:tcW w:w="1147" w:type="dxa"/>
            <w:vAlign w:val="center"/>
          </w:tcPr>
          <w:p w14:paraId="57173727" w14:textId="77777777" w:rsidR="00105B16" w:rsidRPr="00417B96" w:rsidRDefault="00105B16" w:rsidP="00105B1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620" w:type="dxa"/>
            <w:vAlign w:val="center"/>
          </w:tcPr>
          <w:p w14:paraId="1D48A52A" w14:textId="595849F2" w:rsidR="00105B16" w:rsidRPr="00105B16" w:rsidRDefault="00877CF3" w:rsidP="00105B16">
            <w:pPr>
              <w:pStyle w:val="BodyTextIndent2"/>
              <w:spacing w:line="240" w:lineRule="auto"/>
              <w:ind w:firstLine="0"/>
              <w:jc w:val="center"/>
              <w:rPr>
                <w:rFonts w:ascii="GHEA Grapalat" w:hAnsi="GHEA Grapalat" w:cs="Arial"/>
                <w:color w:val="000000"/>
                <w:lang w:val="hy-AM"/>
              </w:rPr>
            </w:pPr>
            <w:r>
              <w:rPr>
                <w:rFonts w:ascii="GHEA Grapalat" w:hAnsi="GHEA Grapalat" w:cs="Arial"/>
                <w:color w:val="000000"/>
                <w:lang w:val="hy-AM"/>
              </w:rPr>
              <w:t>63</w:t>
            </w:r>
            <w:r w:rsidR="008B22A5">
              <w:rPr>
                <w:rFonts w:ascii="GHEA Grapalat" w:hAnsi="GHEA Grapalat" w:cs="Arial"/>
                <w:color w:val="000000"/>
                <w:lang w:val="hy-AM"/>
              </w:rPr>
              <w:t>,</w:t>
            </w:r>
            <w:r>
              <w:rPr>
                <w:rFonts w:ascii="GHEA Grapalat" w:hAnsi="GHEA Grapalat" w:cs="Arial"/>
                <w:color w:val="000000"/>
                <w:lang w:val="hy-AM"/>
              </w:rPr>
              <w:t>700</w:t>
            </w:r>
            <w:r w:rsidR="008B22A5">
              <w:rPr>
                <w:rFonts w:ascii="GHEA Grapalat" w:hAnsi="GHEA Grapalat" w:cs="Arial"/>
                <w:color w:val="000000"/>
                <w:lang w:val="hy-AM"/>
              </w:rPr>
              <w:t>,</w:t>
            </w:r>
            <w:r>
              <w:rPr>
                <w:rFonts w:ascii="GHEA Grapalat" w:hAnsi="GHEA Grapalat" w:cs="Arial"/>
                <w:color w:val="000000"/>
                <w:lang w:val="hy-AM"/>
              </w:rPr>
              <w:t>000</w:t>
            </w:r>
          </w:p>
        </w:tc>
        <w:tc>
          <w:tcPr>
            <w:tcW w:w="7020" w:type="dxa"/>
            <w:vAlign w:val="center"/>
          </w:tcPr>
          <w:p w14:paraId="30ABAB0F" w14:textId="2B04C741" w:rsidR="00105B16" w:rsidRPr="00877CF3" w:rsidRDefault="00877CF3" w:rsidP="00105B16">
            <w:pPr>
              <w:pStyle w:val="BodyTextIndent2"/>
              <w:spacing w:line="240" w:lineRule="auto"/>
              <w:ind w:firstLine="0"/>
              <w:rPr>
                <w:rFonts w:ascii="GHEA Grapalat" w:hAnsi="GHEA Grapalat"/>
                <w:bCs/>
                <w:szCs w:val="16"/>
                <w:vertAlign w:val="subscript"/>
              </w:rPr>
            </w:pPr>
            <w:r w:rsidRPr="00877CF3">
              <w:rPr>
                <w:rFonts w:ascii="GHEA Grapalat" w:hAnsi="GHEA Grapalat" w:cs="Sylfaen"/>
                <w:lang w:val="hy-AM"/>
              </w:rPr>
              <w:t>Երևան քաղաքի Կենտրոն վարչական շրջանի բակերի ընթացիկ վերանորոգման</w:t>
            </w:r>
            <w:r w:rsidRPr="00877CF3">
              <w:rPr>
                <w:rFonts w:ascii="GHEA Grapalat" w:hAnsi="GHEA Grapalat" w:cs="Sylfaen"/>
              </w:rPr>
              <w:t xml:space="preserve"> աշխատանքների</w:t>
            </w:r>
            <w:r w:rsidRPr="00877CF3">
              <w:rPr>
                <w:rFonts w:ascii="GHEA Grapalat" w:hAnsi="GHEA Grapalat" w:cs="Sylfaen"/>
                <w:lang w:val="hy-AM"/>
              </w:rPr>
              <w:t xml:space="preserve"> </w:t>
            </w:r>
            <w:r w:rsidRPr="00877CF3">
              <w:rPr>
                <w:rFonts w:ascii="GHEA Grapalat" w:hAnsi="GHEA Grapalat" w:cs="Sylfaen"/>
              </w:rPr>
              <w:t>ձեռքբերում</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53062AD8" w14:textId="3877C708" w:rsidR="00C75B5B" w:rsidRPr="003F79B5" w:rsidRDefault="00C75B5B" w:rsidP="00C75B5B">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 xml:space="preserve">    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lastRenderedPageBreak/>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42ED0FEB" w14:textId="77777777" w:rsidR="00D770AC" w:rsidRDefault="00D770AC" w:rsidP="00D770AC">
      <w:pPr>
        <w:ind w:firstLine="720"/>
        <w:jc w:val="both"/>
        <w:rPr>
          <w:rFonts w:ascii="GHEA Grapalat" w:hAnsi="GHEA Grapalat" w:cs="Sylfaen"/>
          <w:sz w:val="20"/>
          <w:szCs w:val="20"/>
          <w:lang w:val="es-ES"/>
        </w:rPr>
      </w:pPr>
      <w:r w:rsidRPr="0093002B">
        <w:rPr>
          <w:rFonts w:ascii="GHEA Grapalat" w:hAnsi="GHEA Grapalat" w:cs="Tahoma"/>
          <w:sz w:val="20"/>
          <w:szCs w:val="20"/>
          <w:lang w:val="es-ES"/>
        </w:rPr>
        <w:t>2.3</w:t>
      </w:r>
      <w:r w:rsidRPr="0093002B">
        <w:rPr>
          <w:rFonts w:ascii="GHEA Grapalat" w:hAnsi="GHEA Grapalat" w:cs="Tahoma"/>
          <w:sz w:val="20"/>
          <w:szCs w:val="20"/>
          <w:lang w:val="hy-AM"/>
        </w:rPr>
        <w:t xml:space="preserve">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lastRenderedPageBreak/>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587D86DF"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2"/>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50988323"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lastRenderedPageBreak/>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02258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0E6E27A0"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205A29">
        <w:rPr>
          <w:rFonts w:ascii="GHEA Grapalat" w:hAnsi="GHEA Grapalat"/>
          <w:b/>
        </w:rPr>
        <w:t xml:space="preserve">մինչև 2025 </w:t>
      </w:r>
      <w:r w:rsidR="00205A29" w:rsidRPr="000E1982">
        <w:rPr>
          <w:rFonts w:ascii="GHEA Grapalat" w:hAnsi="GHEA Grapalat"/>
          <w:b/>
        </w:rPr>
        <w:t xml:space="preserve">թվականի </w:t>
      </w:r>
      <w:r w:rsidR="00EB739B" w:rsidRPr="00EB739B">
        <w:rPr>
          <w:rFonts w:ascii="GHEA Grapalat" w:hAnsi="GHEA Grapalat"/>
          <w:b/>
          <w:iCs/>
        </w:rPr>
        <w:t>օգոստոսի</w:t>
      </w:r>
      <w:r w:rsidR="000E1982" w:rsidRPr="00EB739B">
        <w:rPr>
          <w:rFonts w:ascii="GHEA Grapalat" w:hAnsi="GHEA Grapalat"/>
          <w:b/>
          <w:iCs/>
        </w:rPr>
        <w:t xml:space="preserve"> </w:t>
      </w:r>
      <w:r w:rsidR="00EB739B" w:rsidRPr="00EB739B">
        <w:rPr>
          <w:rFonts w:ascii="GHEA Grapalat" w:hAnsi="GHEA Grapalat"/>
          <w:b/>
          <w:iCs/>
        </w:rPr>
        <w:t>21</w:t>
      </w:r>
      <w:r w:rsidR="0007287D" w:rsidRPr="000E1982">
        <w:rPr>
          <w:rFonts w:ascii="GHEA Grapalat" w:hAnsi="GHEA Grapalat"/>
          <w:b/>
          <w:lang w:val="hy-AM"/>
        </w:rPr>
        <w:t>-ը</w:t>
      </w:r>
      <w:r w:rsidR="0007287D" w:rsidRPr="0018744E">
        <w:rPr>
          <w:rFonts w:ascii="GHEA Grapalat" w:hAnsi="GHEA Grapalat"/>
          <w:b/>
          <w:lang w:val="hy-AM"/>
        </w:rPr>
        <w:t xml:space="preserve">, ժամը </w:t>
      </w:r>
      <w:r w:rsidR="000848FC">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5"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4A7B68F4" w:rsidR="00F83DB3" w:rsidRPr="00734975" w:rsidRDefault="00F83DB3" w:rsidP="00F83DB3">
      <w:pPr>
        <w:pStyle w:val="BodyTextIndent2"/>
        <w:spacing w:line="240" w:lineRule="auto"/>
        <w:ind w:firstLine="567"/>
        <w:rPr>
          <w:rFonts w:ascii="GHEA Grapalat" w:hAnsi="GHEA Grapalat" w:cs="Sylfaen"/>
          <w:szCs w:val="24"/>
          <w:lang w:val="hy-AM"/>
        </w:rPr>
      </w:pPr>
      <w:r w:rsidRPr="00734975">
        <w:rPr>
          <w:rFonts w:ascii="GHEA Grapalat" w:hAnsi="GHEA Grapalat"/>
          <w:lang w:val="hy-AM"/>
        </w:rPr>
        <w:t xml:space="preserve">ե) </w:t>
      </w:r>
      <w:r w:rsidRPr="00734975">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734975" w:rsidRPr="00734975">
        <w:rPr>
          <w:rFonts w:ascii="GHEA Grapalat" w:hAnsi="GHEA Grapalat" w:cs="Sylfaen"/>
          <w:szCs w:val="24"/>
          <w:lang w:val="hy-AM"/>
        </w:rPr>
        <w:t xml:space="preserve"> </w:t>
      </w:r>
      <w:r w:rsidRPr="0073497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734975">
        <w:rPr>
          <w:rStyle w:val="FootnoteReference"/>
          <w:rFonts w:ascii="GHEA Grapalat" w:hAnsi="GHEA Grapalat" w:cs="Sylfaen"/>
          <w:szCs w:val="24"/>
          <w:lang w:val="hy-AM"/>
        </w:rPr>
        <w:footnoteReference w:id="3"/>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6"/>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6033429" w14:textId="62AC0967" w:rsidR="006C3115" w:rsidRDefault="00E326DD" w:rsidP="00EF3662">
      <w:pPr>
        <w:ind w:firstLine="567"/>
        <w:jc w:val="both"/>
        <w:rPr>
          <w:rFonts w:ascii="GHEA Grapalat" w:hAnsi="GHEA Grapalat"/>
          <w:sz w:val="20"/>
          <w:vertAlign w:val="superscript"/>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092881">
        <w:rPr>
          <w:rFonts w:ascii="GHEA Grapalat" w:hAnsi="GHEA Grapalat" w:cs="Sylfaen"/>
          <w:b/>
          <w:bCs/>
          <w:lang w:val="hy-AM"/>
        </w:rPr>
        <w:t xml:space="preserve"> </w:t>
      </w:r>
      <w:r w:rsidR="003E7DF4" w:rsidRPr="003E7DF4">
        <w:rPr>
          <w:rFonts w:ascii="GHEA Grapalat" w:hAnsi="GHEA Grapalat" w:cs="Sylfaen"/>
          <w:sz w:val="20"/>
          <w:lang w:val="hy-AM"/>
        </w:rPr>
        <w:t>հայտի ապահովում կանխիկ փողի կամ բանկային երաշխիքի ձևով</w:t>
      </w:r>
      <w:r w:rsidR="006C3115" w:rsidRPr="003E7DF4">
        <w:rPr>
          <w:rFonts w:ascii="GHEA Grapalat" w:hAnsi="GHEA Grapalat"/>
          <w:sz w:val="20"/>
          <w:lang w:val="hy-AM"/>
        </w:rPr>
        <w:t>.</w:t>
      </w:r>
      <w:r w:rsidR="00EC6281" w:rsidRPr="003E7DF4">
        <w:rPr>
          <w:rFonts w:ascii="GHEA Grapalat" w:hAnsi="GHEA Grapalat"/>
          <w:sz w:val="20"/>
          <w:vertAlign w:val="superscript"/>
          <w:lang w:val="hy-AM"/>
        </w:rPr>
        <w:t>8</w:t>
      </w:r>
      <w:r w:rsidR="00340083" w:rsidRPr="003E7DF4">
        <w:rPr>
          <w:rStyle w:val="FootnoteReference"/>
          <w:rFonts w:ascii="GHEA Grapalat" w:hAnsi="GHEA Grapalat"/>
          <w:color w:val="FFFFFF"/>
          <w:sz w:val="20"/>
          <w:lang w:val="hy-AM"/>
        </w:rPr>
        <w:footnoteReference w:id="4"/>
      </w:r>
    </w:p>
    <w:p w14:paraId="61FE4640" w14:textId="77777777" w:rsidR="00EE6BB6" w:rsidRPr="0093002B" w:rsidRDefault="00EE6BB6" w:rsidP="00EE6BB6">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4) շինարարական աշխատանքների գնման դեպքում</w:t>
      </w:r>
      <w:r w:rsidRPr="00F258A2">
        <w:rPr>
          <w:rFonts w:ascii="GHEA Grapalat" w:hAnsi="GHEA Grapalat" w:cs="Sylfaen"/>
          <w:sz w:val="20"/>
          <w:szCs w:val="24"/>
          <w:lang w:val="hy-AM" w:eastAsia="en-US"/>
        </w:rPr>
        <w:t xml:space="preserve"> </w:t>
      </w:r>
      <w:r>
        <w:rPr>
          <w:rFonts w:ascii="GHEA Grapalat" w:hAnsi="GHEA Grapalat" w:cs="Sylfaen"/>
          <w:sz w:val="20"/>
          <w:szCs w:val="24"/>
          <w:lang w:val="hy-AM" w:eastAsia="en-US"/>
        </w:rPr>
        <w:t xml:space="preserve">իր կողմից հաստատված </w:t>
      </w:r>
      <w:r w:rsidRPr="00DD1884">
        <w:rPr>
          <w:rFonts w:ascii="GHEA Grapalat" w:hAnsi="GHEA Grapalat" w:cs="Sylfaen"/>
          <w:sz w:val="20"/>
          <w:szCs w:val="24"/>
          <w:lang w:val="hy-AM" w:eastAsia="en-US"/>
        </w:rPr>
        <w:t xml:space="preserve">հավաստում՝ </w:t>
      </w:r>
      <w:r>
        <w:rPr>
          <w:rFonts w:ascii="GHEA Grapalat" w:hAnsi="GHEA Grapalat" w:cs="Sylfaen"/>
          <w:sz w:val="20"/>
          <w:szCs w:val="24"/>
          <w:lang w:val="hy-AM" w:eastAsia="en-US"/>
        </w:rPr>
        <w:t xml:space="preserve">սույն </w:t>
      </w:r>
      <w:r w:rsidRPr="00DD1884">
        <w:rPr>
          <w:rFonts w:ascii="GHEA Grapalat" w:hAnsi="GHEA Grapalat" w:cs="Sylfaen"/>
          <w:sz w:val="20"/>
          <w:szCs w:val="24"/>
          <w:lang w:val="hy-AM" w:eastAsia="en-US"/>
        </w:rPr>
        <w:t xml:space="preserve">հրավերին կցված նախագծային փաստաթղթերով, որը հանդիսանում է </w:t>
      </w:r>
      <w:r>
        <w:rPr>
          <w:rFonts w:ascii="GHEA Grapalat" w:hAnsi="GHEA Grapalat" w:cs="Sylfaen"/>
          <w:sz w:val="20"/>
          <w:szCs w:val="24"/>
          <w:lang w:val="hy-AM" w:eastAsia="en-US"/>
        </w:rPr>
        <w:t xml:space="preserve">նաև </w:t>
      </w:r>
      <w:r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Pr>
          <w:rFonts w:ascii="GHEA Grapalat" w:hAnsi="GHEA Grapalat" w:cs="Sylfaen"/>
          <w:sz w:val="20"/>
          <w:szCs w:val="24"/>
          <w:lang w:val="hy-AM" w:eastAsia="en-US"/>
        </w:rPr>
        <w:t xml:space="preserve">գրավոր </w:t>
      </w:r>
      <w:r w:rsidRPr="00DD1884">
        <w:rPr>
          <w:rFonts w:ascii="GHEA Grapalat" w:hAnsi="GHEA Grapalat" w:cs="Sylfaen"/>
          <w:sz w:val="20"/>
          <w:szCs w:val="24"/>
          <w:lang w:val="hy-AM" w:eastAsia="en-US"/>
        </w:rPr>
        <w:t>համաձայնեցնելով</w:t>
      </w:r>
      <w:r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Pr>
          <w:rFonts w:ascii="GHEA Grapalat" w:hAnsi="GHEA Grapalat" w:cs="Sylfaen"/>
          <w:sz w:val="20"/>
          <w:szCs w:val="24"/>
          <w:vertAlign w:val="superscript"/>
          <w:lang w:val="hy-AM" w:eastAsia="en-US"/>
        </w:rPr>
        <w:t>9</w:t>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7"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7"/>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bookmarkStart w:id="8" w:name="_Hlk160090634"/>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bookmarkEnd w:id="8"/>
    <w:p w14:paraId="2F5CC508" w14:textId="77777777" w:rsidR="00A45946" w:rsidRPr="005E1F72" w:rsidRDefault="00A45946" w:rsidP="00EF3662">
      <w:pPr>
        <w:jc w:val="center"/>
        <w:rPr>
          <w:rFonts w:ascii="GHEA Grapalat" w:hAnsi="GHEA Grapalat" w:cs="Arial"/>
          <w:b/>
          <w:sz w:val="20"/>
          <w:lang w:val="es-ES"/>
        </w:rPr>
      </w:pPr>
    </w:p>
    <w:p w14:paraId="5AC6334F" w14:textId="77777777" w:rsidR="003E3E3B" w:rsidRPr="0093002B" w:rsidRDefault="003E3E3B" w:rsidP="003E3E3B">
      <w:pPr>
        <w:ind w:firstLine="567"/>
        <w:jc w:val="both"/>
        <w:rPr>
          <w:rFonts w:ascii="GHEA Grapalat" w:hAnsi="GHEA Grapalat"/>
          <w:sz w:val="20"/>
          <w:lang w:val="es-ES"/>
        </w:rPr>
      </w:pPr>
      <w:r w:rsidRPr="0093002B">
        <w:rPr>
          <w:rFonts w:ascii="GHEA Grapalat" w:hAnsi="GHEA Grapalat" w:cs="Sylfaen"/>
          <w:sz w:val="20"/>
          <w:lang w:val="es-ES"/>
        </w:rPr>
        <w:lastRenderedPageBreak/>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00AB342C" w14:textId="77777777" w:rsidR="003E3E3B" w:rsidRPr="00FB1EC7" w:rsidRDefault="003E3E3B" w:rsidP="003E3E3B">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42FD20A0" w14:textId="77777777" w:rsidR="003E3E3B" w:rsidRPr="00FB1EC7" w:rsidRDefault="003E3E3B" w:rsidP="003E3E3B">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03D96D27"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73D13A3"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D271CF9"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308F3E3F"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253BCCD" w14:textId="77777777" w:rsidR="003E3E3B" w:rsidRPr="00EE6E36" w:rsidRDefault="003E3E3B" w:rsidP="003E3E3B">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17EA3A4"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5258B9FF"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0E4604D"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444F3CB2"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ED84086" w14:textId="77777777" w:rsidR="003E3E3B" w:rsidRPr="0093002B" w:rsidRDefault="003E3E3B" w:rsidP="003E3E3B">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300F93" w14:textId="77777777" w:rsidR="003E3E3B" w:rsidRPr="0093002B" w:rsidRDefault="003E3E3B" w:rsidP="003E3E3B">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3D24B67" w14:textId="77777777" w:rsidR="003E3E3B" w:rsidRPr="0093002B" w:rsidRDefault="003E3E3B" w:rsidP="003E3E3B">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5A36F75" w14:textId="77777777" w:rsidR="003E3E3B" w:rsidRDefault="003E3E3B" w:rsidP="003E3E3B">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2F73E27F"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7CF19FF0"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18E1D1B0" w14:textId="77777777" w:rsidR="007A3EE6" w:rsidRPr="005E1F72" w:rsidRDefault="00283198" w:rsidP="00EF3662">
      <w:pPr>
        <w:ind w:firstLine="567"/>
        <w:jc w:val="both"/>
        <w:rPr>
          <w:rFonts w:ascii="GHEA Grapalat" w:hAnsi="GHEA Grapalat"/>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 xml:space="preserve">.1 </w:t>
      </w:r>
      <w:r w:rsidR="00096865" w:rsidRPr="005E1F72">
        <w:rPr>
          <w:rFonts w:ascii="GHEA Grapalat" w:hAnsi="GHEA Grapalat" w:cs="Sylfaen"/>
          <w:sz w:val="20"/>
          <w:lang w:val="ru-RU"/>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հայտով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սույն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հրավերով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սահմանված</w:t>
      </w:r>
      <w:r w:rsidR="00096865" w:rsidRPr="005E1F72">
        <w:rPr>
          <w:rFonts w:ascii="GHEA Grapalat" w:hAnsi="GHEA Grapalat" w:cs="Sylfaen"/>
          <w:sz w:val="20"/>
          <w:lang w:val="af-ZA"/>
        </w:rPr>
        <w:t xml:space="preserve"> </w:t>
      </w:r>
      <w:r w:rsidR="00712311" w:rsidRPr="005E1F72">
        <w:rPr>
          <w:rFonts w:ascii="GHEA Grapalat" w:hAnsi="GHEA Grapalat" w:cs="Sylfaen"/>
          <w:sz w:val="20"/>
          <w:lang w:val="af-ZA"/>
        </w:rPr>
        <w:t xml:space="preserve">կարգով </w:t>
      </w:r>
      <w:proofErr w:type="spellStart"/>
      <w:r w:rsidR="00903898" w:rsidRPr="005E1F72">
        <w:rPr>
          <w:rFonts w:ascii="GHEA Grapalat" w:hAnsi="GHEA Grapalat" w:cs="Sylfaen"/>
          <w:bCs/>
          <w:sz w:val="20"/>
          <w:szCs w:val="20"/>
        </w:rPr>
        <w:t>ներկայացնում</w:t>
      </w:r>
      <w:proofErr w:type="spellEnd"/>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է</w:t>
      </w:r>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հայտի</w:t>
      </w:r>
      <w:proofErr w:type="spellEnd"/>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ապահովում</w:t>
      </w:r>
      <w:proofErr w:type="spellEnd"/>
      <w:r w:rsidR="00AE3822" w:rsidRPr="005E1F72">
        <w:rPr>
          <w:rFonts w:ascii="GHEA Grapalat" w:hAnsi="GHEA Grapalat" w:cs="Sylfaen"/>
          <w:bCs/>
          <w:sz w:val="20"/>
          <w:szCs w:val="20"/>
          <w:lang w:val="af-ZA"/>
        </w:rPr>
        <w:t>:</w:t>
      </w:r>
      <w:r w:rsidR="00903898" w:rsidRPr="005E1F72">
        <w:rPr>
          <w:rFonts w:ascii="GHEA Grapalat" w:hAnsi="GHEA Grapalat"/>
          <w:sz w:val="20"/>
          <w:szCs w:val="20"/>
          <w:lang w:val="af-ZA"/>
        </w:rPr>
        <w:t xml:space="preserve"> </w:t>
      </w:r>
    </w:p>
    <w:p w14:paraId="2A360B6E" w14:textId="43F8E6DC" w:rsidR="00903898" w:rsidRPr="005E1F72" w:rsidRDefault="00771C0F" w:rsidP="00EF3662">
      <w:pPr>
        <w:ind w:firstLine="567"/>
        <w:jc w:val="both"/>
        <w:rPr>
          <w:rFonts w:ascii="GHEA Grapalat" w:hAnsi="GHEA Grapalat" w:cs="Sylfaen"/>
          <w:sz w:val="20"/>
          <w:szCs w:val="20"/>
          <w:lang w:val="af-ZA"/>
        </w:rPr>
      </w:pPr>
      <w:proofErr w:type="spellStart"/>
      <w:r w:rsidRPr="005E1F72">
        <w:rPr>
          <w:rFonts w:ascii="GHEA Grapalat" w:hAnsi="GHEA Grapalat" w:cs="Sylfaen"/>
          <w:sz w:val="20"/>
          <w:szCs w:val="20"/>
        </w:rPr>
        <w:t>Հ</w:t>
      </w:r>
      <w:r w:rsidR="00903898" w:rsidRPr="005E1F72">
        <w:rPr>
          <w:rFonts w:ascii="GHEA Grapalat" w:hAnsi="GHEA Grapalat" w:cs="Sylfaen"/>
          <w:sz w:val="20"/>
          <w:szCs w:val="20"/>
        </w:rPr>
        <w:t>այտի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ապահովումը</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ներկայացվում</w:t>
      </w:r>
      <w:proofErr w:type="spellEnd"/>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է</w:t>
      </w:r>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բանկային</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երաշխիքի</w:t>
      </w:r>
      <w:proofErr w:type="spellEnd"/>
      <w:r w:rsidR="00903898" w:rsidRPr="005E1F72">
        <w:rPr>
          <w:rFonts w:ascii="GHEA Grapalat" w:hAnsi="GHEA Grapalat" w:cs="Sylfaen"/>
          <w:sz w:val="20"/>
          <w:szCs w:val="20"/>
          <w:lang w:val="af-ZA"/>
        </w:rPr>
        <w:t xml:space="preserve"> </w:t>
      </w:r>
      <w:r w:rsidR="00406C77">
        <w:rPr>
          <w:rFonts w:ascii="GHEA Grapalat" w:hAnsi="GHEA Grapalat" w:cs="Sylfaen"/>
          <w:sz w:val="20"/>
          <w:szCs w:val="20"/>
          <w:lang w:val="af-ZA"/>
        </w:rPr>
        <w:t xml:space="preserve">(հավելված 3) </w:t>
      </w:r>
      <w:proofErr w:type="spellStart"/>
      <w:r w:rsidR="00903898" w:rsidRPr="005E1F72">
        <w:rPr>
          <w:rFonts w:ascii="GHEA Grapalat" w:hAnsi="GHEA Grapalat" w:cs="Sylfaen"/>
          <w:sz w:val="20"/>
          <w:szCs w:val="20"/>
        </w:rPr>
        <w:t>կամ</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կանխիկ</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փողի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ձևով</w:t>
      </w:r>
      <w:proofErr w:type="spellEnd"/>
      <w:r w:rsidR="00AE3822" w:rsidRPr="005E1F72">
        <w:rPr>
          <w:rFonts w:ascii="GHEA Grapalat" w:hAnsi="GHEA Grapalat" w:cs="Sylfaen"/>
          <w:sz w:val="20"/>
          <w:szCs w:val="20"/>
          <w:lang w:val="af-ZA"/>
        </w:rPr>
        <w:t xml:space="preserve">, </w:t>
      </w:r>
      <w:proofErr w:type="spellStart"/>
      <w:r w:rsidR="00AE3822" w:rsidRPr="00056A59">
        <w:rPr>
          <w:rFonts w:ascii="GHEA Grapalat" w:hAnsi="GHEA Grapalat" w:cs="Sylfaen"/>
          <w:b/>
          <w:bCs/>
          <w:sz w:val="20"/>
          <w:szCs w:val="20"/>
        </w:rPr>
        <w:t>որի</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չափը</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հավասար</w:t>
      </w:r>
      <w:proofErr w:type="spellEnd"/>
      <w:r w:rsidR="00AE3822" w:rsidRPr="00056A59">
        <w:rPr>
          <w:rFonts w:ascii="GHEA Grapalat" w:hAnsi="GHEA Grapalat" w:cs="Sylfaen"/>
          <w:b/>
          <w:bCs/>
          <w:sz w:val="20"/>
          <w:szCs w:val="20"/>
          <w:lang w:val="af-ZA"/>
        </w:rPr>
        <w:t xml:space="preserve"> </w:t>
      </w:r>
      <w:r w:rsidR="00AE3822" w:rsidRPr="00056A59">
        <w:rPr>
          <w:rFonts w:ascii="GHEA Grapalat" w:hAnsi="GHEA Grapalat" w:cs="Sylfaen"/>
          <w:b/>
          <w:bCs/>
          <w:sz w:val="20"/>
          <w:szCs w:val="20"/>
        </w:rPr>
        <w:t>է</w:t>
      </w:r>
      <w:r w:rsidR="00AE3822" w:rsidRPr="00056A59">
        <w:rPr>
          <w:rFonts w:ascii="GHEA Grapalat" w:hAnsi="GHEA Grapalat" w:cs="Sylfaen"/>
          <w:b/>
          <w:bCs/>
          <w:sz w:val="20"/>
          <w:szCs w:val="20"/>
          <w:lang w:val="af-ZA"/>
        </w:rPr>
        <w:t xml:space="preserve"> </w:t>
      </w:r>
      <w:r w:rsidR="00273411" w:rsidRPr="00056A59">
        <w:rPr>
          <w:rFonts w:ascii="GHEA Grapalat" w:hAnsi="GHEA Grapalat" w:cs="Sylfaen"/>
          <w:b/>
          <w:bCs/>
          <w:sz w:val="20"/>
          <w:szCs w:val="20"/>
          <w:lang w:val="hy-AM"/>
        </w:rPr>
        <w:t>գնման գնի</w:t>
      </w:r>
      <w:r w:rsidR="00056A59" w:rsidRPr="00056A59">
        <w:rPr>
          <w:rFonts w:ascii="GHEA Grapalat" w:hAnsi="GHEA Grapalat" w:cs="Sylfaen"/>
          <w:b/>
          <w:bCs/>
          <w:sz w:val="20"/>
          <w:szCs w:val="20"/>
          <w:lang w:val="hy-AM"/>
        </w:rPr>
        <w:t xml:space="preserve"> </w:t>
      </w:r>
      <w:proofErr w:type="spellStart"/>
      <w:r w:rsidR="00AE3822" w:rsidRPr="00056A59">
        <w:rPr>
          <w:rFonts w:ascii="GHEA Grapalat" w:hAnsi="GHEA Grapalat" w:cs="Sylfaen"/>
          <w:b/>
          <w:bCs/>
          <w:sz w:val="20"/>
          <w:szCs w:val="20"/>
        </w:rPr>
        <w:t>հինգ</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տոկոսին</w:t>
      </w:r>
      <w:proofErr w:type="spellEnd"/>
      <w:r w:rsidR="00903898" w:rsidRPr="005E1F72">
        <w:rPr>
          <w:rFonts w:ascii="GHEA Grapalat" w:hAnsi="GHEA Grapalat" w:cs="Sylfaen"/>
          <w:sz w:val="20"/>
          <w:szCs w:val="20"/>
          <w:lang w:val="af-ZA"/>
        </w:rPr>
        <w:t>:</w:t>
      </w:r>
      <w:r w:rsidR="00273411" w:rsidRPr="00640568">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Եթե</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մասնակցի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գերազանցում</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գինը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lastRenderedPageBreak/>
        <w:t>ապա</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հայտի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ապահովման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չափը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հավասար</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հինգ</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տոկոսին</w:t>
      </w:r>
      <w:proofErr w:type="spellEnd"/>
      <w:r w:rsidR="00273411" w:rsidRPr="005E1F72">
        <w:rPr>
          <w:rFonts w:ascii="GHEA Grapalat" w:hAnsi="GHEA Grapalat" w:cs="Sylfaen"/>
          <w:sz w:val="20"/>
          <w:szCs w:val="20"/>
          <w:lang w:val="af-ZA"/>
        </w:rPr>
        <w:t xml:space="preserve">: </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Ընդ</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որում</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եթե</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մասնակիցը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ապահովումը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ներկայացրել</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սույն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կետով</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սահմանված</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չափից</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ավել</w:t>
      </w:r>
      <w:r w:rsidR="00A22EB5" w:rsidRPr="005E1F72">
        <w:rPr>
          <w:rFonts w:ascii="GHEA Grapalat" w:hAnsi="GHEA Grapalat" w:cs="Sylfaen"/>
          <w:sz w:val="20"/>
          <w:szCs w:val="20"/>
        </w:rPr>
        <w:t>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համարվում</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հրավերի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պահանջներին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բավարարող</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և</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ենթակա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չէ</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մերժման</w:t>
      </w:r>
      <w:proofErr w:type="spellEnd"/>
      <w:r w:rsidR="00AE3822" w:rsidRPr="005E1F72">
        <w:rPr>
          <w:rFonts w:ascii="GHEA Grapalat" w:hAnsi="GHEA Grapalat" w:cs="Sylfaen"/>
          <w:sz w:val="20"/>
          <w:szCs w:val="20"/>
          <w:lang w:val="af-ZA"/>
        </w:rPr>
        <w:t>:</w:t>
      </w:r>
    </w:p>
    <w:p w14:paraId="2DDE31DA" w14:textId="1A528C5E" w:rsidR="00273411" w:rsidRDefault="001578D4" w:rsidP="00146D17">
      <w:pPr>
        <w:ind w:firstLine="567"/>
        <w:jc w:val="both"/>
        <w:rPr>
          <w:rFonts w:ascii="GHEA Grapalat" w:hAnsi="GHEA Grapalat"/>
          <w:sz w:val="20"/>
          <w:szCs w:val="20"/>
          <w:lang w:val="af-ZA"/>
        </w:rPr>
      </w:pPr>
      <w:proofErr w:type="spellStart"/>
      <w:r w:rsidRPr="005E1F72">
        <w:rPr>
          <w:rFonts w:ascii="GHEA Grapalat" w:hAnsi="GHEA Grapalat"/>
          <w:sz w:val="20"/>
          <w:szCs w:val="20"/>
        </w:rPr>
        <w:t>Կանխիկ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փողի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ձևով</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ապահովումը</w:t>
      </w:r>
      <w:proofErr w:type="spellEnd"/>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պետք</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փոխանցվի</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Կենտրոնական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գանձապետարանում</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լիազորված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մարմնի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անվամբ</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բացված</w:t>
      </w:r>
      <w:proofErr w:type="spellEnd"/>
      <w:r w:rsidRPr="005E1F72">
        <w:rPr>
          <w:rFonts w:ascii="GHEA Grapalat" w:hAnsi="GHEA Grapalat"/>
          <w:sz w:val="20"/>
          <w:szCs w:val="20"/>
          <w:lang w:val="af-ZA"/>
        </w:rPr>
        <w:t xml:space="preserve"> </w:t>
      </w:r>
      <w:r w:rsidR="003F1EEA" w:rsidRPr="005E1F72">
        <w:rPr>
          <w:rFonts w:ascii="GHEA Grapalat" w:hAnsi="GHEA Grapalat"/>
          <w:lang w:val="af-ZA"/>
        </w:rPr>
        <w:t>«</w:t>
      </w:r>
      <w:r w:rsidR="003B0D6E" w:rsidRPr="005E1F72">
        <w:rPr>
          <w:rFonts w:ascii="GHEA Grapalat" w:hAnsi="GHEA Grapalat"/>
          <w:sz w:val="20"/>
          <w:szCs w:val="20"/>
          <w:lang w:val="af-ZA"/>
        </w:rPr>
        <w:t>900008000466</w:t>
      </w:r>
      <w:r w:rsidR="003F1EEA" w:rsidRPr="005E1F72">
        <w:rPr>
          <w:rFonts w:ascii="GHEA Grapalat" w:hAnsi="GHEA Grapalat"/>
          <w:lang w:val="af-ZA"/>
        </w:rPr>
        <w:t>»</w:t>
      </w:r>
      <w:r w:rsidR="00F20DA5" w:rsidRPr="005E1F72">
        <w:rPr>
          <w:rFonts w:ascii="GHEA Grapalat" w:hAnsi="GHEA Grapalat"/>
          <w:sz w:val="20"/>
          <w:szCs w:val="20"/>
          <w:lang w:val="af-ZA"/>
        </w:rPr>
        <w:t xml:space="preserve"> </w:t>
      </w:r>
      <w:proofErr w:type="spellStart"/>
      <w:r w:rsidRPr="005E1F72">
        <w:rPr>
          <w:rFonts w:ascii="GHEA Grapalat" w:hAnsi="GHEA Grapalat"/>
          <w:sz w:val="20"/>
          <w:szCs w:val="20"/>
        </w:rPr>
        <w:t>գանձապետական</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հաշվ</w:t>
      </w:r>
      <w:r w:rsidR="00712311" w:rsidRPr="005E1F72">
        <w:rPr>
          <w:rFonts w:ascii="GHEA Grapalat" w:hAnsi="GHEA Grapalat"/>
          <w:sz w:val="20"/>
          <w:szCs w:val="20"/>
        </w:rPr>
        <w:t>ին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որը</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ենթակա</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վերադարձման</w:t>
      </w:r>
      <w:proofErr w:type="spellEnd"/>
      <w:r w:rsidR="00712311"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այն</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ներկայացրած</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մասնակցին</w:t>
      </w:r>
      <w:proofErr w:type="spellEnd"/>
      <w:r w:rsidR="002032CE" w:rsidRPr="005E1F72">
        <w:rPr>
          <w:rFonts w:ascii="GHEA Grapalat" w:hAnsi="GHEA Grapalat"/>
          <w:sz w:val="20"/>
          <w:szCs w:val="20"/>
          <w:lang w:val="af-ZA"/>
        </w:rPr>
        <w:t>`</w:t>
      </w:r>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բացառությամբ</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սույն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հրավերի</w:t>
      </w:r>
      <w:proofErr w:type="spellEnd"/>
      <w:r w:rsidR="00402941" w:rsidRPr="005E1F72">
        <w:rPr>
          <w:rFonts w:ascii="GHEA Grapalat" w:hAnsi="GHEA Grapalat"/>
          <w:sz w:val="20"/>
          <w:szCs w:val="20"/>
          <w:lang w:val="af-ZA"/>
        </w:rPr>
        <w:t xml:space="preserve"> 1-</w:t>
      </w:r>
      <w:proofErr w:type="spellStart"/>
      <w:r w:rsidR="00402941" w:rsidRPr="005E1F72">
        <w:rPr>
          <w:rFonts w:ascii="GHEA Grapalat" w:hAnsi="GHEA Grapalat"/>
          <w:sz w:val="20"/>
          <w:szCs w:val="20"/>
        </w:rPr>
        <w:t>ին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մասի</w:t>
      </w:r>
      <w:proofErr w:type="spellEnd"/>
      <w:r w:rsidR="00402941" w:rsidRPr="005E1F72">
        <w:rPr>
          <w:rFonts w:ascii="GHEA Grapalat" w:hAnsi="GHEA Grapalat"/>
          <w:sz w:val="20"/>
          <w:szCs w:val="20"/>
          <w:lang w:val="af-ZA"/>
        </w:rPr>
        <w:t xml:space="preserve"> </w:t>
      </w:r>
      <w:r w:rsidR="000D701E" w:rsidRPr="005E1F72">
        <w:rPr>
          <w:rFonts w:ascii="GHEA Grapalat" w:hAnsi="GHEA Grapalat"/>
          <w:sz w:val="20"/>
          <w:szCs w:val="20"/>
          <w:lang w:val="af-ZA"/>
        </w:rPr>
        <w:t>7</w:t>
      </w:r>
      <w:r w:rsidR="00402941" w:rsidRPr="005E1F72">
        <w:rPr>
          <w:rFonts w:ascii="GHEA Grapalat" w:hAnsi="GHEA Grapalat"/>
          <w:sz w:val="20"/>
          <w:szCs w:val="20"/>
          <w:lang w:val="af-ZA"/>
        </w:rPr>
        <w:t xml:space="preserve">.3 </w:t>
      </w:r>
      <w:proofErr w:type="spellStart"/>
      <w:r w:rsidR="00402941" w:rsidRPr="005E1F72">
        <w:rPr>
          <w:rFonts w:ascii="GHEA Grapalat" w:hAnsi="GHEA Grapalat"/>
          <w:sz w:val="20"/>
          <w:szCs w:val="20"/>
        </w:rPr>
        <w:t>կետով</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նախատեսված</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դեպքերի</w:t>
      </w:r>
      <w:proofErr w:type="spellEnd"/>
      <w:r w:rsidR="00712311" w:rsidRPr="005E1F72">
        <w:rPr>
          <w:rFonts w:ascii="GHEA Grapalat" w:hAnsi="GHEA Grapalat"/>
          <w:sz w:val="20"/>
          <w:szCs w:val="20"/>
          <w:lang w:val="af-ZA"/>
        </w:rPr>
        <w:t xml:space="preserve">: </w:t>
      </w:r>
      <w:proofErr w:type="spellStart"/>
      <w:r w:rsidR="00273411" w:rsidRPr="00BA41C0">
        <w:rPr>
          <w:rFonts w:ascii="GHEA Grapalat" w:hAnsi="GHEA Grapalat"/>
          <w:sz w:val="20"/>
          <w:szCs w:val="20"/>
        </w:rPr>
        <w:t>Ընդ</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որում</w:t>
      </w:r>
      <w:proofErr w:type="spellEnd"/>
      <w:r w:rsidR="00273411" w:rsidRPr="00BE265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պայմանագիրը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կնքվելու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անգործության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ժամկետն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ավարտվելուն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եթե</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արդյունքները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բողոքարկված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չեն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առկայության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գնահատող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հանձնաժողովի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որոշումն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անփոփոխ</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թողնելու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դատարանի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եզրափակիչ</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ակտն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օրինական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ուժի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մեջ</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մտնելու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w:t>
      </w:r>
    </w:p>
    <w:p w14:paraId="6BDFB668" w14:textId="32F64F4F" w:rsidR="00825A7E" w:rsidRDefault="00825A7E" w:rsidP="00146D17">
      <w:pPr>
        <w:shd w:val="clear" w:color="auto" w:fill="FFFFFF"/>
        <w:ind w:firstLine="375"/>
        <w:jc w:val="both"/>
        <w:rPr>
          <w:rFonts w:ascii="GHEA Grapalat" w:hAnsi="GHEA Grapalat"/>
          <w:sz w:val="20"/>
          <w:szCs w:val="20"/>
          <w:vertAlign w:val="superscript"/>
          <w:lang w:val="hy-AM"/>
        </w:rPr>
      </w:pP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գնման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ընթացակարգը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կազմակերպվում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r w:rsidRPr="006A7FAF">
        <w:rPr>
          <w:rFonts w:ascii="GHEA Grapalat" w:hAnsi="GHEA Grapalat"/>
          <w:sz w:val="20"/>
          <w:szCs w:val="20"/>
          <w:lang w:val="hy-AM"/>
        </w:rPr>
        <w:t>Օ</w:t>
      </w:r>
      <w:proofErr w:type="spellStart"/>
      <w:r w:rsidRPr="006A7FAF">
        <w:rPr>
          <w:rFonts w:ascii="GHEA Grapalat" w:hAnsi="GHEA Grapalat"/>
          <w:sz w:val="20"/>
          <w:szCs w:val="20"/>
        </w:rPr>
        <w:t>րենքի</w:t>
      </w:r>
      <w:proofErr w:type="spellEnd"/>
      <w:r w:rsidRPr="006A7FAF">
        <w:rPr>
          <w:rFonts w:ascii="GHEA Grapalat" w:hAnsi="GHEA Grapalat"/>
          <w:sz w:val="20"/>
          <w:szCs w:val="20"/>
          <w:lang w:val="af-ZA"/>
        </w:rPr>
        <w:t xml:space="preserve"> 15-</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հոդվածի</w:t>
      </w:r>
      <w:proofErr w:type="spellEnd"/>
      <w:r w:rsidRPr="006A7FAF">
        <w:rPr>
          <w:rFonts w:ascii="GHEA Grapalat" w:hAnsi="GHEA Grapalat"/>
          <w:sz w:val="20"/>
          <w:szCs w:val="20"/>
          <w:lang w:val="af-ZA"/>
        </w:rPr>
        <w:t xml:space="preserve"> 6-</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մասի</w:t>
      </w:r>
      <w:proofErr w:type="spellEnd"/>
      <w:r w:rsidRPr="006A7FAF">
        <w:rPr>
          <w:rFonts w:ascii="GHEA Grapalat" w:hAnsi="GHEA Grapalat"/>
          <w:sz w:val="20"/>
          <w:szCs w:val="20"/>
          <w:lang w:val="af-ZA"/>
        </w:rPr>
        <w:t xml:space="preserve"> 2-</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կետի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վրա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անձին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լինելու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վերաբերյալ</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կողմերի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միջև</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համաձայնագիրը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վեց</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ամսվա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կատարման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չեն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և</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hy-AM"/>
        </w:rPr>
        <w:t>:</w:t>
      </w:r>
      <w:r w:rsidRPr="006A7FAF">
        <w:rPr>
          <w:rFonts w:ascii="GHEA Grapalat" w:hAnsi="GHEA Grapalat"/>
          <w:sz w:val="20"/>
          <w:szCs w:val="20"/>
          <w:vertAlign w:val="superscript"/>
          <w:lang w:val="hy-AM"/>
        </w:rPr>
        <w:t>9.1</w:t>
      </w:r>
    </w:p>
    <w:p w14:paraId="7485F941"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af-ZA"/>
        </w:rPr>
        <w:t xml:space="preserve">Պատվիրատուի ղեկավարը հայտի ապահովման </w:t>
      </w:r>
      <w:r w:rsidRPr="006A7FAF">
        <w:rPr>
          <w:rFonts w:ascii="GHEA Grapalat" w:hAnsi="GHEA Grapalat" w:cs="Sylfaen"/>
          <w:sz w:val="20"/>
          <w:lang w:val="hy-AM"/>
        </w:rPr>
        <w:t>վերադարձման մասին սույն կետով նախատեսված ժամկետներում գրավոր տեղեկացնում է՝</w:t>
      </w:r>
    </w:p>
    <w:p w14:paraId="52B82E8B"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EDE751E"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բանկային երաշխիքի ձևով ներկայացված ապահովման դեպքում՝ երաշխիքը թողարկած բանկին.</w:t>
      </w:r>
    </w:p>
    <w:p w14:paraId="0C0DF008" w14:textId="77777777" w:rsidR="000A7528" w:rsidRPr="00CA58F2" w:rsidRDefault="00283198" w:rsidP="00EF3662">
      <w:pPr>
        <w:ind w:firstLine="567"/>
        <w:jc w:val="both"/>
        <w:rPr>
          <w:rFonts w:ascii="GHEA Grapalat" w:hAnsi="GHEA Grapalat"/>
          <w:sz w:val="20"/>
          <w:szCs w:val="20"/>
          <w:lang w:val="af-ZA"/>
        </w:rPr>
      </w:pPr>
      <w:r w:rsidRPr="00CA58F2">
        <w:rPr>
          <w:rFonts w:ascii="GHEA Grapalat" w:hAnsi="GHEA Grapalat" w:cs="Sylfaen"/>
          <w:sz w:val="20"/>
          <w:szCs w:val="20"/>
          <w:lang w:val="af-ZA"/>
        </w:rPr>
        <w:t>7</w:t>
      </w:r>
      <w:r w:rsidR="000A7528" w:rsidRPr="00CA58F2">
        <w:rPr>
          <w:rFonts w:ascii="GHEA Grapalat" w:hAnsi="GHEA Grapalat" w:cs="Sylfaen"/>
          <w:sz w:val="20"/>
          <w:szCs w:val="20"/>
          <w:lang w:val="af-ZA"/>
        </w:rPr>
        <w:t xml:space="preserve">.2 </w:t>
      </w:r>
      <w:r w:rsidR="00712311" w:rsidRPr="00CA58F2">
        <w:rPr>
          <w:rFonts w:ascii="GHEA Grapalat" w:hAnsi="GHEA Grapalat"/>
          <w:sz w:val="20"/>
          <w:szCs w:val="20"/>
          <w:lang w:val="hy-AM"/>
        </w:rPr>
        <w:t>Գնման</w:t>
      </w:r>
      <w:r w:rsidR="00712311" w:rsidRPr="00CA58F2">
        <w:rPr>
          <w:rFonts w:ascii="GHEA Grapalat" w:hAnsi="GHEA Grapalat"/>
          <w:sz w:val="20"/>
          <w:szCs w:val="20"/>
          <w:lang w:val="af-ZA"/>
        </w:rPr>
        <w:t xml:space="preserve"> </w:t>
      </w:r>
      <w:r w:rsidR="000A7528" w:rsidRPr="00CA58F2">
        <w:rPr>
          <w:rFonts w:ascii="GHEA Grapalat" w:hAnsi="GHEA Grapalat"/>
          <w:sz w:val="20"/>
          <w:szCs w:val="20"/>
          <w:lang w:val="hy-AM"/>
        </w:rPr>
        <w:t>ընթացակարգ</w:t>
      </w:r>
      <w:r w:rsidR="00712311" w:rsidRPr="00CA58F2">
        <w:rPr>
          <w:rFonts w:ascii="GHEA Grapalat" w:hAnsi="GHEA Grapalat"/>
          <w:sz w:val="20"/>
          <w:szCs w:val="20"/>
          <w:lang w:val="hy-AM"/>
        </w:rPr>
        <w:t>ը</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չափաբաժիններով</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կազմակերպվելու</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դեպքում</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եթե</w:t>
      </w:r>
      <w:r w:rsidR="00712311" w:rsidRPr="00CA58F2">
        <w:rPr>
          <w:rFonts w:ascii="GHEA Grapalat" w:hAnsi="GHEA Grapalat"/>
          <w:sz w:val="20"/>
          <w:szCs w:val="20"/>
          <w:lang w:val="af-ZA"/>
        </w:rPr>
        <w:t>`</w:t>
      </w:r>
      <w:r w:rsidR="00712311" w:rsidRPr="00CA58F2" w:rsidDel="00712311">
        <w:rPr>
          <w:rFonts w:ascii="GHEA Grapalat" w:hAnsi="GHEA Grapalat"/>
          <w:sz w:val="20"/>
          <w:szCs w:val="20"/>
          <w:lang w:val="af-ZA"/>
        </w:rPr>
        <w:t xml:space="preserve"> </w:t>
      </w:r>
      <w:r w:rsidR="000A7528" w:rsidRPr="00CA58F2">
        <w:rPr>
          <w:rFonts w:ascii="GHEA Grapalat" w:hAnsi="GHEA Grapalat"/>
          <w:sz w:val="20"/>
          <w:szCs w:val="20"/>
          <w:lang w:val="af-ZA"/>
        </w:rPr>
        <w:t xml:space="preserve"> </w:t>
      </w:r>
    </w:p>
    <w:p w14:paraId="0DBE1B7B" w14:textId="7EDBCFD3" w:rsidR="000A7528" w:rsidRPr="00CA58F2" w:rsidRDefault="000A7528" w:rsidP="000F008F">
      <w:pPr>
        <w:ind w:firstLine="567"/>
        <w:jc w:val="both"/>
        <w:rPr>
          <w:rFonts w:ascii="GHEA Grapalat" w:hAnsi="GHEA Grapalat"/>
          <w:sz w:val="20"/>
          <w:szCs w:val="20"/>
          <w:lang w:val="af-ZA"/>
        </w:rPr>
      </w:pPr>
      <w:r w:rsidRPr="00CA58F2">
        <w:rPr>
          <w:rFonts w:ascii="GHEA Grapalat" w:hAnsi="GHEA Grapalat"/>
          <w:sz w:val="20"/>
          <w:szCs w:val="20"/>
          <w:lang w:val="hy-AM"/>
        </w:rPr>
        <w:t>ա.</w:t>
      </w:r>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մասնակիցը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հայտ</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ներկայացնում</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մեկից</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ավել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w:t>
      </w:r>
      <w:proofErr w:type="spellEnd"/>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հայտի</w:t>
      </w:r>
      <w:proofErr w:type="spellEnd"/>
      <w:r w:rsidR="00712311"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ապահովումը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կարող</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ինչպես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յուրաքանչյուր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չափաբաժնի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առանձին</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այնպես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էլ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հայտի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ապահովում</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բոլոր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Մեկ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հայտի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ապահովում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դրա</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գումարը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հաշվարկվում</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rPr>
        <w:t>է</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ներկայացված</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չափաբաժինների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գնման գների</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իսկ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գնման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գերազանցելու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հանրագումարի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նկատմամբ</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առնելով</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Կարգի</w:t>
      </w:r>
      <w:proofErr w:type="spellEnd"/>
      <w:r w:rsidR="00273411" w:rsidRPr="00CA58F2">
        <w:rPr>
          <w:rFonts w:ascii="GHEA Grapalat" w:hAnsi="GHEA Grapalat"/>
          <w:sz w:val="20"/>
          <w:szCs w:val="20"/>
          <w:lang w:val="af-ZA"/>
        </w:rPr>
        <w:t xml:space="preserve"> 32-</w:t>
      </w:r>
      <w:proofErr w:type="spellStart"/>
      <w:r w:rsidR="00273411" w:rsidRPr="00CA58F2">
        <w:rPr>
          <w:rFonts w:ascii="GHEA Grapalat" w:hAnsi="GHEA Grapalat"/>
          <w:sz w:val="20"/>
          <w:szCs w:val="20"/>
        </w:rPr>
        <w:t>րդ</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կետի</w:t>
      </w:r>
      <w:proofErr w:type="spellEnd"/>
      <w:r w:rsidR="00273411" w:rsidRPr="00CA58F2">
        <w:rPr>
          <w:rFonts w:ascii="GHEA Grapalat" w:hAnsi="GHEA Grapalat"/>
          <w:sz w:val="20"/>
          <w:szCs w:val="20"/>
          <w:lang w:val="af-ZA"/>
        </w:rPr>
        <w:t xml:space="preserve"> 1-</w:t>
      </w:r>
      <w:proofErr w:type="spellStart"/>
      <w:r w:rsidR="00273411" w:rsidRPr="00CA58F2">
        <w:rPr>
          <w:rFonts w:ascii="GHEA Grapalat" w:hAnsi="GHEA Grapalat"/>
          <w:sz w:val="20"/>
          <w:szCs w:val="20"/>
        </w:rPr>
        <w:t>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ենթակետի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ե</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պարբերության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պահանջները</w:t>
      </w:r>
      <w:proofErr w:type="spellEnd"/>
      <w:r w:rsidR="00273411" w:rsidRPr="00CA58F2">
        <w:rPr>
          <w:rFonts w:ascii="GHEA Grapalat" w:hAnsi="GHEA Grapalat"/>
          <w:sz w:val="20"/>
          <w:szCs w:val="20"/>
          <w:lang w:val="hy-AM"/>
        </w:rPr>
        <w:t>:</w:t>
      </w:r>
    </w:p>
    <w:p w14:paraId="5130F67B" w14:textId="6092DA2E" w:rsidR="000A7528" w:rsidRPr="00CA58F2" w:rsidRDefault="000A7528" w:rsidP="00EF3662">
      <w:pPr>
        <w:ind w:firstLine="375"/>
        <w:jc w:val="both"/>
        <w:rPr>
          <w:rFonts w:ascii="GHEA Grapalat" w:hAnsi="GHEA Grapalat"/>
          <w:sz w:val="20"/>
          <w:szCs w:val="20"/>
          <w:lang w:val="af-ZA"/>
        </w:rPr>
      </w:pPr>
      <w:r w:rsidRPr="00CA58F2">
        <w:rPr>
          <w:rFonts w:ascii="GHEA Grapalat" w:hAnsi="GHEA Grapalat"/>
          <w:sz w:val="20"/>
          <w:szCs w:val="20"/>
        </w:rPr>
        <w:t>բ</w:t>
      </w:r>
      <w:r w:rsidRPr="00CA58F2">
        <w:rPr>
          <w:rFonts w:ascii="GHEA Grapalat" w:hAnsi="GHEA Grapalat"/>
          <w:sz w:val="20"/>
          <w:szCs w:val="20"/>
          <w:lang w:val="hy-AM"/>
        </w:rPr>
        <w:t>.</w:t>
      </w:r>
      <w:r w:rsidR="00273411" w:rsidRPr="00CA58F2">
        <w:rPr>
          <w:rFonts w:ascii="GHEA Grapalat" w:hAnsi="GHEA Grapalat" w:cs="Sylfaen"/>
          <w:sz w:val="20"/>
          <w:lang w:val="hy-AM"/>
        </w:rPr>
        <w:t>Մ</w:t>
      </w:r>
      <w:r w:rsidR="00273411" w:rsidRPr="00CA58F2">
        <w:rPr>
          <w:rFonts w:ascii="GHEA Grapalat" w:hAnsi="GHEA Grapalat" w:cs="Sylfaen"/>
          <w:sz w:val="20"/>
          <w:lang w:val="ru-RU"/>
        </w:rPr>
        <w:t>ասնակիցը</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զրկվում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պայմանագիր</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կնքելու</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իրավունքից</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որևէ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մասով</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հայտի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ապահովումը</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վճարվում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միայն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այդ</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նկատմամբ</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հաշվարկված</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ապահովման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չափով</w:t>
      </w:r>
      <w:r w:rsidR="00273411" w:rsidRPr="00CA58F2" w:rsidDel="00273411">
        <w:rPr>
          <w:rFonts w:ascii="GHEA Grapalat" w:hAnsi="GHEA Grapalat"/>
          <w:sz w:val="20"/>
          <w:szCs w:val="20"/>
          <w:lang w:val="af-ZA"/>
        </w:rPr>
        <w:t xml:space="preserve"> </w:t>
      </w:r>
      <w:r w:rsidRPr="00CA58F2">
        <w:rPr>
          <w:rFonts w:ascii="GHEA Grapalat" w:hAnsi="GHEA Grapalat"/>
          <w:sz w:val="20"/>
          <w:szCs w:val="20"/>
          <w:lang w:val="af-ZA"/>
        </w:rPr>
        <w:t>:</w:t>
      </w:r>
      <w:r w:rsidR="00F213D0" w:rsidRPr="00CA58F2">
        <w:rPr>
          <w:rFonts w:ascii="GHEA Grapalat" w:hAnsi="GHEA Grapalat"/>
          <w:sz w:val="20"/>
          <w:szCs w:val="20"/>
          <w:vertAlign w:val="superscript"/>
          <w:lang w:val="af-ZA"/>
        </w:rPr>
        <w:t>10</w:t>
      </w:r>
      <w:r w:rsidR="00A222D7" w:rsidRPr="00CA58F2">
        <w:rPr>
          <w:rStyle w:val="FootnoteReference"/>
          <w:rFonts w:ascii="GHEA Grapalat" w:hAnsi="GHEA Grapalat"/>
          <w:sz w:val="20"/>
          <w:szCs w:val="20"/>
        </w:rPr>
        <w:footnoteReference w:id="5"/>
      </w:r>
    </w:p>
    <w:p w14:paraId="5E6C9A62" w14:textId="77777777" w:rsidR="00F20DA5" w:rsidRPr="005E1F72" w:rsidRDefault="00283198" w:rsidP="00EF3662">
      <w:pPr>
        <w:ind w:firstLine="567"/>
        <w:jc w:val="both"/>
        <w:rPr>
          <w:rFonts w:ascii="GHEA Grapalat" w:hAnsi="GHEA Grapalat" w:cs="Sylfaen"/>
          <w:sz w:val="20"/>
          <w:lang w:val="af-ZA"/>
        </w:rPr>
      </w:pPr>
      <w:r w:rsidRPr="005E1F72">
        <w:rPr>
          <w:rFonts w:ascii="GHEA Grapalat" w:hAnsi="GHEA Grapalat" w:cs="Sylfaen"/>
          <w:sz w:val="20"/>
          <w:lang w:val="af-ZA"/>
        </w:rPr>
        <w:t>7</w:t>
      </w:r>
      <w:r w:rsidR="00096865" w:rsidRPr="005E1F72">
        <w:rPr>
          <w:rFonts w:ascii="GHEA Grapalat" w:hAnsi="GHEA Grapalat" w:cs="Sylfaen"/>
          <w:sz w:val="20"/>
          <w:lang w:val="af-ZA"/>
        </w:rPr>
        <w:t>.</w:t>
      </w:r>
      <w:r w:rsidR="009771B9" w:rsidRPr="005E1F72">
        <w:rPr>
          <w:rFonts w:ascii="GHEA Grapalat" w:hAnsi="GHEA Grapalat" w:cs="Sylfaen"/>
          <w:sz w:val="20"/>
          <w:lang w:val="af-ZA"/>
        </w:rPr>
        <w:t>3</w:t>
      </w:r>
      <w:r w:rsidR="00096865" w:rsidRPr="005E1F72">
        <w:rPr>
          <w:rFonts w:ascii="GHEA Grapalat" w:hAnsi="GHEA Grapalat" w:cs="Sylfaen"/>
          <w:sz w:val="20"/>
          <w:lang w:val="af-ZA"/>
        </w:rPr>
        <w:t xml:space="preserve"> </w:t>
      </w:r>
      <w:r w:rsidR="009771B9" w:rsidRPr="005E1F72">
        <w:rPr>
          <w:rFonts w:ascii="GHEA Grapalat" w:hAnsi="GHEA Grapalat" w:cs="Sylfaen"/>
          <w:sz w:val="20"/>
          <w:lang w:val="ru-RU"/>
        </w:rPr>
        <w:t>Մասնակիցը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վճարում</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է</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հայտի</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ապահովումը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եթե</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նա</w:t>
      </w:r>
      <w:r w:rsidR="009771B9" w:rsidRPr="005E1F72">
        <w:rPr>
          <w:rFonts w:ascii="GHEA Grapalat" w:hAnsi="GHEA Grapalat" w:cs="Sylfaen"/>
          <w:sz w:val="20"/>
          <w:lang w:val="af-ZA"/>
        </w:rPr>
        <w:t>`</w:t>
      </w:r>
    </w:p>
    <w:p w14:paraId="076B894E" w14:textId="77777777" w:rsidR="00096865" w:rsidRPr="00640568"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640568">
        <w:rPr>
          <w:rFonts w:ascii="GHEA Grapalat" w:hAnsi="GHEA Grapalat" w:cs="Sylfaen"/>
          <w:sz w:val="20"/>
          <w:lang w:val="ru-RU"/>
        </w:rPr>
        <w:t>հայտարարվել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ընտրված</w:t>
      </w:r>
      <w:r w:rsidRPr="00640568">
        <w:rPr>
          <w:rFonts w:ascii="GHEA Grapalat" w:hAnsi="GHEA Grapalat" w:cs="Sylfaen"/>
          <w:sz w:val="20"/>
          <w:lang w:val="af-ZA"/>
        </w:rPr>
        <w:t xml:space="preserve"> </w:t>
      </w:r>
      <w:r w:rsidRPr="00640568">
        <w:rPr>
          <w:rFonts w:ascii="GHEA Grapalat" w:hAnsi="GHEA Grapalat" w:cs="Sylfaen"/>
          <w:sz w:val="20"/>
          <w:lang w:val="ru-RU"/>
        </w:rPr>
        <w:t>մասնակից</w:t>
      </w:r>
      <w:r w:rsidRPr="00640568">
        <w:rPr>
          <w:rFonts w:ascii="GHEA Grapalat" w:hAnsi="GHEA Grapalat" w:cs="Sylfaen"/>
          <w:sz w:val="20"/>
          <w:lang w:val="af-ZA"/>
        </w:rPr>
        <w:t xml:space="preserve">, </w:t>
      </w:r>
      <w:r w:rsidRPr="00640568">
        <w:rPr>
          <w:rFonts w:ascii="GHEA Grapalat" w:hAnsi="GHEA Grapalat" w:cs="Sylfaen"/>
          <w:sz w:val="20"/>
          <w:lang w:val="ru-RU"/>
        </w:rPr>
        <w:t>սակայն</w:t>
      </w:r>
      <w:r w:rsidRPr="00640568">
        <w:rPr>
          <w:rFonts w:ascii="GHEA Grapalat" w:hAnsi="GHEA Grapalat" w:cs="Sylfaen"/>
          <w:sz w:val="20"/>
          <w:lang w:val="af-ZA"/>
        </w:rPr>
        <w:t xml:space="preserve"> </w:t>
      </w:r>
      <w:r w:rsidRPr="00640568">
        <w:rPr>
          <w:rFonts w:ascii="GHEA Grapalat" w:hAnsi="GHEA Grapalat" w:cs="Sylfaen"/>
          <w:sz w:val="20"/>
          <w:lang w:val="ru-RU"/>
        </w:rPr>
        <w:t>հրաժարվում</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զրկվում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ru-RU"/>
        </w:rPr>
        <w:t>կնքելու</w:t>
      </w:r>
      <w:r w:rsidRPr="00640568">
        <w:rPr>
          <w:rFonts w:ascii="GHEA Grapalat" w:hAnsi="GHEA Grapalat" w:cs="Sylfaen"/>
          <w:sz w:val="20"/>
          <w:lang w:val="af-ZA"/>
        </w:rPr>
        <w:t xml:space="preserve"> </w:t>
      </w:r>
      <w:r w:rsidRPr="00640568">
        <w:rPr>
          <w:rFonts w:ascii="GHEA Grapalat" w:hAnsi="GHEA Grapalat" w:cs="Sylfaen"/>
          <w:sz w:val="20"/>
          <w:lang w:val="ru-RU"/>
        </w:rPr>
        <w:t>իրավունքից</w:t>
      </w:r>
      <w:r w:rsidRPr="00640568">
        <w:rPr>
          <w:rFonts w:ascii="GHEA Grapalat" w:hAnsi="GHEA Grapalat" w:cs="Sylfaen"/>
          <w:sz w:val="20"/>
          <w:lang w:val="af-ZA"/>
        </w:rPr>
        <w:t>.</w:t>
      </w:r>
    </w:p>
    <w:p w14:paraId="437F37CC" w14:textId="77777777" w:rsidR="00096865" w:rsidRPr="00640568" w:rsidRDefault="00096865" w:rsidP="00EF3662">
      <w:pPr>
        <w:ind w:firstLine="567"/>
        <w:jc w:val="both"/>
        <w:rPr>
          <w:rFonts w:ascii="GHEA Grapalat" w:hAnsi="GHEA Grapalat" w:cs="Sylfaen"/>
          <w:sz w:val="20"/>
          <w:lang w:val="af-ZA"/>
        </w:rPr>
      </w:pPr>
      <w:r w:rsidRPr="00640568">
        <w:rPr>
          <w:rFonts w:ascii="GHEA Grapalat" w:hAnsi="GHEA Grapalat" w:cs="Sylfaen"/>
          <w:sz w:val="20"/>
          <w:lang w:val="af-ZA"/>
        </w:rPr>
        <w:t xml:space="preserve">2) </w:t>
      </w:r>
      <w:r w:rsidRPr="00640568">
        <w:rPr>
          <w:rFonts w:ascii="GHEA Grapalat" w:hAnsi="GHEA Grapalat" w:cs="Sylfaen"/>
          <w:sz w:val="20"/>
          <w:lang w:val="ru-RU"/>
        </w:rPr>
        <w:t>խախտել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գնման</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w:t>
      </w:r>
      <w:r w:rsidRPr="00640568">
        <w:rPr>
          <w:rFonts w:ascii="GHEA Grapalat" w:hAnsi="GHEA Grapalat" w:cs="Sylfaen"/>
          <w:sz w:val="20"/>
          <w:lang w:val="af-ZA"/>
        </w:rPr>
        <w:t xml:space="preserve"> </w:t>
      </w:r>
      <w:r w:rsidRPr="00640568">
        <w:rPr>
          <w:rFonts w:ascii="GHEA Grapalat" w:hAnsi="GHEA Grapalat" w:cs="Sylfaen"/>
          <w:sz w:val="20"/>
          <w:lang w:val="ru-RU"/>
        </w:rPr>
        <w:t>շրջանակում</w:t>
      </w:r>
      <w:r w:rsidRPr="00640568">
        <w:rPr>
          <w:rFonts w:ascii="GHEA Grapalat" w:hAnsi="GHEA Grapalat" w:cs="Sylfaen"/>
          <w:sz w:val="20"/>
          <w:lang w:val="af-ZA"/>
        </w:rPr>
        <w:t xml:space="preserve"> </w:t>
      </w:r>
      <w:r w:rsidRPr="00640568">
        <w:rPr>
          <w:rFonts w:ascii="GHEA Grapalat" w:hAnsi="GHEA Grapalat" w:cs="Sylfaen"/>
          <w:sz w:val="20"/>
          <w:lang w:val="ru-RU"/>
        </w:rPr>
        <w:t>ստանձնած</w:t>
      </w:r>
      <w:r w:rsidRPr="00640568">
        <w:rPr>
          <w:rFonts w:ascii="GHEA Grapalat" w:hAnsi="GHEA Grapalat" w:cs="Sylfaen"/>
          <w:sz w:val="20"/>
          <w:lang w:val="af-ZA"/>
        </w:rPr>
        <w:t xml:space="preserve"> </w:t>
      </w:r>
      <w:r w:rsidRPr="00640568">
        <w:rPr>
          <w:rFonts w:ascii="GHEA Grapalat" w:hAnsi="GHEA Grapalat" w:cs="Sylfaen"/>
          <w:sz w:val="20"/>
          <w:lang w:val="ru-RU"/>
        </w:rPr>
        <w:t>պարտավորություն</w:t>
      </w:r>
      <w:r w:rsidRPr="00640568">
        <w:rPr>
          <w:rFonts w:ascii="GHEA Grapalat" w:hAnsi="GHEA Grapalat" w:cs="Sylfaen"/>
          <w:sz w:val="20"/>
          <w:lang w:val="af-ZA"/>
        </w:rPr>
        <w:t xml:space="preserve">, </w:t>
      </w:r>
      <w:r w:rsidRPr="00640568">
        <w:rPr>
          <w:rFonts w:ascii="GHEA Grapalat" w:hAnsi="GHEA Grapalat" w:cs="Sylfaen"/>
          <w:sz w:val="20"/>
          <w:lang w:val="ru-RU"/>
        </w:rPr>
        <w:t>որը</w:t>
      </w:r>
      <w:r w:rsidRPr="00640568">
        <w:rPr>
          <w:rFonts w:ascii="GHEA Grapalat" w:hAnsi="GHEA Grapalat" w:cs="Sylfaen"/>
          <w:sz w:val="20"/>
          <w:lang w:val="af-ZA"/>
        </w:rPr>
        <w:t xml:space="preserve"> </w:t>
      </w:r>
      <w:r w:rsidRPr="00640568">
        <w:rPr>
          <w:rFonts w:ascii="GHEA Grapalat" w:hAnsi="GHEA Grapalat" w:cs="Sylfaen"/>
          <w:sz w:val="20"/>
          <w:lang w:val="ru-RU"/>
        </w:rPr>
        <w:t>հանգեցրել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640568">
        <w:rPr>
          <w:rFonts w:ascii="GHEA Grapalat" w:hAnsi="GHEA Grapalat" w:cs="Sylfaen"/>
          <w:sz w:val="20"/>
          <w:lang w:val="af-ZA"/>
        </w:rPr>
        <w:t xml:space="preserve"> </w:t>
      </w:r>
      <w:r w:rsidRPr="00640568">
        <w:rPr>
          <w:rFonts w:ascii="GHEA Grapalat" w:hAnsi="GHEA Grapalat" w:cs="Sylfaen"/>
          <w:sz w:val="20"/>
          <w:lang w:val="ru-RU"/>
        </w:rPr>
        <w:t>տվյալ</w:t>
      </w:r>
      <w:r w:rsidRPr="00640568">
        <w:rPr>
          <w:rFonts w:ascii="GHEA Grapalat" w:hAnsi="GHEA Grapalat" w:cs="Sylfaen"/>
          <w:sz w:val="20"/>
          <w:lang w:val="af-ZA"/>
        </w:rPr>
        <w:t xml:space="preserve"> </w:t>
      </w:r>
      <w:r w:rsidR="00EB602D" w:rsidRPr="00640568">
        <w:rPr>
          <w:rFonts w:ascii="GHEA Grapalat" w:hAnsi="GHEA Grapalat" w:cs="Sylfaen"/>
          <w:sz w:val="20"/>
        </w:rPr>
        <w:t>Մ</w:t>
      </w:r>
      <w:r w:rsidRPr="00640568">
        <w:rPr>
          <w:rFonts w:ascii="GHEA Grapalat" w:hAnsi="GHEA Grapalat" w:cs="Sylfaen"/>
          <w:sz w:val="20"/>
          <w:lang w:val="ru-RU"/>
        </w:rPr>
        <w:t>ասնակցի</w:t>
      </w:r>
      <w:r w:rsidRPr="00640568">
        <w:rPr>
          <w:rFonts w:ascii="GHEA Grapalat" w:hAnsi="GHEA Grapalat" w:cs="Sylfaen"/>
          <w:sz w:val="20"/>
          <w:lang w:val="af-ZA"/>
        </w:rPr>
        <w:t xml:space="preserve"> </w:t>
      </w:r>
      <w:r w:rsidRPr="00640568">
        <w:rPr>
          <w:rFonts w:ascii="GHEA Grapalat" w:hAnsi="GHEA Grapalat" w:cs="Sylfaen"/>
          <w:sz w:val="20"/>
          <w:lang w:val="ru-RU"/>
        </w:rPr>
        <w:t>հետագա</w:t>
      </w:r>
      <w:r w:rsidRPr="00640568">
        <w:rPr>
          <w:rFonts w:ascii="GHEA Grapalat" w:hAnsi="GHEA Grapalat" w:cs="Sylfaen"/>
          <w:sz w:val="20"/>
          <w:lang w:val="af-ZA"/>
        </w:rPr>
        <w:t xml:space="preserve"> </w:t>
      </w:r>
      <w:r w:rsidRPr="00640568">
        <w:rPr>
          <w:rFonts w:ascii="GHEA Grapalat" w:hAnsi="GHEA Grapalat" w:cs="Sylfaen"/>
          <w:sz w:val="20"/>
          <w:lang w:val="ru-RU"/>
        </w:rPr>
        <w:t>մասնակցության</w:t>
      </w:r>
      <w:r w:rsidRPr="00640568">
        <w:rPr>
          <w:rFonts w:ascii="GHEA Grapalat" w:hAnsi="GHEA Grapalat" w:cs="Sylfaen"/>
          <w:sz w:val="20"/>
          <w:lang w:val="af-ZA"/>
        </w:rPr>
        <w:t xml:space="preserve"> </w:t>
      </w:r>
      <w:r w:rsidRPr="00640568">
        <w:rPr>
          <w:rFonts w:ascii="GHEA Grapalat" w:hAnsi="GHEA Grapalat" w:cs="Sylfaen"/>
          <w:sz w:val="20"/>
          <w:lang w:val="ru-RU"/>
        </w:rPr>
        <w:t>դադարեցմանը</w:t>
      </w:r>
      <w:r w:rsidRPr="00640568">
        <w:rPr>
          <w:rFonts w:ascii="GHEA Grapalat" w:hAnsi="GHEA Grapalat" w:cs="Sylfaen"/>
          <w:sz w:val="20"/>
          <w:lang w:val="af-ZA"/>
        </w:rPr>
        <w:t>.</w:t>
      </w:r>
    </w:p>
    <w:p w14:paraId="4890C4AA" w14:textId="40DE73A1" w:rsidR="002A0AD3" w:rsidRDefault="00283198" w:rsidP="008011E4">
      <w:pPr>
        <w:ind w:firstLine="567"/>
        <w:jc w:val="both"/>
        <w:rPr>
          <w:rFonts w:ascii="GHEA Grapalat" w:hAnsi="GHEA Grapalat" w:cs="Sylfaen"/>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w:t>
      </w:r>
      <w:r w:rsidR="009771B9" w:rsidRPr="005E1F72">
        <w:rPr>
          <w:rFonts w:ascii="GHEA Grapalat" w:hAnsi="GHEA Grapalat"/>
          <w:sz w:val="20"/>
          <w:lang w:val="af-ZA"/>
        </w:rPr>
        <w:t>4</w:t>
      </w:r>
      <w:r w:rsidR="00096865" w:rsidRPr="005E1F72">
        <w:rPr>
          <w:rFonts w:ascii="GHEA Grapalat" w:hAnsi="GHEA Grapalat"/>
          <w:sz w:val="20"/>
          <w:lang w:val="af-ZA"/>
        </w:rPr>
        <w:tab/>
      </w:r>
      <w:r w:rsidR="00096865" w:rsidRPr="005E1F72">
        <w:rPr>
          <w:rFonts w:ascii="GHEA Grapalat" w:hAnsi="GHEA Grapalat" w:cs="Sylfaen"/>
          <w:sz w:val="20"/>
          <w:lang w:val="ru-RU"/>
        </w:rPr>
        <w:t>Հայտի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ապահով</w:t>
      </w:r>
      <w:proofErr w:type="spellStart"/>
      <w:r w:rsidR="0093460D" w:rsidRPr="005E1F72">
        <w:rPr>
          <w:rFonts w:ascii="GHEA Grapalat" w:hAnsi="GHEA Grapalat" w:cs="Sylfaen"/>
          <w:sz w:val="20"/>
        </w:rPr>
        <w:t>ումը</w:t>
      </w:r>
      <w:proofErr w:type="spellEnd"/>
      <w:r w:rsidR="0093460D"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պետք</w:t>
      </w:r>
      <w:proofErr w:type="spellEnd"/>
      <w:r w:rsidR="00E43CEB" w:rsidRPr="005E1F72">
        <w:rPr>
          <w:rFonts w:ascii="GHEA Grapalat" w:hAnsi="GHEA Grapalat" w:cs="Sylfaen"/>
          <w:sz w:val="20"/>
          <w:lang w:val="af-ZA"/>
        </w:rPr>
        <w:t xml:space="preserve"> </w:t>
      </w:r>
      <w:r w:rsidR="00E43CEB" w:rsidRPr="005E1F72">
        <w:rPr>
          <w:rFonts w:ascii="GHEA Grapalat" w:hAnsi="GHEA Grapalat" w:cs="Sylfaen"/>
          <w:sz w:val="20"/>
        </w:rPr>
        <w:t>է</w:t>
      </w:r>
      <w:r w:rsidR="00E43CEB" w:rsidRPr="005E1F72">
        <w:rPr>
          <w:rFonts w:ascii="GHEA Grapalat" w:hAnsi="GHEA Grapalat" w:cs="Sylfaen"/>
          <w:sz w:val="20"/>
          <w:lang w:val="af-ZA"/>
        </w:rPr>
        <w:t xml:space="preserve"> </w:t>
      </w:r>
      <w:proofErr w:type="spellStart"/>
      <w:r w:rsidR="00C23B1B" w:rsidRPr="005E1F72">
        <w:rPr>
          <w:rFonts w:ascii="GHEA Grapalat" w:hAnsi="GHEA Grapalat" w:cs="Sylfaen"/>
          <w:sz w:val="20"/>
        </w:rPr>
        <w:t>վավեր</w:t>
      </w:r>
      <w:proofErr w:type="spellEnd"/>
      <w:r w:rsidR="00C23B1B"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լինի</w:t>
      </w:r>
      <w:proofErr w:type="spellEnd"/>
      <w:r w:rsidR="00E43CEB"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հայտը</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ներկայացվելու</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օրվանից</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հաշված</w:t>
      </w:r>
      <w:proofErr w:type="spellEnd"/>
      <w:r w:rsidR="00C813A9" w:rsidRPr="005E1F72">
        <w:rPr>
          <w:rFonts w:ascii="GHEA Grapalat" w:hAnsi="GHEA Grapalat" w:cs="Sylfaen"/>
          <w:sz w:val="20"/>
          <w:lang w:val="af-ZA"/>
        </w:rPr>
        <w:t xml:space="preserve"> </w:t>
      </w:r>
      <w:r w:rsidR="000A2E51">
        <w:rPr>
          <w:rFonts w:ascii="GHEA Grapalat" w:hAnsi="GHEA Grapalat" w:cs="Sylfaen"/>
          <w:b/>
          <w:bCs/>
          <w:sz w:val="20"/>
          <w:lang w:val="hy-AM"/>
        </w:rPr>
        <w:t>90</w:t>
      </w:r>
      <w:r w:rsidR="00822942" w:rsidRPr="00056A59">
        <w:rPr>
          <w:rFonts w:ascii="GHEA Grapalat" w:hAnsi="GHEA Grapalat" w:cs="Sylfaen"/>
          <w:b/>
          <w:bCs/>
          <w:sz w:val="20"/>
          <w:lang w:val="hy-AM"/>
        </w:rPr>
        <w:t xml:space="preserve"> </w:t>
      </w:r>
      <w:r w:rsidR="00822942" w:rsidRPr="0018472B">
        <w:rPr>
          <w:rFonts w:ascii="GHEA Grapalat" w:hAnsi="GHEA Grapalat" w:cs="Sylfaen"/>
          <w:b/>
          <w:bCs/>
          <w:sz w:val="20"/>
          <w:lang w:val="hy-AM"/>
        </w:rPr>
        <w:t>(</w:t>
      </w:r>
      <w:r w:rsidR="000A2E51">
        <w:rPr>
          <w:rFonts w:ascii="GHEA Grapalat" w:hAnsi="GHEA Grapalat" w:cs="Sylfaen"/>
          <w:b/>
          <w:bCs/>
          <w:sz w:val="20"/>
          <w:lang w:val="hy-AM"/>
        </w:rPr>
        <w:t>իննսուն</w:t>
      </w:r>
      <w:r w:rsidR="00822942" w:rsidRPr="0018472B">
        <w:rPr>
          <w:rFonts w:ascii="GHEA Grapalat" w:hAnsi="GHEA Grapalat" w:cs="Sylfaen"/>
          <w:b/>
          <w:bCs/>
          <w:sz w:val="20"/>
          <w:lang w:val="hy-AM"/>
        </w:rPr>
        <w:t>)</w:t>
      </w:r>
      <w:r w:rsidR="00C813A9" w:rsidRPr="0018472B">
        <w:rPr>
          <w:rFonts w:ascii="GHEA Grapalat" w:hAnsi="GHEA Grapalat" w:cs="Sylfaen"/>
          <w:b/>
          <w:bCs/>
          <w:sz w:val="20"/>
          <w:lang w:val="hy-AM"/>
        </w:rPr>
        <w:t xml:space="preserve"> </w:t>
      </w:r>
      <w:proofErr w:type="spellStart"/>
      <w:r w:rsidR="001A4EF7" w:rsidRPr="005E1F72">
        <w:rPr>
          <w:rFonts w:ascii="GHEA Grapalat" w:hAnsi="GHEA Grapalat" w:cs="Sylfaen"/>
          <w:sz w:val="20"/>
        </w:rPr>
        <w:t>աշխատանքային</w:t>
      </w:r>
      <w:proofErr w:type="spellEnd"/>
      <w:r w:rsidR="001A4EF7" w:rsidRPr="005E1F72">
        <w:rPr>
          <w:rFonts w:ascii="GHEA Grapalat" w:hAnsi="GHEA Grapalat" w:cs="Sylfaen"/>
          <w:sz w:val="20"/>
          <w:lang w:val="af-ZA"/>
        </w:rPr>
        <w:t xml:space="preserve"> </w:t>
      </w:r>
      <w:proofErr w:type="spellStart"/>
      <w:r w:rsidR="001A4EF7" w:rsidRPr="005E1F72">
        <w:rPr>
          <w:rFonts w:ascii="GHEA Grapalat" w:hAnsi="GHEA Grapalat" w:cs="Sylfaen"/>
          <w:sz w:val="20"/>
        </w:rPr>
        <w:t>օր</w:t>
      </w:r>
      <w:proofErr w:type="spellEnd"/>
      <w:r w:rsidR="0093460D" w:rsidRPr="005E1F72">
        <w:rPr>
          <w:rFonts w:ascii="GHEA Grapalat" w:hAnsi="GHEA Grapalat"/>
          <w:sz w:val="20"/>
          <w:szCs w:val="20"/>
          <w:lang w:val="af-ZA"/>
        </w:rPr>
        <w:t>:</w:t>
      </w:r>
      <w:r w:rsidR="001A4EF7" w:rsidRPr="005E1F72">
        <w:rPr>
          <w:rFonts w:ascii="GHEA Grapalat" w:hAnsi="GHEA Grapalat"/>
          <w:sz w:val="20"/>
          <w:szCs w:val="20"/>
          <w:lang w:val="af-ZA"/>
        </w:rPr>
        <w:t xml:space="preserve"> </w:t>
      </w:r>
      <w:r w:rsidR="00A3601A" w:rsidRPr="006244AB">
        <w:rPr>
          <w:rFonts w:ascii="GHEA Grapalat" w:hAnsi="GHEA Grapalat"/>
          <w:sz w:val="20"/>
          <w:szCs w:val="20"/>
          <w:vertAlign w:val="superscript"/>
          <w:lang w:val="af-ZA"/>
        </w:rPr>
        <w:t>10.1</w:t>
      </w:r>
    </w:p>
    <w:p w14:paraId="554EF7C8" w14:textId="77777777" w:rsidR="006077A5" w:rsidRPr="006077A5" w:rsidRDefault="006077A5"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sidRPr="006077A5">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6077A5">
        <w:rPr>
          <w:rFonts w:ascii="GHEA Grapalat" w:hAnsi="GHEA Grapalat" w:cs="Sylfaen"/>
          <w:sz w:val="20"/>
          <w:lang w:val="hy-AM"/>
        </w:rPr>
        <w:t xml:space="preserve"> ՀՀ ֆինանսների նախարարություն</w:t>
      </w:r>
      <w:r w:rsidRPr="006077A5">
        <w:rPr>
          <w:rFonts w:ascii="GHEA Grapalat" w:hAnsi="GHEA Grapalat" w:cs="Sylfaen"/>
          <w:sz w:val="20"/>
          <w:lang w:val="af-ZA"/>
        </w:rPr>
        <w:t xml:space="preserve">, ներկայացնում է </w:t>
      </w:r>
      <w:r w:rsidRPr="006077A5">
        <w:rPr>
          <w:rFonts w:ascii="GHEA Grapalat" w:hAnsi="GHEA Grapalat" w:cs="Sylfaen"/>
          <w:sz w:val="20"/>
          <w:lang w:val="hy-AM"/>
        </w:rPr>
        <w:t xml:space="preserve">գրավոր՝ </w:t>
      </w:r>
      <w:r w:rsidRPr="006077A5">
        <w:rPr>
          <w:rFonts w:ascii="GHEA Grapalat" w:hAnsi="GHEA Grapalat" w:cs="Sylfaen"/>
          <w:sz w:val="20"/>
          <w:lang w:val="af-ZA"/>
        </w:rPr>
        <w:t xml:space="preserve">հայտի ապահովման վճարման հիմքը առաջանալու օրվան հաջորդող </w:t>
      </w:r>
      <w:r w:rsidRPr="006077A5">
        <w:rPr>
          <w:rFonts w:ascii="GHEA Grapalat" w:hAnsi="GHEA Grapalat" w:cs="Sylfaen"/>
          <w:sz w:val="20"/>
          <w:lang w:val="hy-AM"/>
        </w:rPr>
        <w:t>հինգ</w:t>
      </w:r>
      <w:r w:rsidRPr="006077A5">
        <w:rPr>
          <w:rFonts w:ascii="GHEA Grapalat" w:hAnsi="GHEA Grapalat" w:cs="Sylfaen"/>
          <w:sz w:val="20"/>
          <w:lang w:val="af-ZA"/>
        </w:rPr>
        <w:t xml:space="preserve"> աշխատանքային օրվա ընթացքում: Եթե ապահովման վճարման պահանջը բանկի</w:t>
      </w:r>
      <w:r w:rsidRPr="006077A5">
        <w:rPr>
          <w:rFonts w:ascii="GHEA Grapalat" w:hAnsi="GHEA Grapalat" w:cs="Sylfaen"/>
          <w:sz w:val="20"/>
          <w:lang w:val="hy-AM"/>
        </w:rPr>
        <w:t xml:space="preserve"> կամ ՀՀ ֆինանսների նախարարության</w:t>
      </w:r>
      <w:r w:rsidRPr="006077A5">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6077A5">
        <w:rPr>
          <w:rFonts w:ascii="GHEA Grapalat" w:hAnsi="GHEA Grapalat" w:cs="Sylfaen"/>
          <w:sz w:val="20"/>
          <w:lang w:val="hy-AM"/>
        </w:rPr>
        <w:t>գրավոր</w:t>
      </w:r>
      <w:r w:rsidRPr="006077A5">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056A59" w:rsidRDefault="008011E4" w:rsidP="008011E4">
      <w:pPr>
        <w:ind w:firstLine="567"/>
        <w:jc w:val="both"/>
        <w:rPr>
          <w:rFonts w:ascii="GHEA Grapalat" w:hAnsi="GHEA Grapalat" w:cs="Sylfaen"/>
          <w:b/>
          <w:bCs/>
          <w:sz w:val="20"/>
          <w:lang w:val="af-ZA"/>
        </w:rPr>
      </w:pPr>
      <w:r w:rsidRPr="00056A59">
        <w:rPr>
          <w:rFonts w:ascii="GHEA Grapalat" w:hAnsi="GHEA Grapalat" w:cs="Sylfaen"/>
          <w:b/>
          <w:bCs/>
          <w:sz w:val="20"/>
          <w:lang w:val="af-ZA"/>
        </w:rPr>
        <w:t>7</w:t>
      </w:r>
      <w:r w:rsidRPr="00056A59">
        <w:rPr>
          <w:rFonts w:ascii="Cambria Math" w:hAnsi="Cambria Math" w:cs="Cambria Math"/>
          <w:b/>
          <w:bCs/>
          <w:sz w:val="20"/>
          <w:lang w:val="af-ZA"/>
        </w:rPr>
        <w:t>․</w:t>
      </w:r>
      <w:r w:rsidR="002A0AD3" w:rsidRPr="00056A59">
        <w:rPr>
          <w:rFonts w:ascii="GHEA Grapalat" w:hAnsi="GHEA Grapalat" w:cs="Sylfaen"/>
          <w:b/>
          <w:bCs/>
          <w:sz w:val="20"/>
          <w:lang w:val="hy-AM"/>
        </w:rPr>
        <w:t>6</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Մասնակցի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ենթակա</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մերժման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դրանում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բացակայում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ապահովումը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կամ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այն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ներկայացված</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հրավերի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պահանջներին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անհամապատասխան</w:t>
      </w:r>
      <w:r w:rsidRPr="00056A59">
        <w:rPr>
          <w:rFonts w:ascii="GHEA Grapalat" w:hAnsi="GHEA Grapalat" w:cs="Sylfaen"/>
          <w:b/>
          <w:bCs/>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lastRenderedPageBreak/>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2D66F1FA"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205A29">
        <w:rPr>
          <w:rFonts w:ascii="GHEA Grapalat" w:hAnsi="GHEA Grapalat"/>
          <w:b/>
        </w:rPr>
        <w:t xml:space="preserve">մինչև </w:t>
      </w:r>
      <w:r w:rsidR="00205A29" w:rsidRPr="000E1982">
        <w:rPr>
          <w:rFonts w:ascii="GHEA Grapalat" w:hAnsi="GHEA Grapalat"/>
          <w:b/>
        </w:rPr>
        <w:t xml:space="preserve">2025 թվականի </w:t>
      </w:r>
      <w:r w:rsidR="003017AA">
        <w:rPr>
          <w:rFonts w:ascii="GHEA Grapalat" w:hAnsi="GHEA Grapalat"/>
          <w:b/>
        </w:rPr>
        <w:t>օգոստոսի</w:t>
      </w:r>
      <w:r w:rsidR="000E1982" w:rsidRPr="004B6D8E">
        <w:rPr>
          <w:rFonts w:ascii="GHEA Grapalat" w:hAnsi="GHEA Grapalat"/>
          <w:b/>
          <w:iCs/>
        </w:rPr>
        <w:t xml:space="preserve"> </w:t>
      </w:r>
      <w:r w:rsidR="003017AA">
        <w:rPr>
          <w:rFonts w:ascii="GHEA Grapalat" w:hAnsi="GHEA Grapalat"/>
          <w:b/>
          <w:iCs/>
        </w:rPr>
        <w:t>2</w:t>
      </w:r>
      <w:r w:rsidR="004B6D8E">
        <w:rPr>
          <w:rFonts w:ascii="GHEA Grapalat" w:hAnsi="GHEA Grapalat"/>
          <w:b/>
          <w:iCs/>
        </w:rPr>
        <w:t>1</w:t>
      </w:r>
      <w:r w:rsidR="0007287D" w:rsidRPr="000E1982">
        <w:rPr>
          <w:rFonts w:ascii="GHEA Grapalat" w:hAnsi="GHEA Grapalat"/>
          <w:b/>
          <w:lang w:val="hy-AM"/>
        </w:rPr>
        <w:t>-</w:t>
      </w:r>
      <w:r w:rsidR="000E1982">
        <w:rPr>
          <w:rFonts w:ascii="GHEA Grapalat" w:hAnsi="GHEA Grapalat"/>
          <w:b/>
          <w:lang w:val="hy-AM"/>
        </w:rPr>
        <w:t>ին</w:t>
      </w:r>
      <w:r w:rsidR="0007287D" w:rsidRPr="000E1982">
        <w:rPr>
          <w:rFonts w:ascii="GHEA Grapalat" w:hAnsi="GHEA Grapalat"/>
          <w:b/>
          <w:lang w:val="hy-AM"/>
        </w:rPr>
        <w:t>,</w:t>
      </w:r>
      <w:r w:rsidR="0007287D" w:rsidRPr="0018744E">
        <w:rPr>
          <w:rFonts w:ascii="GHEA Grapalat" w:hAnsi="GHEA Grapalat"/>
          <w:b/>
          <w:lang w:val="hy-AM"/>
        </w:rPr>
        <w:t xml:space="preserve"> ժամը </w:t>
      </w:r>
      <w:r w:rsidR="000848FC">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lastRenderedPageBreak/>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2E9C48D9" w14:textId="77777777" w:rsidR="00C04BF9" w:rsidRPr="0093002B" w:rsidRDefault="00C04BF9" w:rsidP="00C04BF9">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Pr="0093002B">
        <w:rPr>
          <w:rFonts w:ascii="GHEA Grapalat" w:hAnsi="GHEA Grapalat"/>
          <w:sz w:val="20"/>
          <w:lang w:val="hy-AM" w:eastAsia="x-none"/>
        </w:rPr>
        <w:t>9</w:t>
      </w:r>
      <w:r w:rsidRPr="0093002B">
        <w:rPr>
          <w:rFonts w:ascii="GHEA Grapalat" w:hAnsi="GHEA Grapalat"/>
          <w:sz w:val="20"/>
          <w:lang w:val="af-ZA" w:eastAsia="x-none"/>
        </w:rPr>
        <w:t xml:space="preserve"> Եթե հայտերի բացման</w:t>
      </w:r>
      <w:r w:rsidRPr="0093002B">
        <w:rPr>
          <w:rFonts w:ascii="GHEA Grapalat" w:hAnsi="GHEA Grapalat"/>
          <w:sz w:val="20"/>
          <w:lang w:val="hy-AM" w:eastAsia="x-none"/>
        </w:rPr>
        <w:t xml:space="preserve"> և գնահատման</w:t>
      </w:r>
      <w:r w:rsidRPr="0093002B">
        <w:rPr>
          <w:rFonts w:ascii="GHEA Grapalat" w:hAnsi="GHEA Grapalat"/>
          <w:sz w:val="20"/>
          <w:lang w:val="af-ZA" w:eastAsia="x-none"/>
        </w:rPr>
        <w:t xml:space="preserve"> նիստի 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իրականացված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արդյուն</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hy-AM" w:eastAsia="en-US"/>
        </w:rPr>
        <w:t>քում</w:t>
      </w:r>
      <w:r w:rsidRPr="0093002B">
        <w:rPr>
          <w:rFonts w:ascii="GHEA Grapalat" w:hAnsi="GHEA Grapalat" w:cs="Sylfaen"/>
          <w:sz w:val="20"/>
          <w:szCs w:val="24"/>
          <w:lang w:val="af-ZA" w:eastAsia="en-US"/>
        </w:rPr>
        <w:t xml:space="preserve"> մասնակցի </w:t>
      </w:r>
      <w:r w:rsidRPr="0093002B">
        <w:rPr>
          <w:rFonts w:ascii="GHEA Grapalat" w:hAnsi="GHEA Grapalat" w:cs="Sylfaen"/>
          <w:sz w:val="20"/>
          <w:szCs w:val="24"/>
          <w:lang w:val="hy-AM" w:eastAsia="en-US"/>
        </w:rPr>
        <w:t>հայտում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EB66B5">
        <w:rPr>
          <w:rFonts w:ascii="GHEA Grapalat" w:hAnsi="GHEA Grapalat"/>
          <w:sz w:val="20"/>
          <w:lang w:val="hy-AM" w:eastAsia="x-none"/>
        </w:rPr>
        <w:t>անհամապատասխանություններ՝ հրավերի պահանջների նկատմամբ,</w:t>
      </w:r>
      <w:bookmarkStart w:id="9" w:name="_Hlk9262487"/>
      <w:r w:rsidRPr="00EB66B5">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0" w:name="_Hlk201929087"/>
      <w:r w:rsidRPr="00EB66B5">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0"/>
      <w:r w:rsidRPr="00EB66B5">
        <w:rPr>
          <w:rFonts w:ascii="GHEA Grapalat" w:hAnsi="GHEA Grapalat"/>
          <w:sz w:val="20"/>
          <w:lang w:val="hy-AM" w:eastAsia="x-none"/>
        </w:rPr>
        <w:t>ենթակապալառու,</w:t>
      </w:r>
      <w:bookmarkEnd w:id="9"/>
      <w:r w:rsidRPr="00EB66B5">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93002B">
        <w:rPr>
          <w:rFonts w:ascii="GHEA Grapalat" w:hAnsi="GHEA Grapalat" w:cs="Sylfaen"/>
          <w:sz w:val="20"/>
          <w:szCs w:val="24"/>
          <w:lang w:val="af-ZA" w:eastAsia="en-US"/>
        </w:rPr>
        <w:t>:</w:t>
      </w:r>
    </w:p>
    <w:p w14:paraId="4CD6313E" w14:textId="77777777" w:rsidR="006A6A31"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p>
    <w:p w14:paraId="502BF5EF" w14:textId="77777777" w:rsidR="006A6A31" w:rsidRDefault="006A6A31" w:rsidP="006A6A31">
      <w:pPr>
        <w:ind w:firstLine="375"/>
        <w:contextualSpacing/>
        <w:jc w:val="both"/>
        <w:rPr>
          <w:rFonts w:ascii="GHEA Grapalat" w:hAnsi="GHEA Grapalat"/>
          <w:sz w:val="20"/>
          <w:szCs w:val="20"/>
          <w:lang w:val="es-ES"/>
        </w:rPr>
      </w:pPr>
      <w:r>
        <w:rPr>
          <w:rFonts w:ascii="GHEA Grapalat" w:hAnsi="GHEA Grapalat"/>
          <w:sz w:val="20"/>
          <w:szCs w:val="20"/>
          <w:lang w:val="es-ES"/>
        </w:rPr>
        <w:t xml:space="preserve">      </w:t>
      </w:r>
      <w:bookmarkStart w:id="11"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p>
    <w:bookmarkEnd w:id="11"/>
    <w:p w14:paraId="099F0935" w14:textId="623FFFBB" w:rsidR="006077A5" w:rsidRPr="006077A5" w:rsidRDefault="006A6A31" w:rsidP="006077A5">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af-ZA" w:eastAsia="en-US"/>
        </w:rPr>
        <w:t>8.</w:t>
      </w:r>
      <w:r w:rsidR="006077A5" w:rsidRPr="006077A5">
        <w:rPr>
          <w:rFonts w:ascii="GHEA Grapalat" w:hAnsi="GHEA Grapalat" w:cs="Sylfaen"/>
          <w:sz w:val="20"/>
          <w:szCs w:val="24"/>
          <w:lang w:val="hy-AM" w:eastAsia="en-US"/>
        </w:rPr>
        <w:t>10</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Եթե</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սույն</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հրավերի</w:t>
      </w:r>
      <w:r w:rsidR="006077A5" w:rsidRPr="006077A5">
        <w:rPr>
          <w:rFonts w:ascii="GHEA Grapalat" w:hAnsi="GHEA Grapalat" w:cs="Sylfaen"/>
          <w:sz w:val="20"/>
          <w:szCs w:val="24"/>
          <w:lang w:val="af-ZA" w:eastAsia="en-US"/>
        </w:rPr>
        <w:t xml:space="preserve"> 8.</w:t>
      </w:r>
      <w:r w:rsidR="006077A5" w:rsidRPr="006077A5">
        <w:rPr>
          <w:rFonts w:ascii="GHEA Grapalat" w:hAnsi="GHEA Grapalat" w:cs="Sylfaen"/>
          <w:sz w:val="20"/>
          <w:szCs w:val="24"/>
          <w:lang w:val="hy-AM" w:eastAsia="en-US"/>
        </w:rPr>
        <w:t>9</w:t>
      </w:r>
      <w:r w:rsidR="006077A5" w:rsidRPr="006077A5">
        <w:rPr>
          <w:rFonts w:ascii="GHEA Grapalat" w:hAnsi="GHEA Grapalat" w:cs="Sylfaen"/>
          <w:sz w:val="20"/>
          <w:szCs w:val="24"/>
          <w:lang w:val="af-ZA" w:eastAsia="en-US"/>
        </w:rPr>
        <w:t>-</w:t>
      </w:r>
      <w:r w:rsidR="006077A5" w:rsidRPr="006077A5">
        <w:rPr>
          <w:rFonts w:ascii="GHEA Grapalat" w:hAnsi="GHEA Grapalat" w:cs="Sylfaen"/>
          <w:sz w:val="20"/>
          <w:szCs w:val="24"/>
          <w:lang w:val="hy-AM" w:eastAsia="en-US"/>
        </w:rPr>
        <w:t>րդ</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կետով</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սահմանված</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ժամկետում</w:t>
      </w:r>
      <w:r w:rsidR="006077A5" w:rsidRPr="006077A5">
        <w:rPr>
          <w:rFonts w:ascii="GHEA Grapalat" w:hAnsi="GHEA Grapalat" w:cs="Sylfaen"/>
          <w:sz w:val="20"/>
          <w:szCs w:val="24"/>
          <w:lang w:val="af-ZA" w:eastAsia="en-US"/>
        </w:rPr>
        <w:t xml:space="preserve"> մ</w:t>
      </w:r>
      <w:r w:rsidR="006077A5" w:rsidRPr="006077A5">
        <w:rPr>
          <w:rFonts w:ascii="GHEA Grapalat" w:hAnsi="GHEA Grapalat" w:cs="Sylfaen"/>
          <w:sz w:val="20"/>
          <w:szCs w:val="24"/>
          <w:lang w:val="hy-AM" w:eastAsia="en-US"/>
        </w:rPr>
        <w:t>ասնակիցը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շտկում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արձանագրված</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անհամապատասխանությունը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ապա</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վերջինիս</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հայտը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գնահատվում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բավարար</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Հակառակ</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դեպքում տվյալ մասնակցի</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հայտը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գնահատվում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անբավարար</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և</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մերժվում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w:t>
      </w:r>
      <w:r w:rsidR="009A30B4" w:rsidRPr="00413A8A">
        <w:rPr>
          <w:rFonts w:ascii="GHEA Grapalat" w:hAnsi="GHEA Grapalat" w:cs="Sylfaen"/>
          <w:lang w:val="hy-AM"/>
        </w:rPr>
        <w:lastRenderedPageBreak/>
        <w:t xml:space="preserve">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026D1480" w14:textId="77777777" w:rsidR="003E0365" w:rsidRPr="003E0365" w:rsidRDefault="003E0365" w:rsidP="003E0365">
      <w:pPr>
        <w:pStyle w:val="ListParagraph"/>
        <w:numPr>
          <w:ilvl w:val="0"/>
          <w:numId w:val="18"/>
        </w:numPr>
        <w:jc w:val="both"/>
        <w:rPr>
          <w:rFonts w:ascii="GHEA Grapalat" w:hAnsi="GHEA Grapalat" w:cs="Sylfaen"/>
          <w:sz w:val="20"/>
          <w:lang w:val="af-ZA"/>
        </w:rPr>
      </w:pPr>
      <w:r w:rsidRPr="003E0365">
        <w:rPr>
          <w:rFonts w:ascii="GHEA Grapalat" w:hAnsi="GHEA Grapalat" w:cs="Sylfaen"/>
          <w:sz w:val="20"/>
          <w:lang w:val="hy-AM"/>
        </w:rPr>
        <w:t>Ընդ որում</w:t>
      </w:r>
      <w:r w:rsidRPr="003E0365">
        <w:rPr>
          <w:rFonts w:ascii="GHEA Grapalat" w:hAnsi="GHEA Grapalat" w:cs="Sylfaen"/>
          <w:sz w:val="20"/>
          <w:lang w:val="af-ZA"/>
        </w:rPr>
        <w:t>.</w:t>
      </w:r>
    </w:p>
    <w:p w14:paraId="2DB817AA" w14:textId="77777777" w:rsidR="003E0365" w:rsidRPr="003E0365" w:rsidRDefault="003E0365" w:rsidP="003E0365">
      <w:pPr>
        <w:pStyle w:val="ListParagraph"/>
        <w:numPr>
          <w:ilvl w:val="0"/>
          <w:numId w:val="18"/>
        </w:numPr>
        <w:jc w:val="both"/>
        <w:rPr>
          <w:rFonts w:ascii="GHEA Grapalat" w:hAnsi="GHEA Grapalat" w:cs="Sylfaen"/>
          <w:sz w:val="20"/>
          <w:lang w:val="af-ZA"/>
        </w:rPr>
      </w:pPr>
      <w:r w:rsidRPr="003E0365">
        <w:rPr>
          <w:rFonts w:ascii="GHEA Grapalat" w:hAnsi="GHEA Grapalat" w:cs="Sylfaen"/>
          <w:sz w:val="20"/>
          <w:lang w:val="af-ZA"/>
        </w:rPr>
        <w:t>-</w:t>
      </w:r>
      <w:r w:rsidRPr="003E0365">
        <w:rPr>
          <w:rFonts w:ascii="GHEA Grapalat" w:hAnsi="GHEA Grapalat" w:cs="Sylfaen"/>
          <w:sz w:val="20"/>
          <w:lang w:val="hy-AM"/>
        </w:rPr>
        <w:t xml:space="preserve"> եթե</w:t>
      </w:r>
      <w:r w:rsidRPr="003E0365">
        <w:rPr>
          <w:rFonts w:ascii="GHEA Grapalat" w:hAnsi="GHEA Grapalat" w:cs="Sylfaen"/>
          <w:sz w:val="20"/>
          <w:lang w:val="af-ZA"/>
        </w:rPr>
        <w:t xml:space="preserve"> </w:t>
      </w:r>
      <w:r w:rsidRPr="003E0365">
        <w:rPr>
          <w:rFonts w:ascii="GHEA Grapalat" w:hAnsi="GHEA Grapalat" w:cs="Sylfaen"/>
          <w:sz w:val="20"/>
          <w:lang w:val="hy-AM"/>
        </w:rPr>
        <w:t>մասնակցի</w:t>
      </w:r>
      <w:r w:rsidRPr="003E0365">
        <w:rPr>
          <w:rFonts w:ascii="GHEA Grapalat" w:hAnsi="GHEA Grapalat" w:cs="Sylfaen"/>
          <w:sz w:val="20"/>
          <w:lang w:val="af-ZA"/>
        </w:rPr>
        <w:t xml:space="preserve"> </w:t>
      </w:r>
      <w:r w:rsidRPr="003E0365">
        <w:rPr>
          <w:rFonts w:ascii="GHEA Grapalat" w:hAnsi="GHEA Grapalat" w:cs="Sylfaen"/>
          <w:sz w:val="20"/>
          <w:lang w:val="hy-AM"/>
        </w:rPr>
        <w:t>գնումներին</w:t>
      </w:r>
      <w:r w:rsidRPr="003E0365">
        <w:rPr>
          <w:rFonts w:ascii="GHEA Grapalat" w:hAnsi="GHEA Grapalat" w:cs="Sylfaen"/>
          <w:sz w:val="20"/>
          <w:lang w:val="af-ZA"/>
        </w:rPr>
        <w:t xml:space="preserve"> </w:t>
      </w:r>
      <w:r w:rsidRPr="003E0365">
        <w:rPr>
          <w:rFonts w:ascii="GHEA Grapalat" w:hAnsi="GHEA Grapalat" w:cs="Sylfaen"/>
          <w:sz w:val="20"/>
          <w:lang w:val="hy-AM"/>
        </w:rPr>
        <w:t>մասնակցելու</w:t>
      </w:r>
      <w:r w:rsidRPr="003E0365">
        <w:rPr>
          <w:rFonts w:ascii="GHEA Grapalat" w:hAnsi="GHEA Grapalat" w:cs="Sylfaen"/>
          <w:sz w:val="20"/>
          <w:lang w:val="af-ZA"/>
        </w:rPr>
        <w:t xml:space="preserve"> </w:t>
      </w:r>
      <w:r w:rsidRPr="003E0365">
        <w:rPr>
          <w:rFonts w:ascii="GHEA Grapalat" w:hAnsi="GHEA Grapalat" w:cs="Sylfaen"/>
          <w:sz w:val="20"/>
          <w:lang w:val="hy-AM"/>
        </w:rPr>
        <w:t>իրավունք</w:t>
      </w:r>
      <w:r w:rsidRPr="003E0365">
        <w:rPr>
          <w:rFonts w:ascii="GHEA Grapalat" w:hAnsi="GHEA Grapalat" w:cs="Sylfaen"/>
          <w:sz w:val="20"/>
          <w:lang w:val="af-ZA"/>
        </w:rPr>
        <w:t xml:space="preserve"> </w:t>
      </w:r>
      <w:r w:rsidRPr="003E0365">
        <w:rPr>
          <w:rFonts w:ascii="GHEA Grapalat" w:hAnsi="GHEA Grapalat" w:cs="Sylfaen"/>
          <w:sz w:val="20"/>
          <w:lang w:val="hy-AM"/>
        </w:rPr>
        <w:t>ունենալու մասին դիմում-հայտարարությունը որակվում</w:t>
      </w:r>
      <w:r w:rsidRPr="003E0365">
        <w:rPr>
          <w:rFonts w:ascii="GHEA Grapalat" w:hAnsi="GHEA Grapalat" w:cs="Sylfaen"/>
          <w:sz w:val="20"/>
          <w:lang w:val="af-ZA"/>
        </w:rPr>
        <w:t xml:space="preserve"> </w:t>
      </w:r>
      <w:r w:rsidRPr="003E0365">
        <w:rPr>
          <w:rFonts w:ascii="GHEA Grapalat" w:hAnsi="GHEA Grapalat" w:cs="Sylfaen"/>
          <w:sz w:val="20"/>
          <w:lang w:val="hy-AM"/>
        </w:rPr>
        <w:t>է</w:t>
      </w:r>
      <w:r w:rsidRPr="003E0365">
        <w:rPr>
          <w:rFonts w:ascii="GHEA Grapalat" w:hAnsi="GHEA Grapalat" w:cs="Sylfaen"/>
          <w:sz w:val="20"/>
          <w:lang w:val="af-ZA"/>
        </w:rPr>
        <w:t xml:space="preserve"> </w:t>
      </w:r>
      <w:r w:rsidRPr="003E0365">
        <w:rPr>
          <w:rFonts w:ascii="GHEA Grapalat" w:hAnsi="GHEA Grapalat" w:cs="Sylfaen"/>
          <w:sz w:val="20"/>
          <w:lang w:val="hy-AM"/>
        </w:rPr>
        <w:t>որպես</w:t>
      </w:r>
      <w:r w:rsidRPr="003E0365">
        <w:rPr>
          <w:rFonts w:ascii="GHEA Grapalat" w:hAnsi="GHEA Grapalat" w:cs="Sylfaen"/>
          <w:sz w:val="20"/>
          <w:lang w:val="af-ZA"/>
        </w:rPr>
        <w:t xml:space="preserve"> </w:t>
      </w:r>
      <w:r w:rsidRPr="003E0365">
        <w:rPr>
          <w:rFonts w:ascii="GHEA Grapalat" w:hAnsi="GHEA Grapalat" w:cs="Sylfaen"/>
          <w:sz w:val="20"/>
          <w:lang w:val="hy-AM"/>
        </w:rPr>
        <w:t>իրականությանը</w:t>
      </w:r>
      <w:r w:rsidRPr="003E0365">
        <w:rPr>
          <w:rFonts w:ascii="GHEA Grapalat" w:hAnsi="GHEA Grapalat" w:cs="Sylfaen"/>
          <w:sz w:val="20"/>
          <w:lang w:val="af-ZA"/>
        </w:rPr>
        <w:t xml:space="preserve"> </w:t>
      </w:r>
      <w:r w:rsidRPr="003E0365">
        <w:rPr>
          <w:rFonts w:ascii="GHEA Grapalat" w:hAnsi="GHEA Grapalat" w:cs="Sylfaen"/>
          <w:sz w:val="20"/>
          <w:lang w:val="hy-AM"/>
        </w:rPr>
        <w:t>չհամապատասխանող</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մասնակիցը</w:t>
      </w:r>
      <w:r w:rsidRPr="003E0365">
        <w:rPr>
          <w:rFonts w:ascii="GHEA Grapalat" w:hAnsi="GHEA Grapalat" w:cs="Sylfaen"/>
          <w:sz w:val="20"/>
          <w:lang w:val="af-ZA"/>
        </w:rPr>
        <w:t xml:space="preserve"> սույն </w:t>
      </w:r>
      <w:r w:rsidRPr="003E0365">
        <w:rPr>
          <w:rFonts w:ascii="GHEA Grapalat" w:hAnsi="GHEA Grapalat" w:cs="Sylfaen"/>
          <w:sz w:val="20"/>
          <w:lang w:val="hy-AM"/>
        </w:rPr>
        <w:t>հրավերով</w:t>
      </w:r>
      <w:r w:rsidRPr="003E0365">
        <w:rPr>
          <w:rFonts w:ascii="GHEA Grapalat" w:hAnsi="GHEA Grapalat" w:cs="Sylfaen"/>
          <w:sz w:val="20"/>
          <w:lang w:val="af-ZA"/>
        </w:rPr>
        <w:t xml:space="preserve"> </w:t>
      </w:r>
      <w:r w:rsidRPr="003E0365">
        <w:rPr>
          <w:rFonts w:ascii="GHEA Grapalat" w:hAnsi="GHEA Grapalat" w:cs="Sylfaen"/>
          <w:sz w:val="20"/>
          <w:lang w:val="hy-AM"/>
        </w:rPr>
        <w:t>սահմանված</w:t>
      </w:r>
      <w:r w:rsidRPr="003E0365">
        <w:rPr>
          <w:rFonts w:ascii="GHEA Grapalat" w:hAnsi="GHEA Grapalat" w:cs="Sylfaen"/>
          <w:sz w:val="20"/>
          <w:lang w:val="af-ZA"/>
        </w:rPr>
        <w:t xml:space="preserve"> </w:t>
      </w:r>
      <w:r w:rsidRPr="003E0365">
        <w:rPr>
          <w:rFonts w:ascii="GHEA Grapalat" w:hAnsi="GHEA Grapalat" w:cs="Sylfaen"/>
          <w:sz w:val="20"/>
          <w:lang w:val="hy-AM"/>
        </w:rPr>
        <w:t>կարգով</w:t>
      </w:r>
      <w:r w:rsidRPr="003E0365">
        <w:rPr>
          <w:rFonts w:ascii="GHEA Grapalat" w:hAnsi="GHEA Grapalat" w:cs="Sylfaen"/>
          <w:sz w:val="20"/>
          <w:lang w:val="af-ZA"/>
        </w:rPr>
        <w:t xml:space="preserve"> </w:t>
      </w:r>
      <w:r w:rsidRPr="003E0365">
        <w:rPr>
          <w:rFonts w:ascii="GHEA Grapalat" w:hAnsi="GHEA Grapalat" w:cs="Sylfaen"/>
          <w:sz w:val="20"/>
          <w:lang w:val="hy-AM"/>
        </w:rPr>
        <w:t>և</w:t>
      </w:r>
      <w:r w:rsidRPr="003E0365">
        <w:rPr>
          <w:rFonts w:ascii="GHEA Grapalat" w:hAnsi="GHEA Grapalat" w:cs="Sylfaen"/>
          <w:sz w:val="20"/>
          <w:lang w:val="af-ZA"/>
        </w:rPr>
        <w:t xml:space="preserve"> </w:t>
      </w:r>
      <w:r w:rsidRPr="003E0365">
        <w:rPr>
          <w:rFonts w:ascii="GHEA Grapalat" w:hAnsi="GHEA Grapalat" w:cs="Sylfaen"/>
          <w:sz w:val="20"/>
          <w:lang w:val="hy-AM"/>
        </w:rPr>
        <w:t>ժամկետներում</w:t>
      </w:r>
      <w:r w:rsidRPr="003E0365">
        <w:rPr>
          <w:rFonts w:ascii="GHEA Grapalat" w:hAnsi="GHEA Grapalat" w:cs="Sylfaen"/>
          <w:sz w:val="20"/>
          <w:lang w:val="af-ZA"/>
        </w:rPr>
        <w:t xml:space="preserve"> </w:t>
      </w:r>
      <w:r w:rsidRPr="003E0365">
        <w:rPr>
          <w:rFonts w:ascii="GHEA Grapalat" w:hAnsi="GHEA Grapalat" w:cs="Sylfaen"/>
          <w:sz w:val="20"/>
          <w:lang w:val="hy-AM"/>
        </w:rPr>
        <w:t>չի</w:t>
      </w:r>
      <w:r w:rsidRPr="003E0365">
        <w:rPr>
          <w:rFonts w:ascii="GHEA Grapalat" w:hAnsi="GHEA Grapalat" w:cs="Sylfaen"/>
          <w:sz w:val="20"/>
          <w:lang w:val="af-ZA"/>
        </w:rPr>
        <w:t xml:space="preserve"> </w:t>
      </w:r>
      <w:r w:rsidRPr="003E0365">
        <w:rPr>
          <w:rFonts w:ascii="GHEA Grapalat" w:hAnsi="GHEA Grapalat" w:cs="Sylfaen"/>
          <w:sz w:val="20"/>
          <w:lang w:val="hy-AM"/>
        </w:rPr>
        <w:t>ներկայացնում</w:t>
      </w:r>
      <w:r w:rsidRPr="003E0365">
        <w:rPr>
          <w:rFonts w:ascii="GHEA Grapalat" w:hAnsi="GHEA Grapalat" w:cs="Sylfaen"/>
          <w:sz w:val="20"/>
          <w:lang w:val="af-ZA"/>
        </w:rPr>
        <w:t xml:space="preserve"> </w:t>
      </w:r>
      <w:r w:rsidRPr="003E0365">
        <w:rPr>
          <w:rFonts w:ascii="GHEA Grapalat" w:hAnsi="GHEA Grapalat" w:cs="Sylfaen"/>
          <w:sz w:val="20"/>
          <w:lang w:val="hy-AM"/>
        </w:rPr>
        <w:t>հրավերով</w:t>
      </w:r>
      <w:r w:rsidRPr="003E0365">
        <w:rPr>
          <w:rFonts w:ascii="GHEA Grapalat" w:hAnsi="GHEA Grapalat" w:cs="Sylfaen"/>
          <w:sz w:val="20"/>
          <w:lang w:val="af-ZA"/>
        </w:rPr>
        <w:t xml:space="preserve"> </w:t>
      </w:r>
      <w:r w:rsidRPr="003E0365">
        <w:rPr>
          <w:rFonts w:ascii="GHEA Grapalat" w:hAnsi="GHEA Grapalat" w:cs="Sylfaen"/>
          <w:sz w:val="20"/>
          <w:lang w:val="hy-AM"/>
        </w:rPr>
        <w:t>նախատեսված</w:t>
      </w:r>
      <w:r w:rsidRPr="003E0365">
        <w:rPr>
          <w:rFonts w:ascii="GHEA Grapalat" w:hAnsi="GHEA Grapalat" w:cs="Sylfaen"/>
          <w:sz w:val="20"/>
          <w:lang w:val="af-ZA"/>
        </w:rPr>
        <w:t xml:space="preserve"> </w:t>
      </w:r>
      <w:r w:rsidRPr="003E0365">
        <w:rPr>
          <w:rFonts w:ascii="GHEA Grapalat" w:hAnsi="GHEA Grapalat" w:cs="Sylfaen"/>
          <w:sz w:val="20"/>
          <w:lang w:val="hy-AM"/>
        </w:rPr>
        <w:t xml:space="preserve">փաստաթղթերը, </w:t>
      </w:r>
      <w:bookmarkStart w:id="12" w:name="_Hlk193180492"/>
      <w:r w:rsidRPr="003E036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3E0365">
        <w:rPr>
          <w:rFonts w:ascii="GHEA Grapalat" w:hAnsi="GHEA Grapalat" w:cs="Sylfaen"/>
          <w:sz w:val="20"/>
          <w:lang w:val="af-ZA"/>
        </w:rPr>
        <w:t xml:space="preserve">` </w:t>
      </w:r>
      <w:bookmarkStart w:id="13" w:name="_Hlk201942453"/>
      <w:proofErr w:type="spellStart"/>
      <w:r w:rsidRPr="003E0365">
        <w:rPr>
          <w:rFonts w:ascii="GHEA Grapalat" w:hAnsi="GHEA Grapalat" w:cs="Sylfaen"/>
          <w:sz w:val="20"/>
        </w:rPr>
        <w:t>այդ</w:t>
      </w:r>
      <w:proofErr w:type="spellEnd"/>
      <w:r w:rsidRPr="003E0365">
        <w:rPr>
          <w:rFonts w:ascii="GHEA Grapalat" w:hAnsi="GHEA Grapalat" w:cs="Sylfaen"/>
          <w:sz w:val="20"/>
          <w:lang w:val="af-ZA"/>
        </w:rPr>
        <w:t xml:space="preserve"> թվում՝ երբ </w:t>
      </w:r>
      <w:r w:rsidRPr="003E0365">
        <w:rPr>
          <w:rFonts w:ascii="GHEA Grapalat" w:hAnsi="GHEA Grapalat"/>
          <w:sz w:val="20"/>
          <w:szCs w:val="20"/>
          <w:lang w:val="es-ES"/>
        </w:rPr>
        <w:t xml:space="preserve">ՀՀ </w:t>
      </w:r>
      <w:proofErr w:type="spellStart"/>
      <w:r w:rsidRPr="003E0365">
        <w:rPr>
          <w:rFonts w:ascii="GHEA Grapalat" w:hAnsi="GHEA Grapalat"/>
          <w:sz w:val="20"/>
          <w:szCs w:val="20"/>
          <w:lang w:val="es-ES"/>
        </w:rPr>
        <w:t>կառավարության</w:t>
      </w:r>
      <w:proofErr w:type="spellEnd"/>
      <w:r w:rsidRPr="003E0365">
        <w:rPr>
          <w:rFonts w:ascii="GHEA Grapalat" w:hAnsi="GHEA Grapalat"/>
          <w:sz w:val="20"/>
          <w:szCs w:val="20"/>
          <w:lang w:val="es-ES"/>
        </w:rPr>
        <w:t xml:space="preserve"> 20.06.2025թ. N 817-Ա </w:t>
      </w:r>
      <w:proofErr w:type="spellStart"/>
      <w:r w:rsidRPr="003E0365">
        <w:rPr>
          <w:rFonts w:ascii="GHEA Grapalat" w:hAnsi="GHEA Grapalat"/>
          <w:sz w:val="20"/>
          <w:szCs w:val="20"/>
          <w:lang w:val="es-ES"/>
        </w:rPr>
        <w:t>որոշման</w:t>
      </w:r>
      <w:proofErr w:type="spellEnd"/>
      <w:r w:rsidRPr="003E0365">
        <w:rPr>
          <w:rFonts w:ascii="GHEA Grapalat" w:hAnsi="GHEA Grapalat"/>
          <w:sz w:val="20"/>
          <w:szCs w:val="20"/>
          <w:lang w:val="es-ES"/>
        </w:rPr>
        <w:t xml:space="preserve"> 2-րդ </w:t>
      </w:r>
      <w:proofErr w:type="spellStart"/>
      <w:r w:rsidRPr="003E0365">
        <w:rPr>
          <w:rFonts w:ascii="GHEA Grapalat" w:hAnsi="GHEA Grapalat"/>
          <w:sz w:val="20"/>
          <w:szCs w:val="20"/>
          <w:lang w:val="es-ES"/>
        </w:rPr>
        <w:t>կետի</w:t>
      </w:r>
      <w:proofErr w:type="spellEnd"/>
      <w:r w:rsidRPr="003E0365">
        <w:rPr>
          <w:rFonts w:ascii="GHEA Grapalat" w:hAnsi="GHEA Grapalat"/>
          <w:sz w:val="20"/>
          <w:szCs w:val="20"/>
          <w:lang w:val="es-ES"/>
        </w:rPr>
        <w:t xml:space="preserve"> 2-րդ </w:t>
      </w:r>
      <w:proofErr w:type="spellStart"/>
      <w:r w:rsidRPr="003E0365">
        <w:rPr>
          <w:rFonts w:ascii="GHEA Grapalat" w:hAnsi="GHEA Grapalat"/>
          <w:sz w:val="20"/>
          <w:szCs w:val="20"/>
          <w:lang w:val="es-ES"/>
        </w:rPr>
        <w:t>ենթակետով</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նախատեսված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ցուցակում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ներառված</w:t>
      </w:r>
      <w:proofErr w:type="spellEnd"/>
      <w:r w:rsidRPr="003E0365">
        <w:rPr>
          <w:rFonts w:ascii="GHEA Grapalat" w:hAnsi="GHEA Grapalat" w:cs="Sylfaen"/>
          <w:sz w:val="20"/>
          <w:lang w:val="af-ZA"/>
        </w:rPr>
        <w:t xml:space="preserve"> անձը </w:t>
      </w:r>
      <w:r w:rsidRPr="003E0365">
        <w:rPr>
          <w:rFonts w:ascii="GHEA Grapalat" w:hAnsi="GHEA Grapalat" w:cs="Sylfaen"/>
          <w:sz w:val="20"/>
          <w:lang w:val="hy-AM"/>
        </w:rPr>
        <w:t xml:space="preserve">մասնակցի կողմից առաջարկվում է որպես </w:t>
      </w:r>
      <w:proofErr w:type="spellStart"/>
      <w:r w:rsidRPr="003E0365">
        <w:rPr>
          <w:rFonts w:ascii="GHEA Grapalat" w:hAnsi="GHEA Grapalat" w:cs="Sylfaen"/>
          <w:sz w:val="20"/>
        </w:rPr>
        <w:t>ենթակապալառու</w:t>
      </w:r>
      <w:proofErr w:type="spellEnd"/>
      <w:r w:rsidRPr="003E0365">
        <w:rPr>
          <w:rFonts w:ascii="GHEA Grapalat" w:hAnsi="GHEA Grapalat" w:cs="Sylfaen"/>
          <w:sz w:val="20"/>
          <w:lang w:val="hy-AM"/>
        </w:rPr>
        <w:t>,</w:t>
      </w:r>
      <w:r w:rsidRPr="003E0365">
        <w:rPr>
          <w:rFonts w:ascii="GHEA Grapalat" w:hAnsi="GHEA Grapalat" w:cs="Sylfaen"/>
          <w:lang w:val="af-ZA"/>
        </w:rPr>
        <w:t xml:space="preserve"> </w:t>
      </w:r>
      <w:bookmarkEnd w:id="13"/>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ընտրված</w:t>
      </w:r>
      <w:r w:rsidRPr="003E0365">
        <w:rPr>
          <w:rFonts w:ascii="GHEA Grapalat" w:hAnsi="GHEA Grapalat" w:cs="Sylfaen"/>
          <w:sz w:val="20"/>
          <w:lang w:val="af-ZA"/>
        </w:rPr>
        <w:t xml:space="preserve"> </w:t>
      </w:r>
      <w:r w:rsidRPr="003E0365">
        <w:rPr>
          <w:rFonts w:ascii="GHEA Grapalat" w:hAnsi="GHEA Grapalat" w:cs="Sylfaen"/>
          <w:sz w:val="20"/>
          <w:lang w:val="hy-AM"/>
        </w:rPr>
        <w:t>մասնակիցը</w:t>
      </w:r>
      <w:r w:rsidRPr="003E0365">
        <w:rPr>
          <w:rFonts w:ascii="GHEA Grapalat" w:hAnsi="GHEA Grapalat" w:cs="Sylfaen"/>
          <w:sz w:val="20"/>
          <w:lang w:val="af-ZA"/>
        </w:rPr>
        <w:t xml:space="preserve"> </w:t>
      </w:r>
      <w:r w:rsidRPr="003E0365">
        <w:rPr>
          <w:rFonts w:ascii="GHEA Grapalat" w:hAnsi="GHEA Grapalat" w:cs="Sylfaen"/>
          <w:sz w:val="20"/>
          <w:lang w:val="hy-AM"/>
        </w:rPr>
        <w:t>չի</w:t>
      </w:r>
      <w:r w:rsidRPr="003E0365">
        <w:rPr>
          <w:rFonts w:ascii="GHEA Grapalat" w:hAnsi="GHEA Grapalat" w:cs="Sylfaen"/>
          <w:sz w:val="20"/>
          <w:lang w:val="af-ZA"/>
        </w:rPr>
        <w:t xml:space="preserve"> </w:t>
      </w:r>
      <w:r w:rsidRPr="003E0365">
        <w:rPr>
          <w:rFonts w:ascii="GHEA Grapalat" w:hAnsi="GHEA Grapalat" w:cs="Sylfaen"/>
          <w:sz w:val="20"/>
          <w:lang w:val="hy-AM"/>
        </w:rPr>
        <w:t>ներկայացնում</w:t>
      </w:r>
      <w:r w:rsidRPr="003E0365">
        <w:rPr>
          <w:rFonts w:ascii="GHEA Grapalat" w:hAnsi="GHEA Grapalat" w:cs="Sylfaen"/>
          <w:sz w:val="20"/>
          <w:lang w:val="af-ZA"/>
        </w:rPr>
        <w:t xml:space="preserve"> </w:t>
      </w:r>
      <w:r w:rsidRPr="003E0365">
        <w:rPr>
          <w:rFonts w:ascii="GHEA Grapalat" w:hAnsi="GHEA Grapalat" w:cs="Sylfaen"/>
          <w:sz w:val="20"/>
          <w:lang w:val="hy-AM"/>
        </w:rPr>
        <w:t>որակավորման</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պայմանագրի</w:t>
      </w:r>
      <w:r w:rsidRPr="003E0365">
        <w:rPr>
          <w:rFonts w:ascii="GHEA Grapalat" w:hAnsi="GHEA Grapalat" w:cs="Sylfaen"/>
          <w:sz w:val="20"/>
          <w:lang w:val="af-ZA"/>
        </w:rPr>
        <w:t xml:space="preserve"> </w:t>
      </w:r>
      <w:r w:rsidRPr="003E0365">
        <w:rPr>
          <w:rFonts w:ascii="GHEA Grapalat" w:hAnsi="GHEA Grapalat" w:cs="Sylfaen"/>
          <w:sz w:val="20"/>
          <w:lang w:val="hy-AM"/>
        </w:rPr>
        <w:t>ապահովում</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3E0365">
        <w:rPr>
          <w:rFonts w:ascii="GHEA Grapalat" w:hAnsi="GHEA Grapalat" w:cs="Sylfaen"/>
          <w:sz w:val="20"/>
        </w:rPr>
        <w:t>արդյունքում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համաձայնագիր</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կնքելու</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նպատակով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պայմանագիրը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կնքած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անձը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սահմանված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ժամկետում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միակողմանի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հաստատված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հայտարարության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տուժանքի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այսուհետ</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նաև</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տուժանք</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ձևով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ներկայացված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պայմանագրի</w:t>
      </w:r>
      <w:proofErr w:type="spellEnd"/>
      <w:r w:rsidRPr="003E0365">
        <w:rPr>
          <w:rFonts w:ascii="GHEA Grapalat" w:hAnsi="GHEA Grapalat" w:cs="Sylfaen"/>
          <w:sz w:val="20"/>
          <w:lang w:val="af-ZA"/>
        </w:rPr>
        <w:t xml:space="preserve"> </w:t>
      </w:r>
      <w:r w:rsidRPr="003E0365">
        <w:rPr>
          <w:rFonts w:ascii="GHEA Grapalat" w:hAnsi="GHEA Grapalat" w:cs="Sylfaen"/>
          <w:sz w:val="20"/>
        </w:rPr>
        <w:t>և</w:t>
      </w:r>
      <w:r w:rsidRPr="003E0365">
        <w:rPr>
          <w:rFonts w:ascii="GHEA Grapalat" w:hAnsi="GHEA Grapalat" w:cs="Sylfaen"/>
          <w:sz w:val="20"/>
          <w:lang w:val="af-ZA"/>
        </w:rPr>
        <w:t xml:space="preserve"> (</w:t>
      </w:r>
      <w:proofErr w:type="spellStart"/>
      <w:r w:rsidRPr="003E0365">
        <w:rPr>
          <w:rFonts w:ascii="GHEA Grapalat" w:hAnsi="GHEA Grapalat" w:cs="Sylfaen"/>
          <w:sz w:val="20"/>
        </w:rPr>
        <w:t>կամ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որակավորման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ապահովումը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չի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փոխարինում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բանկային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երաշխիք</w:t>
      </w:r>
      <w:r w:rsidRPr="003E0365">
        <w:rPr>
          <w:rFonts w:ascii="GHEA Grapalat" w:hAnsi="GHEA Grapalat" w:cs="Sylfaen"/>
          <w:sz w:val="20"/>
          <w:lang w:val="hy-AM"/>
        </w:rPr>
        <w:t>ո</w:t>
      </w:r>
      <w:proofErr w:type="spellEnd"/>
      <w:r w:rsidRPr="003E0365">
        <w:rPr>
          <w:rFonts w:ascii="GHEA Grapalat" w:hAnsi="GHEA Grapalat" w:cs="Sylfaen"/>
          <w:sz w:val="20"/>
        </w:rPr>
        <w:t>վ</w:t>
      </w:r>
      <w:r w:rsidRPr="003E0365">
        <w:rPr>
          <w:rFonts w:ascii="GHEA Grapalat" w:hAnsi="GHEA Grapalat" w:cs="Sylfaen"/>
          <w:sz w:val="20"/>
          <w:lang w:val="af-ZA"/>
        </w:rPr>
        <w:t xml:space="preserve"> </w:t>
      </w:r>
      <w:proofErr w:type="spellStart"/>
      <w:r w:rsidRPr="003E0365">
        <w:rPr>
          <w:rFonts w:ascii="GHEA Grapalat" w:hAnsi="GHEA Grapalat" w:cs="Sylfaen"/>
          <w:sz w:val="20"/>
        </w:rPr>
        <w:t>կամ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կանխիկ</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փողով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ապա</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այդ</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հանգամանքը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համարվում</w:t>
      </w:r>
      <w:proofErr w:type="spellEnd"/>
      <w:r w:rsidRPr="003E0365">
        <w:rPr>
          <w:rFonts w:ascii="GHEA Grapalat" w:hAnsi="GHEA Grapalat" w:cs="Sylfaen"/>
          <w:sz w:val="20"/>
          <w:lang w:val="af-ZA"/>
        </w:rPr>
        <w:t xml:space="preserve"> </w:t>
      </w:r>
      <w:r w:rsidRPr="003E0365">
        <w:rPr>
          <w:rFonts w:ascii="GHEA Grapalat" w:hAnsi="GHEA Grapalat" w:cs="Sylfaen"/>
          <w:sz w:val="20"/>
        </w:rPr>
        <w:t>է</w:t>
      </w:r>
      <w:r w:rsidRPr="003E0365">
        <w:rPr>
          <w:rFonts w:ascii="GHEA Grapalat" w:hAnsi="GHEA Grapalat" w:cs="Sylfaen"/>
          <w:sz w:val="20"/>
          <w:lang w:val="af-ZA"/>
        </w:rPr>
        <w:t xml:space="preserve"> </w:t>
      </w:r>
      <w:proofErr w:type="spellStart"/>
      <w:r w:rsidRPr="003E0365">
        <w:rPr>
          <w:rFonts w:ascii="GHEA Grapalat" w:hAnsi="GHEA Grapalat" w:cs="Sylfaen"/>
          <w:sz w:val="20"/>
        </w:rPr>
        <w:t>որպես</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գնման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գործընթացի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շրջանակում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մասնակցի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ստանձնված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պարտավորության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խախտում</w:t>
      </w:r>
      <w:proofErr w:type="spellEnd"/>
      <w:r w:rsidRPr="003E0365">
        <w:rPr>
          <w:rFonts w:ascii="GHEA Grapalat" w:hAnsi="GHEA Grapalat" w:cs="Sylfaen"/>
          <w:sz w:val="20"/>
          <w:lang w:val="af-ZA"/>
        </w:rPr>
        <w:t>.</w:t>
      </w:r>
    </w:p>
    <w:p w14:paraId="0A70B233" w14:textId="77777777" w:rsidR="003E0365" w:rsidRPr="003E0365" w:rsidRDefault="003E0365" w:rsidP="003E0365">
      <w:pPr>
        <w:pStyle w:val="ListParagraph"/>
        <w:numPr>
          <w:ilvl w:val="0"/>
          <w:numId w:val="18"/>
        </w:numPr>
        <w:jc w:val="both"/>
        <w:rPr>
          <w:rFonts w:ascii="GHEA Grapalat" w:hAnsi="GHEA Grapalat" w:cs="Sylfaen"/>
          <w:sz w:val="20"/>
          <w:lang w:val="hy-AM"/>
        </w:rPr>
      </w:pPr>
      <w:r w:rsidRPr="003E0365">
        <w:rPr>
          <w:rFonts w:ascii="GHEA Grapalat" w:hAnsi="GHEA Grapalat" w:cs="Sylfaen"/>
          <w:sz w:val="20"/>
          <w:lang w:val="af-ZA"/>
        </w:rPr>
        <w:t>-</w:t>
      </w:r>
      <w:bookmarkStart w:id="14" w:name="_Hlk201942475"/>
      <w:bookmarkStart w:id="15" w:name="_Hlk201929218"/>
      <w:r w:rsidRPr="003E0365">
        <w:rPr>
          <w:rFonts w:ascii="GHEA Grapalat" w:hAnsi="GHEA Grapalat" w:cs="Sylfaen"/>
          <w:sz w:val="20"/>
          <w:lang w:val="af-ZA"/>
        </w:rPr>
        <w:t>ս</w:t>
      </w:r>
      <w:proofErr w:type="spellStart"/>
      <w:r w:rsidRPr="003E0365">
        <w:rPr>
          <w:rFonts w:ascii="GHEA Grapalat" w:hAnsi="GHEA Grapalat"/>
          <w:sz w:val="20"/>
          <w:szCs w:val="20"/>
          <w:lang w:val="es-ES"/>
        </w:rPr>
        <w:t>ույն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հրավերի</w:t>
      </w:r>
      <w:proofErr w:type="spellEnd"/>
      <w:r w:rsidRPr="003E0365">
        <w:rPr>
          <w:rFonts w:ascii="GHEA Grapalat" w:hAnsi="GHEA Grapalat"/>
          <w:sz w:val="20"/>
          <w:szCs w:val="20"/>
          <w:lang w:val="es-ES"/>
        </w:rPr>
        <w:t xml:space="preserve">  1-ին </w:t>
      </w:r>
      <w:proofErr w:type="spellStart"/>
      <w:r w:rsidRPr="003E0365">
        <w:rPr>
          <w:rFonts w:ascii="GHEA Grapalat" w:hAnsi="GHEA Grapalat"/>
          <w:sz w:val="20"/>
          <w:szCs w:val="20"/>
          <w:lang w:val="es-ES"/>
        </w:rPr>
        <w:t>մասի</w:t>
      </w:r>
      <w:proofErr w:type="spellEnd"/>
      <w:r w:rsidRPr="003E0365">
        <w:rPr>
          <w:rFonts w:ascii="GHEA Grapalat" w:hAnsi="GHEA Grapalat"/>
          <w:sz w:val="20"/>
          <w:szCs w:val="20"/>
          <w:lang w:val="es-ES"/>
        </w:rPr>
        <w:t xml:space="preserve"> 8.9.1  </w:t>
      </w:r>
      <w:proofErr w:type="spellStart"/>
      <w:r w:rsidRPr="003E0365">
        <w:rPr>
          <w:rFonts w:ascii="GHEA Grapalat" w:hAnsi="GHEA Grapalat"/>
          <w:sz w:val="20"/>
          <w:szCs w:val="20"/>
          <w:lang w:val="es-ES"/>
        </w:rPr>
        <w:t>կետով</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նախատեսված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հանգամանքը</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չի</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համարվում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գնման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գործընթացի</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շրջանակում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ստանձնված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պարտավորության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խախտում</w:t>
      </w:r>
      <w:proofErr w:type="spellEnd"/>
      <w:r w:rsidRPr="003E0365">
        <w:rPr>
          <w:rFonts w:ascii="GHEA Grapalat" w:hAnsi="GHEA Grapalat"/>
          <w:sz w:val="20"/>
          <w:szCs w:val="20"/>
          <w:lang w:val="es-ES"/>
        </w:rPr>
        <w:t>:</w:t>
      </w:r>
    </w:p>
    <w:bookmarkEnd w:id="14"/>
    <w:bookmarkEnd w:id="15"/>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lastRenderedPageBreak/>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C96A1C">
        <w:rPr>
          <w:rFonts w:ascii="GHEA Grapalat" w:hAnsi="GHEA Grapalat" w:cs="Sylfaen"/>
          <w:b/>
          <w:bCs/>
          <w:lang w:val="es-ES"/>
        </w:rPr>
        <w:t>«</w:t>
      </w:r>
      <w:r w:rsidR="00056A59" w:rsidRPr="00C96A1C">
        <w:rPr>
          <w:rFonts w:ascii="GHEA Grapalat" w:hAnsi="GHEA Grapalat" w:cs="Sylfaen"/>
          <w:b/>
          <w:bCs/>
          <w:lang w:val="hy-AM"/>
        </w:rPr>
        <w:t>10</w:t>
      </w:r>
      <w:r w:rsidRPr="00C96A1C">
        <w:rPr>
          <w:rFonts w:ascii="GHEA Grapalat" w:hAnsi="GHEA Grapalat" w:cs="Sylfaen"/>
          <w:b/>
          <w:bCs/>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273E27">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վրա</w:t>
      </w:r>
      <w:r w:rsidR="00096865" w:rsidRPr="005E1F72">
        <w:rPr>
          <w:rFonts w:ascii="GHEA Grapalat" w:hAnsi="GHEA Grapalat" w:cs="Sylfaen"/>
          <w:sz w:val="20"/>
          <w:lang w:val="af-ZA"/>
        </w:rPr>
        <w:t xml:space="preserve">` </w:t>
      </w:r>
      <w:r w:rsidRPr="00273E27">
        <w:rPr>
          <w:rFonts w:ascii="GHEA Grapalat" w:hAnsi="GHEA Grapalat" w:cs="Sylfaen"/>
          <w:sz w:val="20"/>
          <w:lang w:val="hy-AM"/>
        </w:rPr>
        <w:t>պ</w:t>
      </w:r>
      <w:r w:rsidR="00096865" w:rsidRPr="00273E27">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կողմից</w:t>
      </w:r>
      <w:r w:rsidR="004D5671" w:rsidRPr="00273E27">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lastRenderedPageBreak/>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2B5BAF0F"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140C8F8E"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sidRPr="0022771F">
        <w:rPr>
          <w:rFonts w:ascii="GHEA Grapalat" w:hAnsi="GHEA Grapalat" w:cs="Sylfaen"/>
          <w:sz w:val="20"/>
          <w:lang w:val="hy-AM"/>
        </w:rPr>
        <w:t>սույն ընթացակարգի շրջանակում գնվելիք աշխատանքների</w:t>
      </w:r>
      <w:r w:rsidR="00491A74" w:rsidRPr="005435B8">
        <w:rPr>
          <w:rFonts w:ascii="GHEA Grapalat" w:hAnsi="GHEA Grapalat" w:cs="Sylfaen"/>
          <w:b/>
          <w:bCs/>
          <w:sz w:val="20"/>
          <w:lang w:val="hy-AM"/>
        </w:rPr>
        <w:t xml:space="preserve"> գնման գնի</w:t>
      </w:r>
      <w:r w:rsidR="0074145B" w:rsidRPr="005435B8">
        <w:rPr>
          <w:rFonts w:ascii="GHEA Grapalat" w:hAnsi="GHEA Grapalat" w:cs="Sylfaen"/>
          <w:b/>
          <w:bCs/>
          <w:sz w:val="20"/>
          <w:lang w:val="af-ZA"/>
        </w:rPr>
        <w:t xml:space="preserve"> </w:t>
      </w:r>
      <w:r w:rsidR="008B62FE">
        <w:rPr>
          <w:rFonts w:ascii="GHEA Grapalat" w:hAnsi="GHEA Grapalat" w:cs="Sylfaen"/>
          <w:b/>
          <w:bCs/>
          <w:sz w:val="20"/>
          <w:lang w:val="hy-AM"/>
        </w:rPr>
        <w:t>15</w:t>
      </w:r>
      <w:r w:rsidR="00EC4497" w:rsidRPr="005435B8">
        <w:rPr>
          <w:rFonts w:ascii="GHEA Grapalat" w:hAnsi="GHEA Grapalat" w:cs="Sylfaen"/>
          <w:b/>
          <w:bCs/>
          <w:sz w:val="20"/>
          <w:lang w:val="hy-AM"/>
        </w:rPr>
        <w:t xml:space="preserve"> տոկոսին</w:t>
      </w:r>
      <w:r w:rsidR="0074145B" w:rsidRPr="005435B8">
        <w:rPr>
          <w:rFonts w:ascii="GHEA Grapalat" w:hAnsi="GHEA Grapalat" w:cs="Sylfaen"/>
          <w:b/>
          <w:bCs/>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6F77D7">
        <w:rPr>
          <w:rFonts w:ascii="GHEA Grapalat" w:hAnsi="GHEA Grapalat" w:cs="Sylfaen"/>
          <w:sz w:val="20"/>
        </w:rPr>
        <w:t>Որակավորման</w:t>
      </w:r>
      <w:proofErr w:type="spellEnd"/>
      <w:r w:rsidR="006F77D7" w:rsidRPr="005E79C4">
        <w:rPr>
          <w:rFonts w:ascii="GHEA Grapalat" w:hAnsi="GHEA Grapalat" w:cs="Sylfaen"/>
          <w:sz w:val="20"/>
          <w:lang w:val="af-ZA"/>
        </w:rPr>
        <w:t xml:space="preserve"> </w:t>
      </w:r>
      <w:proofErr w:type="spellStart"/>
      <w:r w:rsidR="006F77D7">
        <w:rPr>
          <w:rFonts w:ascii="GHEA Grapalat" w:hAnsi="GHEA Grapalat" w:cs="Sylfaen"/>
          <w:sz w:val="20"/>
        </w:rPr>
        <w:t>ապահովումը</w:t>
      </w:r>
      <w:proofErr w:type="spellEnd"/>
      <w:r w:rsidR="006F77D7" w:rsidRPr="00EE5DD1">
        <w:rPr>
          <w:rFonts w:ascii="GHEA Grapalat" w:hAnsi="GHEA Grapalat" w:cs="Sylfaen"/>
          <w:sz w:val="20"/>
          <w:lang w:val="af-ZA"/>
        </w:rPr>
        <w:t xml:space="preserve"> </w:t>
      </w:r>
      <w:proofErr w:type="spellStart"/>
      <w:r w:rsidR="006F77D7">
        <w:rPr>
          <w:rFonts w:ascii="GHEA Grapalat" w:hAnsi="GHEA Grapalat" w:cs="Sylfaen"/>
          <w:sz w:val="20"/>
        </w:rPr>
        <w:t>ներկայացվում</w:t>
      </w:r>
      <w:proofErr w:type="spellEnd"/>
      <w:r w:rsidR="006F77D7" w:rsidRPr="00EE5DD1">
        <w:rPr>
          <w:rFonts w:ascii="GHEA Grapalat" w:hAnsi="GHEA Grapalat" w:cs="Sylfaen"/>
          <w:sz w:val="20"/>
          <w:lang w:val="af-ZA"/>
        </w:rPr>
        <w:t xml:space="preserve"> </w:t>
      </w:r>
      <w:r w:rsidR="006F77D7">
        <w:rPr>
          <w:rFonts w:ascii="GHEA Grapalat" w:hAnsi="GHEA Grapalat" w:cs="Sylfaen"/>
          <w:sz w:val="20"/>
        </w:rPr>
        <w:t>է</w:t>
      </w:r>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բանկերի</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կողմից</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տրամադրված</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երաշխիքների</w:t>
      </w:r>
      <w:proofErr w:type="spellEnd"/>
      <w:r w:rsidR="006F77D7" w:rsidRPr="00F5285F">
        <w:rPr>
          <w:rFonts w:ascii="GHEA Grapalat" w:hAnsi="GHEA Grapalat" w:cs="Sylfaen"/>
          <w:sz w:val="20"/>
          <w:lang w:val="af-ZA"/>
        </w:rPr>
        <w:t xml:space="preserve"> </w:t>
      </w:r>
      <w:proofErr w:type="spellStart"/>
      <w:r w:rsidR="006F77D7" w:rsidRPr="00D533CD">
        <w:rPr>
          <w:rFonts w:ascii="GHEA Grapalat" w:hAnsi="GHEA Grapalat" w:cs="Sylfaen"/>
          <w:sz w:val="20"/>
        </w:rPr>
        <w:t>ձևով</w:t>
      </w:r>
      <w:proofErr w:type="spellEnd"/>
      <w:r w:rsidR="006F77D7">
        <w:rPr>
          <w:rFonts w:ascii="GHEA Grapalat" w:hAnsi="GHEA Grapalat" w:cs="Sylfaen"/>
          <w:sz w:val="20"/>
          <w:lang w:val="hy-AM"/>
        </w:rPr>
        <w:t xml:space="preserve">, </w:t>
      </w:r>
      <w:proofErr w:type="spellStart"/>
      <w:r w:rsidR="006F77D7" w:rsidRPr="00672968">
        <w:rPr>
          <w:rFonts w:ascii="GHEA Grapalat" w:hAnsi="GHEA Grapalat" w:cs="Sylfaen"/>
          <w:sz w:val="20"/>
        </w:rPr>
        <w:t>բանկային</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երաշխիքի</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կամ</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կանխիկ</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փողի</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ձևով</w:t>
      </w:r>
      <w:proofErr w:type="spellEnd"/>
      <w:r w:rsidR="006F77D7" w:rsidRPr="00F5285F">
        <w:rPr>
          <w:rFonts w:ascii="GHEA Grapalat" w:hAnsi="GHEA Grapalat" w:cs="Sylfaen"/>
          <w:sz w:val="20"/>
        </w:rPr>
        <w:t>։</w:t>
      </w:r>
      <w:r w:rsidR="000212A8"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Ընդ</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որում</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ապահովումը</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պետք</w:t>
      </w:r>
      <w:proofErr w:type="spellEnd"/>
      <w:r w:rsidR="00DF68A6" w:rsidRPr="00672968">
        <w:rPr>
          <w:rFonts w:ascii="GHEA Grapalat" w:hAnsi="GHEA Grapalat" w:cs="Sylfaen"/>
          <w:sz w:val="20"/>
          <w:lang w:val="af-ZA"/>
        </w:rPr>
        <w:t xml:space="preserve"> </w:t>
      </w:r>
      <w:r w:rsidR="00DF68A6">
        <w:rPr>
          <w:rFonts w:ascii="GHEA Grapalat" w:hAnsi="GHEA Grapalat" w:cs="Sylfaen"/>
          <w:sz w:val="20"/>
        </w:rPr>
        <w:t>է</w:t>
      </w:r>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վավեր</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լինի</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առնվազն</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մինչև</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պայմանագրի</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կատարման</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արդյունքը</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պատվիրատուից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կողմից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ամբողջական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ընդունվելու</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օրվան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հաջորդող</w:t>
      </w:r>
      <w:proofErr w:type="spellEnd"/>
      <w:r w:rsidR="00DF68A6" w:rsidRPr="001C336A">
        <w:rPr>
          <w:rFonts w:ascii="GHEA Grapalat" w:hAnsi="GHEA Grapalat" w:cs="Sylfaen"/>
          <w:sz w:val="20"/>
          <w:lang w:val="af-ZA"/>
        </w:rPr>
        <w:t xml:space="preserve"> </w:t>
      </w:r>
      <w:r w:rsidR="00056A59">
        <w:rPr>
          <w:rFonts w:ascii="GHEA Grapalat" w:hAnsi="GHEA Grapalat" w:cs="Sylfaen"/>
          <w:sz w:val="20"/>
          <w:lang w:val="hy-AM"/>
        </w:rPr>
        <w:t>9</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proofErr w:type="spellStart"/>
      <w:r w:rsidR="00DF68A6">
        <w:rPr>
          <w:rFonts w:ascii="GHEA Grapalat" w:hAnsi="GHEA Grapalat" w:cs="Sylfaen"/>
          <w:sz w:val="20"/>
        </w:rPr>
        <w:t>րդ</w:t>
      </w:r>
      <w:proofErr w:type="spellEnd"/>
      <w:r w:rsidR="00DF68A6" w:rsidRPr="001C336A">
        <w:rPr>
          <w:rFonts w:ascii="GHEA Grapalat" w:hAnsi="GHEA Grapalat" w:cs="Sylfaen"/>
          <w:sz w:val="20"/>
          <w:lang w:val="af-ZA"/>
        </w:rPr>
        <w:t xml:space="preserve"> </w:t>
      </w:r>
      <w:proofErr w:type="spellStart"/>
      <w:r w:rsidR="00A558B9">
        <w:rPr>
          <w:rFonts w:ascii="GHEA Grapalat" w:hAnsi="GHEA Grapalat" w:cs="Sylfaen"/>
          <w:sz w:val="20"/>
        </w:rPr>
        <w:t>աշխատանքային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օրը</w:t>
      </w:r>
      <w:proofErr w:type="spellEnd"/>
      <w:r w:rsidR="00DF68A6" w:rsidRPr="001C336A">
        <w:rPr>
          <w:rFonts w:ascii="GHEA Grapalat" w:hAnsi="GHEA Grapalat" w:cs="Sylfaen"/>
          <w:sz w:val="20"/>
          <w:lang w:val="af-ZA"/>
        </w:rPr>
        <w:t xml:space="preserve"> </w:t>
      </w:r>
      <w:proofErr w:type="spellStart"/>
      <w:r w:rsidR="00F96621" w:rsidRPr="00AF27D0">
        <w:rPr>
          <w:rFonts w:ascii="GHEA Grapalat" w:hAnsi="GHEA Grapalat" w:cs="Arial"/>
          <w:sz w:val="20"/>
        </w:rPr>
        <w:t>ներառյալ</w:t>
      </w:r>
      <w:proofErr w:type="spellEnd"/>
      <w:r w:rsidR="000212A8">
        <w:rPr>
          <w:rStyle w:val="FootnoteReference"/>
          <w:rFonts w:ascii="GHEA Grapalat" w:hAnsi="GHEA Grapalat" w:cs="Arial"/>
          <w:sz w:val="20"/>
        </w:rPr>
        <w:footnoteReference w:id="6"/>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A52B55F"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lastRenderedPageBreak/>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5009E5" w:rsidRPr="005009E5">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16F2E8A4" w14:textId="25659BF3"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7"/>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2B821F11"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w:t>
      </w:r>
      <w:r w:rsidR="006F77D7" w:rsidRPr="001C336A">
        <w:rPr>
          <w:rFonts w:ascii="GHEA Grapalat" w:hAnsi="GHEA Grapalat" w:cs="Sylfaen"/>
          <w:sz w:val="20"/>
          <w:lang w:val="hy-AM"/>
        </w:rPr>
        <w:t>Պայմանագրի ապահովումը ներկայացվում է</w:t>
      </w:r>
      <w:r w:rsidR="006F77D7" w:rsidRPr="00B038E9">
        <w:rPr>
          <w:rFonts w:ascii="GHEA Grapalat" w:hAnsi="GHEA Grapalat" w:cs="Sylfaen"/>
          <w:i/>
          <w:sz w:val="16"/>
          <w:szCs w:val="16"/>
          <w:lang w:val="hy-AM"/>
        </w:rPr>
        <w:t xml:space="preserve"> </w:t>
      </w:r>
      <w:r w:rsidR="006F77D7" w:rsidRPr="00E41674">
        <w:rPr>
          <w:rFonts w:ascii="GHEA Grapalat" w:hAnsi="GHEA Grapalat" w:cs="Sylfaen"/>
          <w:sz w:val="20"/>
          <w:lang w:val="hy-AM"/>
        </w:rPr>
        <w:t>բանկային</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երաշխիքի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կամ</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կանխիկ</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փողի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ձևով</w:t>
      </w:r>
      <w:r w:rsidR="00501A05" w:rsidRPr="001C336A">
        <w:rPr>
          <w:rFonts w:ascii="GHEA Grapalat" w:hAnsi="GHEA Grapalat" w:cs="Sylfaen"/>
          <w:sz w:val="20"/>
          <w:lang w:val="hy-AM"/>
        </w:rPr>
        <w:t>:</w:t>
      </w:r>
      <w:r w:rsidR="001C336A" w:rsidRPr="004B2068">
        <w:rPr>
          <w:rFonts w:ascii="GHEA Grapalat" w:hAnsi="GHEA Grapalat" w:cs="Sylfaen"/>
          <w:sz w:val="20"/>
          <w:vertAlign w:val="superscript"/>
          <w:lang w:val="hy-AM"/>
        </w:rPr>
        <w:t>14</w:t>
      </w:r>
    </w:p>
    <w:p w14:paraId="0498C491" w14:textId="77777777" w:rsidR="00D4097A" w:rsidRPr="00124CC4" w:rsidRDefault="00F562EA" w:rsidP="008B03EE">
      <w:pPr>
        <w:shd w:val="clear" w:color="auto" w:fill="FFFFFF"/>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6141ED27" w14:textId="7A0A2425" w:rsidR="00281740" w:rsidRDefault="00281740" w:rsidP="00281740">
      <w:pPr>
        <w:ind w:firstLine="567"/>
        <w:jc w:val="both"/>
        <w:rPr>
          <w:rFonts w:ascii="GHEA Grapalat" w:hAnsi="GHEA Grapalat"/>
          <w:sz w:val="20"/>
          <w:szCs w:val="2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E41674">
        <w:rPr>
          <w:rFonts w:ascii="GHEA Grapalat" w:hAnsi="GHEA Grapalat" w:cs="Sylfaen"/>
          <w:sz w:val="20"/>
          <w:lang w:val="hy-AM"/>
        </w:rPr>
        <w:t>9</w:t>
      </w:r>
      <w:r w:rsidR="00E41674" w:rsidRPr="001C336A">
        <w:rPr>
          <w:rFonts w:ascii="GHEA Grapalat" w:hAnsi="GHEA Grapalat" w:cs="Sylfaen"/>
          <w:sz w:val="20"/>
          <w:lang w:val="af-ZA"/>
        </w:rPr>
        <w:t>0-</w:t>
      </w:r>
      <w:r w:rsidR="00E41674" w:rsidRPr="00E41674">
        <w:rPr>
          <w:rFonts w:ascii="GHEA Grapalat" w:hAnsi="GHEA Grapalat" w:cs="Sylfaen"/>
          <w:sz w:val="20"/>
          <w:lang w:val="hy-AM"/>
        </w:rPr>
        <w:t>րդ</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աշխատանքային</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օրը</w:t>
      </w:r>
      <w:r w:rsidR="00E41674" w:rsidRPr="001C336A">
        <w:rPr>
          <w:rFonts w:ascii="GHEA Grapalat" w:hAnsi="GHEA Grapalat" w:cs="Sylfaen"/>
          <w:sz w:val="20"/>
          <w:lang w:val="af-ZA"/>
        </w:rPr>
        <w:t xml:space="preserve"> </w:t>
      </w:r>
      <w:r w:rsidR="00E41674" w:rsidRPr="00E4167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lastRenderedPageBreak/>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7D1F8CA" w14:textId="78C15928" w:rsidR="006077A5" w:rsidRPr="006077A5" w:rsidRDefault="00A34378"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6077A5" w:rsidRPr="006077A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77A5" w:rsidRPr="006077A5">
        <w:rPr>
          <w:rFonts w:ascii="GHEA Grapalat" w:hAnsi="GHEA Grapalat" w:cs="Sylfaen"/>
          <w:sz w:val="20"/>
          <w:lang w:val="hy-AM"/>
        </w:rPr>
        <w:t>ՀՀ ֆինանսների նախարարություն</w:t>
      </w:r>
      <w:r w:rsidR="006077A5" w:rsidRPr="006077A5">
        <w:rPr>
          <w:rFonts w:ascii="GHEA Grapalat" w:hAnsi="GHEA Grapalat" w:cs="Sylfaen"/>
          <w:sz w:val="20"/>
          <w:lang w:val="af-ZA"/>
        </w:rPr>
        <w:t>, ներկայացնում է</w:t>
      </w:r>
      <w:r w:rsidR="006077A5" w:rsidRPr="006077A5">
        <w:rPr>
          <w:rFonts w:ascii="GHEA Grapalat" w:hAnsi="GHEA Grapalat" w:cs="Sylfaen"/>
          <w:sz w:val="20"/>
          <w:lang w:val="hy-AM"/>
        </w:rPr>
        <w:t xml:space="preserve"> գրավոր՝</w:t>
      </w:r>
      <w:r w:rsidR="006077A5" w:rsidRPr="006077A5">
        <w:rPr>
          <w:rFonts w:ascii="GHEA Grapalat" w:hAnsi="GHEA Grapalat" w:cs="Sylfaen"/>
          <w:sz w:val="20"/>
          <w:lang w:val="af-ZA"/>
        </w:rPr>
        <w:t xml:space="preserve"> ապահովման վճարման հիմքը առաջանալու օրվան հաջորդող </w:t>
      </w:r>
      <w:r w:rsidR="006077A5" w:rsidRPr="006077A5">
        <w:rPr>
          <w:rFonts w:ascii="GHEA Grapalat" w:hAnsi="GHEA Grapalat" w:cs="Sylfaen"/>
          <w:sz w:val="20"/>
          <w:lang w:val="hy-AM"/>
        </w:rPr>
        <w:t>հինգ</w:t>
      </w:r>
      <w:r w:rsidR="006077A5" w:rsidRPr="006077A5">
        <w:rPr>
          <w:rFonts w:ascii="GHEA Grapalat" w:hAnsi="GHEA Grapalat" w:cs="Sylfaen"/>
          <w:sz w:val="20"/>
          <w:lang w:val="af-ZA"/>
        </w:rPr>
        <w:t xml:space="preserve"> աշխատանքային օրվա ընթացքում: Եթե ապահովման վճարման պահանջը բանկի </w:t>
      </w:r>
      <w:r w:rsidR="006077A5" w:rsidRPr="006077A5">
        <w:rPr>
          <w:rFonts w:ascii="GHEA Grapalat" w:hAnsi="GHEA Grapalat" w:cs="Sylfaen"/>
          <w:sz w:val="20"/>
          <w:lang w:val="hy-AM"/>
        </w:rPr>
        <w:t xml:space="preserve">կամ ՀՀ ֆինանսների նախարարության </w:t>
      </w:r>
      <w:r w:rsidR="006077A5" w:rsidRPr="006077A5">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6077A5" w:rsidRPr="006077A5">
        <w:rPr>
          <w:rFonts w:ascii="GHEA Grapalat" w:hAnsi="GHEA Grapalat" w:cs="Sylfaen"/>
          <w:sz w:val="20"/>
          <w:lang w:val="hy-AM"/>
        </w:rPr>
        <w:t xml:space="preserve">գրավոր </w:t>
      </w:r>
      <w:r w:rsidR="006077A5" w:rsidRPr="006077A5">
        <w:rPr>
          <w:rFonts w:ascii="GHEA Grapalat" w:hAnsi="GHEA Grapalat" w:cs="Sylfaen"/>
          <w:sz w:val="20"/>
          <w:lang w:val="af-ZA"/>
        </w:rPr>
        <w:t>ներկայացնում է մերժումը ստանալուն հաջորդող երկու աշխատանքային օրվա ընթացքում:</w:t>
      </w:r>
    </w:p>
    <w:p w14:paraId="713BFB07" w14:textId="18F1A6AE" w:rsidR="006077A5" w:rsidRPr="006077A5" w:rsidRDefault="00A34378" w:rsidP="006077A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6077A5" w:rsidRPr="006077A5">
        <w:rPr>
          <w:rFonts w:ascii="GHEA Grapalat" w:hAnsi="GHEA Grapalat" w:cs="Sylfaen"/>
          <w:sz w:val="20"/>
          <w:lang w:val="hy-AM"/>
        </w:rPr>
        <w:t xml:space="preserve">10.8 </w:t>
      </w:r>
      <w:r w:rsidR="006077A5" w:rsidRPr="006077A5">
        <w:rPr>
          <w:rFonts w:ascii="GHEA Grapalat" w:hAnsi="GHEA Grapalat" w:cs="Sylfaen"/>
          <w:sz w:val="20"/>
          <w:lang w:val="af-ZA"/>
        </w:rPr>
        <w:t xml:space="preserve">Պատվիրատուի ղեկավարը </w:t>
      </w:r>
      <w:r w:rsidR="006077A5" w:rsidRPr="006077A5">
        <w:rPr>
          <w:rFonts w:ascii="GHEA Grapalat" w:hAnsi="GHEA Grapalat" w:cs="Sylfaen"/>
          <w:sz w:val="20"/>
          <w:lang w:val="hy-AM"/>
        </w:rPr>
        <w:t>պայմանագրի կամ որակավորման</w:t>
      </w:r>
      <w:r w:rsidR="006077A5" w:rsidRPr="006077A5">
        <w:rPr>
          <w:rFonts w:ascii="GHEA Grapalat" w:hAnsi="GHEA Grapalat" w:cs="Sylfaen"/>
          <w:sz w:val="20"/>
          <w:lang w:val="af-ZA"/>
        </w:rPr>
        <w:t xml:space="preserve"> ապահովման </w:t>
      </w:r>
      <w:r w:rsidR="006077A5" w:rsidRPr="006077A5">
        <w:rPr>
          <w:rFonts w:ascii="GHEA Grapalat" w:hAnsi="GHEA Grapalat" w:cs="Sylfaen"/>
          <w:sz w:val="20"/>
          <w:lang w:val="hy-AM"/>
        </w:rPr>
        <w:t>վերադարձման մասին գրավոր տեղեկացնում է՝</w:t>
      </w:r>
    </w:p>
    <w:p w14:paraId="251A39CD"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կանխիկ փողի ձևով ներկայացված ապահովման դեպքում ՀՀ ֆինանսների նախարարությանը՝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 կցելով վճարումը հիմնավորող փաստաթղթի պատճենը.</w:t>
      </w:r>
    </w:p>
    <w:p w14:paraId="7A28237E"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70E6978D" w14:textId="77777777" w:rsidR="006077A5" w:rsidRPr="006077A5" w:rsidRDefault="006077A5" w:rsidP="006077A5">
      <w:pPr>
        <w:shd w:val="clear" w:color="auto" w:fill="FFFFFF"/>
        <w:ind w:firstLine="375"/>
        <w:jc w:val="both"/>
        <w:rPr>
          <w:rFonts w:asciiTheme="minorHAnsi" w:hAnsiTheme="minorHAnsi"/>
          <w:sz w:val="20"/>
          <w:szCs w:val="20"/>
          <w:lang w:val="hy-AM"/>
        </w:rPr>
      </w:pPr>
      <w:r w:rsidRPr="006077A5">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410B4467" w14:textId="77777777" w:rsidR="002A0AD3" w:rsidRPr="006077A5" w:rsidRDefault="002A0AD3" w:rsidP="00EF3662">
      <w:pPr>
        <w:ind w:firstLine="567"/>
        <w:jc w:val="both"/>
        <w:rPr>
          <w:rFonts w:ascii="GHEA Grapalat" w:hAnsi="GHEA Grapalat" w:cs="Sylfaen"/>
          <w:sz w:val="20"/>
          <w:lang w:val="hy-AM"/>
        </w:rPr>
      </w:pPr>
    </w:p>
    <w:p w14:paraId="0A1C87BA" w14:textId="77777777" w:rsidR="00096865" w:rsidRPr="005E1F72" w:rsidRDefault="00096865" w:rsidP="00EF3662">
      <w:pPr>
        <w:jc w:val="center"/>
        <w:rPr>
          <w:rFonts w:ascii="GHEA Grapalat" w:hAnsi="GHEA Grapalat"/>
          <w:b/>
          <w:szCs w:val="22"/>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8"/>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lastRenderedPageBreak/>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9"/>
      </w:r>
    </w:p>
    <w:p w14:paraId="71A22756" w14:textId="60CE427B" w:rsidR="0085527A" w:rsidRPr="0085527A" w:rsidRDefault="002C4DBF" w:rsidP="0085527A">
      <w:pPr>
        <w:ind w:firstLine="567"/>
        <w:jc w:val="both"/>
        <w:rPr>
          <w:rFonts w:ascii="GHEA Grapalat" w:hAnsi="GHEA Grapalat" w:cs="Sylfaen"/>
          <w:sz w:val="20"/>
          <w:lang w:val="af-ZA"/>
        </w:rPr>
      </w:pPr>
      <w:r w:rsidRPr="001C336A">
        <w:rPr>
          <w:rFonts w:ascii="GHEA Grapalat" w:hAnsi="GHEA Grapalat" w:cs="Sylfaen"/>
          <w:sz w:val="20"/>
          <w:lang w:val="af-ZA"/>
        </w:rPr>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85527A">
        <w:rPr>
          <w:rFonts w:ascii="GHEA Grapalat" w:hAnsi="GHEA Grapalat" w:cs="Sylfaen"/>
          <w:b/>
          <w:bCs/>
          <w:lang w:val="hy-AM"/>
        </w:rPr>
        <w:t xml:space="preserve"> </w:t>
      </w:r>
      <w:r w:rsidR="0085527A" w:rsidRPr="0085527A">
        <w:rPr>
          <w:rFonts w:ascii="GHEA Grapalat" w:hAnsi="GHEA Grapalat" w:cs="Sylfaen"/>
          <w:sz w:val="20"/>
          <w:lang w:val="hy-AM"/>
        </w:rPr>
        <w:t>հայտի</w:t>
      </w:r>
      <w:r w:rsidR="0085527A" w:rsidRPr="0085527A">
        <w:rPr>
          <w:rFonts w:ascii="GHEA Grapalat" w:hAnsi="GHEA Grapalat" w:cs="Sylfaen"/>
          <w:sz w:val="20"/>
          <w:lang w:val="af-ZA"/>
        </w:rPr>
        <w:t xml:space="preserve"> </w:t>
      </w:r>
      <w:r w:rsidR="0085527A" w:rsidRPr="0085527A">
        <w:rPr>
          <w:rFonts w:ascii="GHEA Grapalat" w:hAnsi="GHEA Grapalat" w:cs="Sylfaen"/>
          <w:sz w:val="20"/>
          <w:lang w:val="hy-AM"/>
        </w:rPr>
        <w:t>ապահովում, որը ներկայացվում է կանխիկ փողի կամ բանկային երաշխիքի ձևով</w:t>
      </w:r>
      <w:r w:rsidR="0085527A" w:rsidRPr="0085527A">
        <w:rPr>
          <w:rFonts w:ascii="GHEA Grapalat" w:hAnsi="GHEA Grapalat" w:cs="Sylfaen"/>
          <w:sz w:val="20"/>
          <w:lang w:val="af-ZA"/>
        </w:rPr>
        <w:t xml:space="preserve"> (</w:t>
      </w:r>
      <w:proofErr w:type="spellStart"/>
      <w:r w:rsidR="0085527A" w:rsidRPr="0085527A">
        <w:rPr>
          <w:rFonts w:ascii="GHEA Grapalat" w:hAnsi="GHEA Grapalat" w:cs="Sylfaen"/>
          <w:sz w:val="20"/>
        </w:rPr>
        <w:t>հավելված</w:t>
      </w:r>
      <w:proofErr w:type="spellEnd"/>
      <w:r w:rsidR="0085527A" w:rsidRPr="0085527A">
        <w:rPr>
          <w:rFonts w:ascii="GHEA Grapalat" w:hAnsi="GHEA Grapalat" w:cs="Sylfaen"/>
          <w:sz w:val="20"/>
          <w:lang w:val="af-ZA"/>
        </w:rPr>
        <w:t xml:space="preserve"> N 3)</w:t>
      </w:r>
      <w:r w:rsidR="0085527A" w:rsidRPr="0085527A">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85527A" w:rsidRPr="0085527A">
        <w:rPr>
          <w:rFonts w:ascii="GHEA Grapalat" w:hAnsi="GHEA Grapalat" w:cs="Sylfaen"/>
          <w:sz w:val="20"/>
          <w:lang w:val="af-ZA"/>
        </w:rPr>
        <w:t>:</w:t>
      </w:r>
      <w:r w:rsidR="0085527A" w:rsidRPr="0085527A">
        <w:rPr>
          <w:rStyle w:val="FootnoteReference"/>
          <w:rFonts w:ascii="GHEA Grapalat" w:hAnsi="GHEA Grapalat" w:cs="Sylfaen"/>
          <w:sz w:val="20"/>
          <w:lang w:val="af-ZA"/>
        </w:rPr>
        <w:footnoteReference w:id="10"/>
      </w:r>
    </w:p>
    <w:p w14:paraId="5C674C2D" w14:textId="74CBF14B" w:rsidR="006505D2" w:rsidRPr="004B2068" w:rsidRDefault="006505D2" w:rsidP="006A26BE">
      <w:pPr>
        <w:ind w:firstLine="567"/>
        <w:jc w:val="both"/>
        <w:rPr>
          <w:rFonts w:ascii="GHEA Grapalat" w:hAnsi="GHEA Grapalat"/>
          <w:sz w:val="20"/>
          <w:vertAlign w:val="superscript"/>
          <w:lang w:val="af-ZA"/>
        </w:rPr>
      </w:pP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101D8EA1" w14:textId="77777777" w:rsidR="0062797A" w:rsidRPr="0093002B" w:rsidRDefault="0062797A" w:rsidP="0062797A">
      <w:pPr>
        <w:pStyle w:val="norm"/>
        <w:spacing w:line="240" w:lineRule="auto"/>
        <w:ind w:firstLine="567"/>
        <w:rPr>
          <w:rFonts w:ascii="GHEA Grapalat" w:hAnsi="GHEA Grapalat" w:cs="Sylfaen"/>
          <w:sz w:val="20"/>
          <w:szCs w:val="24"/>
          <w:lang w:val="af-ZA" w:eastAsia="en-US"/>
        </w:rPr>
      </w:pPr>
      <w:r w:rsidRPr="0093002B">
        <w:rPr>
          <w:rFonts w:ascii="GHEA Grapalat" w:hAnsi="GHEA Grapalat"/>
          <w:sz w:val="20"/>
          <w:lang w:val="af-ZA"/>
        </w:rPr>
        <w:lastRenderedPageBreak/>
        <w:t>2.</w:t>
      </w:r>
      <w:r w:rsidRPr="005C4D07">
        <w:rPr>
          <w:rFonts w:ascii="GHEA Grapalat" w:hAnsi="GHEA Grapalat" w:cs="Sylfaen"/>
          <w:sz w:val="20"/>
          <w:szCs w:val="24"/>
          <w:lang w:val="af-ZA" w:eastAsia="en-US"/>
        </w:rPr>
        <w:t xml:space="preserve">6 </w:t>
      </w:r>
      <w:proofErr w:type="spellStart"/>
      <w:r w:rsidRPr="0093002B">
        <w:rPr>
          <w:rFonts w:ascii="GHEA Grapalat" w:hAnsi="GHEA Grapalat" w:cs="Sylfaen"/>
          <w:sz w:val="20"/>
          <w:szCs w:val="24"/>
          <w:lang w:eastAsia="en-US"/>
        </w:rPr>
        <w:t>շինարարական</w:t>
      </w:r>
      <w:proofErr w:type="spellEnd"/>
      <w:r w:rsidRPr="005C4D07">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աշխատանքների</w:t>
      </w:r>
      <w:proofErr w:type="spellEnd"/>
      <w:r w:rsidRPr="005C4D07">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գնման</w:t>
      </w:r>
      <w:proofErr w:type="spellEnd"/>
      <w:r w:rsidRPr="005C4D07">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դեպքում</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իր</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կողմից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r w:rsidRPr="0093002B">
        <w:rPr>
          <w:rFonts w:ascii="GHEA Grapalat" w:hAnsi="GHEA Grapalat" w:cs="Sylfaen"/>
          <w:sz w:val="20"/>
          <w:lang w:val="af-ZA"/>
        </w:rPr>
        <w:t>համաձայն հ</w:t>
      </w:r>
      <w:r w:rsidRPr="0093002B">
        <w:rPr>
          <w:rFonts w:ascii="GHEA Grapalat" w:hAnsi="GHEA Grapalat" w:cs="Sylfaen"/>
          <w:sz w:val="20"/>
          <w:lang w:val="ru-RU"/>
        </w:rPr>
        <w:t>ավելված</w:t>
      </w:r>
      <w:r w:rsidRPr="0093002B">
        <w:rPr>
          <w:rFonts w:ascii="GHEA Grapalat" w:hAnsi="GHEA Grapalat" w:cs="Sylfaen"/>
          <w:sz w:val="20"/>
          <w:lang w:val="af-ZA"/>
        </w:rPr>
        <w:t xml:space="preserve"> N 1</w:t>
      </w:r>
      <w:r>
        <w:rPr>
          <w:rFonts w:ascii="GHEA Grapalat" w:hAnsi="GHEA Grapalat" w:cs="Sylfaen"/>
          <w:sz w:val="20"/>
          <w:lang w:val="hy-AM"/>
        </w:rPr>
        <w:t>.1</w:t>
      </w:r>
      <w:r w:rsidRPr="0093002B">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հրավերին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կցված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նախագծային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փաստաթղթերով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հանդիսանում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անբաժանելի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սահմանված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բնութագրերին</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սպասարկման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պայմաններին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համապատասխանող</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նյութերի</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կամ</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ու</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սարքավորումների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տեղադրման</w:t>
      </w:r>
      <w:proofErr w:type="spellEnd"/>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պարտավորության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մասին</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մինչև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տեղադրումը</w:t>
      </w:r>
      <w:proofErr w:type="spellEnd"/>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դրանց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ապրանքային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նշանները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ֆիրմային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անվանումները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մակնիշները</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ժամկետները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նախապես</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proofErr w:type="spellStart"/>
      <w:r w:rsidRPr="005C4D07">
        <w:rPr>
          <w:rFonts w:ascii="GHEA Grapalat" w:hAnsi="GHEA Grapalat" w:cs="Sylfaen"/>
          <w:sz w:val="20"/>
          <w:szCs w:val="24"/>
          <w:lang w:eastAsia="en-US"/>
        </w:rPr>
        <w:t>համաձայնեցնելով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պատվիրատուի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հետ</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proofErr w:type="spellStart"/>
      <w:r w:rsidRPr="005C4D07">
        <w:rPr>
          <w:rFonts w:ascii="GHEA Grapalat" w:hAnsi="GHEA Grapalat" w:cs="Sylfaen"/>
          <w:sz w:val="20"/>
          <w:szCs w:val="24"/>
          <w:lang w:eastAsia="en-US"/>
        </w:rPr>
        <w:t>նախատեսված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առանձին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հավելվածով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պայմանագրով</w:t>
      </w:r>
      <w:proofErr w:type="spellEnd"/>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22</w:t>
      </w:r>
    </w:p>
    <w:p w14:paraId="48873DCE" w14:textId="3A5B72F7" w:rsidR="00A67EAC" w:rsidRPr="005E1F72" w:rsidRDefault="002B01B8" w:rsidP="00D84628">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D84628">
        <w:rPr>
          <w:rFonts w:ascii="GHEA Grapalat" w:hAnsi="GHEA Grapalat" w:cs="Sylfaen"/>
          <w:sz w:val="20"/>
          <w:lang w:val="hy-AM"/>
        </w:rPr>
        <w:t>հրավերով</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D84628">
        <w:rPr>
          <w:rFonts w:ascii="GHEA Grapalat" w:hAnsi="GHEA Grapalat" w:cs="Sylfaen"/>
          <w:sz w:val="20"/>
          <w:lang w:val="hy-AM"/>
        </w:rPr>
        <w:t>ասնակցի</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կազմված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փաստաթղթերը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ստորագրում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է</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դրանք</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ներկայացնող</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վերջինիս</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լիազորված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այսուհետ</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գործակալ</w:t>
      </w:r>
      <w:r w:rsidR="003946B4" w:rsidRPr="005E1F72">
        <w:rPr>
          <w:rFonts w:ascii="GHEA Grapalat" w:hAnsi="GHEA Grapalat" w:cs="Sylfaen"/>
          <w:sz w:val="20"/>
          <w:lang w:val="es-ES"/>
        </w:rPr>
        <w:t>)</w:t>
      </w:r>
      <w:r w:rsidR="003946B4" w:rsidRPr="00D84628">
        <w:rPr>
          <w:rFonts w:ascii="GHEA Grapalat" w:hAnsi="GHEA Grapalat" w:cs="Sylfaen"/>
          <w:sz w:val="20"/>
          <w:lang w:val="hy-AM"/>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476804E8" w14:textId="77777777" w:rsidR="009E402F" w:rsidRDefault="009E402F" w:rsidP="00EF3662">
      <w:pPr>
        <w:pStyle w:val="norm"/>
        <w:spacing w:line="240" w:lineRule="auto"/>
        <w:ind w:firstLine="284"/>
        <w:jc w:val="right"/>
        <w:rPr>
          <w:rFonts w:ascii="GHEA Grapalat" w:hAnsi="GHEA Grapalat" w:cs="Sylfaen"/>
          <w:b/>
          <w:sz w:val="20"/>
          <w:lang w:val="es-ES"/>
        </w:rPr>
      </w:pPr>
    </w:p>
    <w:p w14:paraId="653A37E1" w14:textId="77777777" w:rsidR="009E402F" w:rsidRDefault="009E402F" w:rsidP="00EF3662">
      <w:pPr>
        <w:pStyle w:val="norm"/>
        <w:spacing w:line="240" w:lineRule="auto"/>
        <w:ind w:firstLine="284"/>
        <w:jc w:val="right"/>
        <w:rPr>
          <w:rFonts w:ascii="GHEA Grapalat" w:hAnsi="GHEA Grapalat" w:cs="Sylfaen"/>
          <w:b/>
          <w:sz w:val="20"/>
          <w:lang w:val="es-ES"/>
        </w:rPr>
      </w:pPr>
    </w:p>
    <w:p w14:paraId="6595BC66" w14:textId="77777777" w:rsidR="009E402F" w:rsidRDefault="009E402F" w:rsidP="00EF3662">
      <w:pPr>
        <w:pStyle w:val="norm"/>
        <w:spacing w:line="240" w:lineRule="auto"/>
        <w:ind w:firstLine="284"/>
        <w:jc w:val="right"/>
        <w:rPr>
          <w:rFonts w:ascii="GHEA Grapalat" w:hAnsi="GHEA Grapalat" w:cs="Sylfaen"/>
          <w:b/>
          <w:sz w:val="20"/>
          <w:lang w:val="es-ES"/>
        </w:rPr>
      </w:pPr>
    </w:p>
    <w:p w14:paraId="3500CB28" w14:textId="77777777" w:rsidR="009E402F" w:rsidRDefault="009E402F" w:rsidP="00EF3662">
      <w:pPr>
        <w:pStyle w:val="norm"/>
        <w:spacing w:line="240" w:lineRule="auto"/>
        <w:ind w:firstLine="284"/>
        <w:jc w:val="right"/>
        <w:rPr>
          <w:rFonts w:ascii="GHEA Grapalat" w:hAnsi="GHEA Grapalat" w:cs="Sylfaen"/>
          <w:b/>
          <w:sz w:val="20"/>
          <w:lang w:val="es-ES"/>
        </w:rPr>
      </w:pPr>
    </w:p>
    <w:p w14:paraId="63378390" w14:textId="77777777" w:rsidR="009E402F" w:rsidRDefault="009E402F" w:rsidP="00EF3662">
      <w:pPr>
        <w:pStyle w:val="norm"/>
        <w:spacing w:line="240" w:lineRule="auto"/>
        <w:ind w:firstLine="284"/>
        <w:jc w:val="right"/>
        <w:rPr>
          <w:rFonts w:ascii="GHEA Grapalat" w:hAnsi="GHEA Grapalat" w:cs="Sylfaen"/>
          <w:b/>
          <w:sz w:val="20"/>
          <w:lang w:val="es-ES"/>
        </w:rPr>
      </w:pPr>
    </w:p>
    <w:p w14:paraId="376B3ED5" w14:textId="77777777" w:rsidR="009E402F" w:rsidRDefault="009E402F" w:rsidP="00EF3662">
      <w:pPr>
        <w:pStyle w:val="norm"/>
        <w:spacing w:line="240" w:lineRule="auto"/>
        <w:ind w:firstLine="284"/>
        <w:jc w:val="right"/>
        <w:rPr>
          <w:rFonts w:ascii="GHEA Grapalat" w:hAnsi="GHEA Grapalat" w:cs="Sylfaen"/>
          <w:b/>
          <w:sz w:val="20"/>
          <w:lang w:val="es-ES"/>
        </w:rPr>
      </w:pPr>
    </w:p>
    <w:p w14:paraId="75B8AE50" w14:textId="77777777" w:rsidR="00E579F7" w:rsidRDefault="00E579F7" w:rsidP="0081201B">
      <w:pPr>
        <w:pStyle w:val="norm"/>
        <w:spacing w:line="240" w:lineRule="auto"/>
        <w:ind w:firstLine="284"/>
        <w:jc w:val="right"/>
        <w:rPr>
          <w:rFonts w:ascii="GHEA Grapalat" w:hAnsi="GHEA Grapalat" w:cs="Sylfaen"/>
          <w:b/>
          <w:sz w:val="20"/>
          <w:lang w:val="es-ES"/>
        </w:rPr>
      </w:pPr>
    </w:p>
    <w:p w14:paraId="3E07CDDE" w14:textId="77777777" w:rsidR="00E579F7" w:rsidRDefault="00E579F7" w:rsidP="0081201B">
      <w:pPr>
        <w:pStyle w:val="norm"/>
        <w:spacing w:line="240" w:lineRule="auto"/>
        <w:ind w:firstLine="284"/>
        <w:jc w:val="right"/>
        <w:rPr>
          <w:rFonts w:ascii="GHEA Grapalat" w:hAnsi="GHEA Grapalat" w:cs="Sylfaen"/>
          <w:b/>
          <w:sz w:val="20"/>
          <w:lang w:val="es-ES"/>
        </w:rPr>
      </w:pPr>
    </w:p>
    <w:p w14:paraId="3A2426BC" w14:textId="77777777" w:rsidR="00E579F7" w:rsidRDefault="00E579F7" w:rsidP="0081201B">
      <w:pPr>
        <w:pStyle w:val="norm"/>
        <w:spacing w:line="240" w:lineRule="auto"/>
        <w:ind w:firstLine="284"/>
        <w:jc w:val="right"/>
        <w:rPr>
          <w:rFonts w:ascii="GHEA Grapalat" w:hAnsi="GHEA Grapalat" w:cs="Sylfaen"/>
          <w:b/>
          <w:sz w:val="20"/>
          <w:lang w:val="es-ES"/>
        </w:rPr>
      </w:pPr>
    </w:p>
    <w:p w14:paraId="3D1F98FD" w14:textId="77777777" w:rsidR="00E579F7" w:rsidRDefault="00E579F7" w:rsidP="0081201B">
      <w:pPr>
        <w:pStyle w:val="norm"/>
        <w:spacing w:line="240" w:lineRule="auto"/>
        <w:ind w:firstLine="284"/>
        <w:jc w:val="right"/>
        <w:rPr>
          <w:rFonts w:ascii="GHEA Grapalat" w:hAnsi="GHEA Grapalat" w:cs="Sylfaen"/>
          <w:b/>
          <w:sz w:val="20"/>
          <w:lang w:val="es-ES"/>
        </w:rPr>
      </w:pPr>
    </w:p>
    <w:p w14:paraId="3B0F0EE7" w14:textId="77777777" w:rsidR="00E579F7" w:rsidRDefault="00E579F7" w:rsidP="0081201B">
      <w:pPr>
        <w:pStyle w:val="norm"/>
        <w:spacing w:line="240" w:lineRule="auto"/>
        <w:ind w:firstLine="284"/>
        <w:jc w:val="right"/>
        <w:rPr>
          <w:rFonts w:ascii="GHEA Grapalat" w:hAnsi="GHEA Grapalat" w:cs="Sylfaen"/>
          <w:b/>
          <w:sz w:val="20"/>
          <w:lang w:val="es-ES"/>
        </w:rPr>
      </w:pPr>
    </w:p>
    <w:p w14:paraId="72FE2545" w14:textId="77777777" w:rsidR="00E579F7" w:rsidRDefault="00E579F7" w:rsidP="0081201B">
      <w:pPr>
        <w:pStyle w:val="norm"/>
        <w:spacing w:line="240" w:lineRule="auto"/>
        <w:ind w:firstLine="284"/>
        <w:jc w:val="right"/>
        <w:rPr>
          <w:rFonts w:ascii="GHEA Grapalat" w:hAnsi="GHEA Grapalat" w:cs="Sylfaen"/>
          <w:b/>
          <w:sz w:val="20"/>
          <w:lang w:val="es-ES"/>
        </w:rPr>
      </w:pPr>
    </w:p>
    <w:p w14:paraId="6AF9A332" w14:textId="77777777" w:rsidR="00E579F7" w:rsidRDefault="00E579F7" w:rsidP="0081201B">
      <w:pPr>
        <w:pStyle w:val="norm"/>
        <w:spacing w:line="240" w:lineRule="auto"/>
        <w:ind w:firstLine="284"/>
        <w:jc w:val="right"/>
        <w:rPr>
          <w:rFonts w:ascii="GHEA Grapalat" w:hAnsi="GHEA Grapalat" w:cs="Sylfaen"/>
          <w:b/>
          <w:sz w:val="20"/>
          <w:lang w:val="es-ES"/>
        </w:rPr>
      </w:pPr>
    </w:p>
    <w:p w14:paraId="5FA50200" w14:textId="77777777" w:rsidR="00E579F7" w:rsidRDefault="00E579F7" w:rsidP="0081201B">
      <w:pPr>
        <w:pStyle w:val="norm"/>
        <w:spacing w:line="240" w:lineRule="auto"/>
        <w:ind w:firstLine="284"/>
        <w:jc w:val="right"/>
        <w:rPr>
          <w:rFonts w:ascii="GHEA Grapalat" w:hAnsi="GHEA Grapalat" w:cs="Sylfaen"/>
          <w:b/>
          <w:sz w:val="20"/>
          <w:lang w:val="es-ES"/>
        </w:rPr>
      </w:pPr>
    </w:p>
    <w:p w14:paraId="4F6C7684" w14:textId="77777777" w:rsidR="00300B11" w:rsidRDefault="00300B11" w:rsidP="0081201B">
      <w:pPr>
        <w:pStyle w:val="norm"/>
        <w:spacing w:line="240" w:lineRule="auto"/>
        <w:ind w:firstLine="284"/>
        <w:jc w:val="right"/>
        <w:rPr>
          <w:rFonts w:ascii="GHEA Grapalat" w:hAnsi="GHEA Grapalat" w:cs="Sylfaen"/>
          <w:b/>
          <w:sz w:val="20"/>
          <w:lang w:val="es-ES"/>
        </w:rPr>
      </w:pPr>
    </w:p>
    <w:p w14:paraId="46D9446D" w14:textId="77777777" w:rsidR="00300B11" w:rsidRDefault="00300B11" w:rsidP="0081201B">
      <w:pPr>
        <w:pStyle w:val="norm"/>
        <w:spacing w:line="240" w:lineRule="auto"/>
        <w:ind w:firstLine="284"/>
        <w:jc w:val="right"/>
        <w:rPr>
          <w:rFonts w:ascii="GHEA Grapalat" w:hAnsi="GHEA Grapalat" w:cs="Sylfaen"/>
          <w:b/>
          <w:sz w:val="20"/>
          <w:lang w:val="es-ES"/>
        </w:rPr>
      </w:pPr>
    </w:p>
    <w:p w14:paraId="0F509C48" w14:textId="77777777" w:rsidR="00300B11" w:rsidRDefault="00300B11" w:rsidP="0081201B">
      <w:pPr>
        <w:pStyle w:val="norm"/>
        <w:spacing w:line="240" w:lineRule="auto"/>
        <w:ind w:firstLine="284"/>
        <w:jc w:val="right"/>
        <w:rPr>
          <w:rFonts w:ascii="GHEA Grapalat" w:hAnsi="GHEA Grapalat" w:cs="Sylfaen"/>
          <w:b/>
          <w:sz w:val="20"/>
          <w:lang w:val="es-ES"/>
        </w:rPr>
      </w:pPr>
    </w:p>
    <w:p w14:paraId="5F723DD6" w14:textId="77777777" w:rsidR="00300B11" w:rsidRDefault="00300B11" w:rsidP="0081201B">
      <w:pPr>
        <w:pStyle w:val="norm"/>
        <w:spacing w:line="240" w:lineRule="auto"/>
        <w:ind w:firstLine="284"/>
        <w:jc w:val="right"/>
        <w:rPr>
          <w:rFonts w:ascii="GHEA Grapalat" w:hAnsi="GHEA Grapalat" w:cs="Sylfaen"/>
          <w:b/>
          <w:sz w:val="20"/>
          <w:lang w:val="es-ES"/>
        </w:rPr>
      </w:pPr>
    </w:p>
    <w:p w14:paraId="73EB5D70" w14:textId="77777777" w:rsidR="00300B11" w:rsidRDefault="00300B11" w:rsidP="0081201B">
      <w:pPr>
        <w:pStyle w:val="norm"/>
        <w:spacing w:line="240" w:lineRule="auto"/>
        <w:ind w:firstLine="284"/>
        <w:jc w:val="right"/>
        <w:rPr>
          <w:rFonts w:ascii="GHEA Grapalat" w:hAnsi="GHEA Grapalat" w:cs="Sylfaen"/>
          <w:b/>
          <w:sz w:val="20"/>
          <w:lang w:val="es-ES"/>
        </w:rPr>
      </w:pPr>
    </w:p>
    <w:p w14:paraId="0BF78010" w14:textId="77777777" w:rsidR="00300B11" w:rsidRDefault="00300B11" w:rsidP="0081201B">
      <w:pPr>
        <w:pStyle w:val="norm"/>
        <w:spacing w:line="240" w:lineRule="auto"/>
        <w:ind w:firstLine="284"/>
        <w:jc w:val="right"/>
        <w:rPr>
          <w:rFonts w:ascii="GHEA Grapalat" w:hAnsi="GHEA Grapalat" w:cs="Sylfaen"/>
          <w:b/>
          <w:sz w:val="20"/>
          <w:lang w:val="es-ES"/>
        </w:rPr>
      </w:pPr>
    </w:p>
    <w:p w14:paraId="4CF513DB" w14:textId="77777777" w:rsidR="00300B11" w:rsidRDefault="00300B11" w:rsidP="0081201B">
      <w:pPr>
        <w:pStyle w:val="norm"/>
        <w:spacing w:line="240" w:lineRule="auto"/>
        <w:ind w:firstLine="284"/>
        <w:jc w:val="right"/>
        <w:rPr>
          <w:rFonts w:ascii="GHEA Grapalat" w:hAnsi="GHEA Grapalat" w:cs="Sylfaen"/>
          <w:b/>
          <w:sz w:val="20"/>
          <w:lang w:val="es-ES"/>
        </w:rPr>
      </w:pPr>
    </w:p>
    <w:p w14:paraId="4A238941" w14:textId="77777777" w:rsidR="00300B11" w:rsidRDefault="00300B11" w:rsidP="0081201B">
      <w:pPr>
        <w:pStyle w:val="norm"/>
        <w:spacing w:line="240" w:lineRule="auto"/>
        <w:ind w:firstLine="284"/>
        <w:jc w:val="right"/>
        <w:rPr>
          <w:rFonts w:ascii="GHEA Grapalat" w:hAnsi="GHEA Grapalat" w:cs="Sylfaen"/>
          <w:b/>
          <w:sz w:val="20"/>
          <w:lang w:val="es-ES"/>
        </w:rPr>
      </w:pPr>
    </w:p>
    <w:p w14:paraId="7458B05D" w14:textId="77777777" w:rsidR="00300B11" w:rsidRDefault="00300B11" w:rsidP="0081201B">
      <w:pPr>
        <w:pStyle w:val="norm"/>
        <w:spacing w:line="240" w:lineRule="auto"/>
        <w:ind w:firstLine="284"/>
        <w:jc w:val="right"/>
        <w:rPr>
          <w:rFonts w:ascii="GHEA Grapalat" w:hAnsi="GHEA Grapalat" w:cs="Sylfaen"/>
          <w:b/>
          <w:sz w:val="20"/>
          <w:lang w:val="es-ES"/>
        </w:rPr>
      </w:pPr>
    </w:p>
    <w:p w14:paraId="2B9C2D1E" w14:textId="77777777" w:rsidR="00780228" w:rsidRDefault="00780228" w:rsidP="0081201B">
      <w:pPr>
        <w:pStyle w:val="norm"/>
        <w:spacing w:line="240" w:lineRule="auto"/>
        <w:ind w:firstLine="284"/>
        <w:jc w:val="right"/>
        <w:rPr>
          <w:rFonts w:ascii="GHEA Grapalat" w:hAnsi="GHEA Grapalat" w:cs="Sylfaen"/>
          <w:b/>
          <w:sz w:val="20"/>
          <w:lang w:val="es-ES"/>
        </w:rPr>
      </w:pPr>
    </w:p>
    <w:p w14:paraId="1EA6D0A2" w14:textId="77777777" w:rsidR="00780228" w:rsidRDefault="00780228" w:rsidP="0081201B">
      <w:pPr>
        <w:pStyle w:val="norm"/>
        <w:spacing w:line="240" w:lineRule="auto"/>
        <w:ind w:firstLine="284"/>
        <w:jc w:val="right"/>
        <w:rPr>
          <w:rFonts w:ascii="GHEA Grapalat" w:hAnsi="GHEA Grapalat" w:cs="Sylfaen"/>
          <w:b/>
          <w:sz w:val="20"/>
          <w:lang w:val="es-ES"/>
        </w:rPr>
      </w:pPr>
    </w:p>
    <w:p w14:paraId="5D168B38" w14:textId="77777777" w:rsidR="00780228" w:rsidRDefault="00780228" w:rsidP="0081201B">
      <w:pPr>
        <w:pStyle w:val="norm"/>
        <w:spacing w:line="240" w:lineRule="auto"/>
        <w:ind w:firstLine="284"/>
        <w:jc w:val="right"/>
        <w:rPr>
          <w:rFonts w:ascii="GHEA Grapalat" w:hAnsi="GHEA Grapalat" w:cs="Sylfaen"/>
          <w:b/>
          <w:sz w:val="20"/>
          <w:lang w:val="es-ES"/>
        </w:rPr>
      </w:pPr>
    </w:p>
    <w:p w14:paraId="0E311916" w14:textId="77777777" w:rsidR="00780228" w:rsidRDefault="00780228" w:rsidP="0081201B">
      <w:pPr>
        <w:pStyle w:val="norm"/>
        <w:spacing w:line="240" w:lineRule="auto"/>
        <w:ind w:firstLine="284"/>
        <w:jc w:val="right"/>
        <w:rPr>
          <w:rFonts w:ascii="GHEA Grapalat" w:hAnsi="GHEA Grapalat" w:cs="Sylfaen"/>
          <w:b/>
          <w:sz w:val="20"/>
          <w:lang w:val="es-ES"/>
        </w:rPr>
      </w:pPr>
    </w:p>
    <w:p w14:paraId="5BB2E6CA" w14:textId="77777777" w:rsidR="00780228" w:rsidRDefault="00780228" w:rsidP="0081201B">
      <w:pPr>
        <w:pStyle w:val="norm"/>
        <w:spacing w:line="240" w:lineRule="auto"/>
        <w:ind w:firstLine="284"/>
        <w:jc w:val="right"/>
        <w:rPr>
          <w:rFonts w:ascii="GHEA Grapalat" w:hAnsi="GHEA Grapalat" w:cs="Sylfaen"/>
          <w:b/>
          <w:sz w:val="20"/>
          <w:lang w:val="es-ES"/>
        </w:rPr>
      </w:pPr>
    </w:p>
    <w:p w14:paraId="559A763E" w14:textId="77777777" w:rsidR="002A1B2A" w:rsidRDefault="002A1B2A" w:rsidP="0081201B">
      <w:pPr>
        <w:pStyle w:val="norm"/>
        <w:spacing w:line="240" w:lineRule="auto"/>
        <w:ind w:firstLine="284"/>
        <w:jc w:val="right"/>
        <w:rPr>
          <w:rFonts w:ascii="GHEA Grapalat" w:hAnsi="GHEA Grapalat" w:cs="Sylfaen"/>
          <w:b/>
          <w:sz w:val="20"/>
          <w:lang w:val="es-ES"/>
        </w:rPr>
      </w:pPr>
    </w:p>
    <w:p w14:paraId="08DC0DAE" w14:textId="77777777" w:rsidR="002A1B2A" w:rsidRDefault="002A1B2A" w:rsidP="0081201B">
      <w:pPr>
        <w:pStyle w:val="norm"/>
        <w:spacing w:line="240" w:lineRule="auto"/>
        <w:ind w:firstLine="284"/>
        <w:jc w:val="right"/>
        <w:rPr>
          <w:rFonts w:ascii="GHEA Grapalat" w:hAnsi="GHEA Grapalat" w:cs="Sylfaen"/>
          <w:b/>
          <w:sz w:val="20"/>
          <w:lang w:val="es-ES"/>
        </w:rPr>
      </w:pPr>
    </w:p>
    <w:p w14:paraId="56C6D732" w14:textId="77777777" w:rsidR="002A1B2A" w:rsidRDefault="002A1B2A" w:rsidP="0081201B">
      <w:pPr>
        <w:pStyle w:val="norm"/>
        <w:spacing w:line="240" w:lineRule="auto"/>
        <w:ind w:firstLine="284"/>
        <w:jc w:val="right"/>
        <w:rPr>
          <w:rFonts w:ascii="GHEA Grapalat" w:hAnsi="GHEA Grapalat" w:cs="Sylfaen"/>
          <w:b/>
          <w:sz w:val="20"/>
          <w:lang w:val="es-ES"/>
        </w:rPr>
      </w:pPr>
    </w:p>
    <w:p w14:paraId="4F29B5B9" w14:textId="77777777" w:rsidR="002A1B2A" w:rsidRDefault="002A1B2A" w:rsidP="0081201B">
      <w:pPr>
        <w:pStyle w:val="norm"/>
        <w:spacing w:line="240" w:lineRule="auto"/>
        <w:ind w:firstLine="284"/>
        <w:jc w:val="right"/>
        <w:rPr>
          <w:rFonts w:ascii="GHEA Grapalat" w:hAnsi="GHEA Grapalat" w:cs="Sylfaen"/>
          <w:b/>
          <w:sz w:val="20"/>
          <w:lang w:val="es-ES"/>
        </w:rPr>
      </w:pPr>
    </w:p>
    <w:p w14:paraId="7D73D137" w14:textId="77777777" w:rsidR="002A1B2A" w:rsidRDefault="002A1B2A" w:rsidP="0081201B">
      <w:pPr>
        <w:pStyle w:val="norm"/>
        <w:spacing w:line="240" w:lineRule="auto"/>
        <w:ind w:firstLine="284"/>
        <w:jc w:val="right"/>
        <w:rPr>
          <w:rFonts w:ascii="GHEA Grapalat" w:hAnsi="GHEA Grapalat" w:cs="Sylfaen"/>
          <w:b/>
          <w:sz w:val="20"/>
          <w:lang w:val="es-ES"/>
        </w:rPr>
      </w:pPr>
    </w:p>
    <w:p w14:paraId="095DFA46" w14:textId="77777777" w:rsidR="002A1B2A" w:rsidRDefault="002A1B2A" w:rsidP="0081201B">
      <w:pPr>
        <w:pStyle w:val="norm"/>
        <w:spacing w:line="240" w:lineRule="auto"/>
        <w:ind w:firstLine="284"/>
        <w:jc w:val="right"/>
        <w:rPr>
          <w:rFonts w:ascii="GHEA Grapalat" w:hAnsi="GHEA Grapalat" w:cs="Sylfaen"/>
          <w:b/>
          <w:sz w:val="20"/>
          <w:lang w:val="es-ES"/>
        </w:rPr>
      </w:pPr>
    </w:p>
    <w:p w14:paraId="2567F7D8" w14:textId="77777777" w:rsidR="002A1B2A" w:rsidRDefault="002A1B2A" w:rsidP="0081201B">
      <w:pPr>
        <w:pStyle w:val="norm"/>
        <w:spacing w:line="240" w:lineRule="auto"/>
        <w:ind w:firstLine="284"/>
        <w:jc w:val="right"/>
        <w:rPr>
          <w:rFonts w:ascii="GHEA Grapalat" w:hAnsi="GHEA Grapalat" w:cs="Sylfaen"/>
          <w:b/>
          <w:sz w:val="20"/>
          <w:lang w:val="es-ES"/>
        </w:rPr>
      </w:pPr>
    </w:p>
    <w:p w14:paraId="17314DA3" w14:textId="77777777" w:rsidR="002A1B2A" w:rsidRDefault="002A1B2A" w:rsidP="0081201B">
      <w:pPr>
        <w:pStyle w:val="norm"/>
        <w:spacing w:line="240" w:lineRule="auto"/>
        <w:ind w:firstLine="284"/>
        <w:jc w:val="right"/>
        <w:rPr>
          <w:rFonts w:ascii="GHEA Grapalat" w:hAnsi="GHEA Grapalat" w:cs="Sylfaen"/>
          <w:b/>
          <w:sz w:val="20"/>
          <w:lang w:val="es-ES"/>
        </w:rPr>
      </w:pPr>
    </w:p>
    <w:p w14:paraId="09AA64B3" w14:textId="77777777" w:rsidR="002A1B2A" w:rsidRDefault="002A1B2A" w:rsidP="0081201B">
      <w:pPr>
        <w:pStyle w:val="norm"/>
        <w:spacing w:line="240" w:lineRule="auto"/>
        <w:ind w:firstLine="284"/>
        <w:jc w:val="right"/>
        <w:rPr>
          <w:rFonts w:ascii="GHEA Grapalat" w:hAnsi="GHEA Grapalat" w:cs="Sylfaen"/>
          <w:b/>
          <w:sz w:val="20"/>
          <w:lang w:val="es-ES"/>
        </w:rPr>
      </w:pPr>
    </w:p>
    <w:p w14:paraId="777EFE83" w14:textId="597C1E7C"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 1</w:t>
      </w:r>
    </w:p>
    <w:p w14:paraId="5DF6D941" w14:textId="30B9276D"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02258D">
        <w:rPr>
          <w:rFonts w:ascii="GHEA Grapalat" w:hAnsi="GHEA Grapalat"/>
          <w:b/>
          <w:lang w:val="es-ES"/>
        </w:rPr>
        <w:t>ԳՀԱՇՁԲ-</w:t>
      </w:r>
      <w:r w:rsidR="009F6B69">
        <w:rPr>
          <w:rFonts w:ascii="GHEA Grapalat" w:hAnsi="GHEA Grapalat"/>
          <w:b/>
          <w:lang w:val="es-ES"/>
        </w:rPr>
        <w:t>25/160</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6D38238" w:rsidR="0081201B" w:rsidRPr="005E1F72" w:rsidRDefault="0002258D"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r w:rsidR="002C0B47">
        <w:rPr>
          <w:rFonts w:ascii="GHEA Grapalat" w:hAnsi="GHEA Grapalat" w:cs="Sylfaen"/>
          <w:b/>
          <w:lang w:val="hy-AM"/>
        </w:rPr>
        <w:t>հարցման</w:t>
      </w:r>
      <w:r w:rsidR="0081201B" w:rsidRPr="005E1F72">
        <w:rPr>
          <w:rFonts w:ascii="GHEA Grapalat" w:hAnsi="GHEA Grapalat" w:cs="Arial"/>
          <w:b/>
          <w:lang w:val="es-ES"/>
        </w:rPr>
        <w:t xml:space="preserve"> </w:t>
      </w:r>
      <w:proofErr w:type="spellStart"/>
      <w:r w:rsidR="0081201B"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038DEB2A" w:rsidR="0081201B" w:rsidRPr="0093002B" w:rsidRDefault="0002258D"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81201B" w:rsidRPr="0093002B">
        <w:rPr>
          <w:rFonts w:ascii="GHEA Grapalat" w:hAnsi="GHEA Grapalat" w:cs="Sylfaen"/>
          <w:color w:val="auto"/>
          <w:sz w:val="24"/>
          <w:szCs w:val="24"/>
          <w:lang w:val="es-ES"/>
        </w:rPr>
        <w:t>ին</w:t>
      </w:r>
      <w:proofErr w:type="spellEnd"/>
      <w:r w:rsidR="0081201B" w:rsidRPr="0093002B">
        <w:rPr>
          <w:rFonts w:ascii="GHEA Grapalat" w:hAnsi="GHEA Grapalat" w:cs="Sylfaen"/>
          <w:color w:val="auto"/>
          <w:sz w:val="24"/>
          <w:szCs w:val="24"/>
          <w:lang w:val="es-ES"/>
        </w:rPr>
        <w:t xml:space="preserve"> </w:t>
      </w:r>
      <w:proofErr w:type="spellStart"/>
      <w:r w:rsidR="0081201B" w:rsidRPr="0093002B">
        <w:rPr>
          <w:rFonts w:ascii="GHEA Grapalat" w:hAnsi="GHEA Grapalat" w:cs="Sylfaen"/>
          <w:color w:val="auto"/>
          <w:sz w:val="24"/>
          <w:szCs w:val="24"/>
          <w:lang w:val="es-ES"/>
        </w:rPr>
        <w:t>մասնակցելու</w:t>
      </w:r>
      <w:proofErr w:type="spellEnd"/>
      <w:r w:rsidR="0081201B"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56B9A266"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02258D">
        <w:rPr>
          <w:rFonts w:ascii="GHEA Grapalat" w:hAnsi="GHEA Grapalat"/>
          <w:b/>
          <w:lang w:val="es-ES"/>
        </w:rPr>
        <w:t>ԳՀԱՇՁԲ-</w:t>
      </w:r>
      <w:r w:rsidR="009F6B69">
        <w:rPr>
          <w:rFonts w:ascii="GHEA Grapalat" w:hAnsi="GHEA Grapalat"/>
          <w:b/>
          <w:lang w:val="es-ES"/>
        </w:rPr>
        <w:t>25/160</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2A78D268" w:rsidR="0081201B" w:rsidRPr="0093002B" w:rsidRDefault="0002258D"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0081201B" w:rsidRPr="0093002B">
        <w:rPr>
          <w:rFonts w:ascii="GHEA Grapalat" w:hAnsi="GHEA Grapalat" w:cs="Sylfaen"/>
          <w:sz w:val="20"/>
          <w:szCs w:val="20"/>
          <w:lang w:val="es-ES"/>
        </w:rPr>
        <w:t>ի</w:t>
      </w:r>
      <w:proofErr w:type="spellEnd"/>
      <w:r w:rsidR="0081201B" w:rsidRPr="0093002B">
        <w:rPr>
          <w:rFonts w:ascii="GHEA Grapalat" w:hAnsi="GHEA Grapalat" w:cs="Arial"/>
          <w:sz w:val="16"/>
          <w:szCs w:val="16"/>
          <w:lang w:val="es-ES"/>
        </w:rPr>
        <w:t xml:space="preserve"> </w:t>
      </w:r>
      <w:r w:rsidR="0081201B" w:rsidRPr="0093002B">
        <w:rPr>
          <w:rFonts w:ascii="GHEA Grapalat" w:hAnsi="GHEA Grapalat"/>
          <w:u w:val="single"/>
          <w:lang w:val="es-ES"/>
        </w:rPr>
        <w:tab/>
        <w:t xml:space="preserve">    </w:t>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t xml:space="preserve">     </w:t>
      </w:r>
      <w:r w:rsidR="0081201B" w:rsidRPr="0093002B">
        <w:rPr>
          <w:rFonts w:ascii="GHEA Grapalat" w:hAnsi="GHEA Grapalat" w:cs="Sylfaen"/>
          <w:sz w:val="20"/>
          <w:szCs w:val="20"/>
          <w:lang w:val="es-ES"/>
        </w:rPr>
        <w:t xml:space="preserve"> </w:t>
      </w:r>
      <w:proofErr w:type="spellStart"/>
      <w:r w:rsidR="0081201B" w:rsidRPr="0093002B">
        <w:rPr>
          <w:rFonts w:ascii="GHEA Grapalat" w:hAnsi="GHEA Grapalat" w:cs="Sylfaen"/>
          <w:sz w:val="20"/>
          <w:szCs w:val="20"/>
          <w:lang w:val="es-ES"/>
        </w:rPr>
        <w:t>չափաբաժնին</w:t>
      </w:r>
      <w:proofErr w:type="spellEnd"/>
      <w:r w:rsidR="0081201B" w:rsidRPr="0093002B">
        <w:rPr>
          <w:rFonts w:ascii="GHEA Grapalat" w:hAnsi="GHEA Grapalat" w:cs="Arial"/>
          <w:sz w:val="20"/>
          <w:szCs w:val="20"/>
          <w:lang w:val="es-ES"/>
        </w:rPr>
        <w:t xml:space="preserve">  (</w:t>
      </w:r>
      <w:proofErr w:type="spellStart"/>
      <w:r w:rsidR="0081201B" w:rsidRPr="0093002B">
        <w:rPr>
          <w:rFonts w:ascii="GHEA Grapalat" w:hAnsi="GHEA Grapalat" w:cs="Sylfaen"/>
          <w:sz w:val="20"/>
          <w:szCs w:val="20"/>
          <w:lang w:val="es-ES"/>
        </w:rPr>
        <w:t>չափաբաժիններին</w:t>
      </w:r>
      <w:proofErr w:type="spellEnd"/>
      <w:r w:rsidR="0081201B" w:rsidRPr="0093002B">
        <w:rPr>
          <w:rFonts w:ascii="GHEA Grapalat" w:hAnsi="GHEA Grapalat" w:cs="Arial"/>
          <w:sz w:val="20"/>
          <w:szCs w:val="20"/>
          <w:lang w:val="es-ES"/>
        </w:rPr>
        <w:t xml:space="preserve">) </w:t>
      </w:r>
      <w:r w:rsidR="0081201B" w:rsidRPr="0093002B">
        <w:rPr>
          <w:rFonts w:ascii="GHEA Grapalat" w:hAnsi="GHEA Grapalat" w:cs="Sylfaen"/>
          <w:sz w:val="20"/>
          <w:szCs w:val="20"/>
          <w:lang w:val="es-ES"/>
        </w:rPr>
        <w:t>և</w:t>
      </w:r>
      <w:r w:rsidR="0081201B" w:rsidRPr="0093002B">
        <w:rPr>
          <w:rFonts w:ascii="GHEA Grapalat" w:hAnsi="GHEA Grapalat" w:cs="Arial"/>
          <w:sz w:val="20"/>
          <w:szCs w:val="20"/>
          <w:lang w:val="es-ES"/>
        </w:rPr>
        <w:t xml:space="preserve"> </w:t>
      </w:r>
      <w:proofErr w:type="spellStart"/>
      <w:r w:rsidR="0081201B" w:rsidRPr="0093002B">
        <w:rPr>
          <w:rFonts w:ascii="GHEA Grapalat" w:hAnsi="GHEA Grapalat" w:cs="Sylfaen"/>
          <w:sz w:val="20"/>
          <w:szCs w:val="20"/>
          <w:lang w:val="es-ES"/>
        </w:rPr>
        <w:t>հրավերի</w:t>
      </w:r>
      <w:proofErr w:type="spellEnd"/>
      <w:r w:rsidR="0081201B"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rsidP="0081201B">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rsidP="0081201B">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27EC9F67"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9F6B69">
        <w:rPr>
          <w:rFonts w:ascii="GHEA Grapalat" w:hAnsi="GHEA Grapalat"/>
          <w:b/>
          <w:lang w:val="es-ES"/>
        </w:rPr>
        <w:t>25/160</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4FDE0E7D"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9F6B69">
        <w:rPr>
          <w:rFonts w:ascii="GHEA Grapalat" w:hAnsi="GHEA Grapalat"/>
          <w:b/>
          <w:lang w:val="es-ES"/>
        </w:rPr>
        <w:t>25/160</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rsidP="0081201B">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rsidP="0081201B">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Default="0081201B" w:rsidP="0081201B">
      <w:pPr>
        <w:ind w:left="-142" w:firstLine="284"/>
        <w:jc w:val="both"/>
        <w:rPr>
          <w:rFonts w:cs="Arial"/>
          <w:sz w:val="18"/>
          <w:szCs w:val="18"/>
          <w:lang w:val="hy-AM"/>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6692F20" w14:textId="77777777" w:rsidR="00A02EB6" w:rsidRDefault="00A02EB6" w:rsidP="0081201B">
      <w:pPr>
        <w:ind w:left="-142" w:firstLine="284"/>
        <w:jc w:val="both"/>
        <w:rPr>
          <w:rFonts w:cs="Arial"/>
          <w:sz w:val="18"/>
          <w:szCs w:val="18"/>
          <w:lang w:val="hy-AM"/>
        </w:rPr>
      </w:pPr>
    </w:p>
    <w:p w14:paraId="6726197C" w14:textId="77777777" w:rsidR="00A02EB6" w:rsidRPr="0093002B" w:rsidRDefault="00A02EB6" w:rsidP="00A02EB6">
      <w:pPr>
        <w:ind w:firstLine="708"/>
        <w:jc w:val="both"/>
        <w:rPr>
          <w:rFonts w:ascii="GHEA Grapalat" w:hAnsi="GHEA Grapalat"/>
          <w:sz w:val="20"/>
          <w:lang w:val="es-ES"/>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93002B">
        <w:rPr>
          <w:rFonts w:ascii="GHEA Grapalat" w:hAnsi="GHEA Grapalat"/>
          <w:sz w:val="20"/>
          <w:lang w:val="es-ES"/>
        </w:rPr>
        <w:t>:***</w:t>
      </w:r>
    </w:p>
    <w:p w14:paraId="3BAC9A5D" w14:textId="77777777" w:rsidR="00A02EB6" w:rsidRPr="0093002B" w:rsidRDefault="00A02EB6" w:rsidP="00A02EB6">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8B03EE">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8B03EE">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2FE38DAF" w14:textId="77777777" w:rsidR="0063179A" w:rsidRDefault="0063179A">
      <w:pPr>
        <w:pStyle w:val="Heading3"/>
        <w:spacing w:line="240" w:lineRule="auto"/>
        <w:ind w:firstLine="567"/>
        <w:jc w:val="right"/>
        <w:rPr>
          <w:rFonts w:ascii="GHEA Grapalat" w:hAnsi="GHEA Grapalat" w:cs="Sylfaen"/>
          <w:b/>
          <w:i w:val="0"/>
          <w:lang w:val="hy-AM"/>
        </w:rPr>
      </w:pPr>
    </w:p>
    <w:p w14:paraId="72AB8397" w14:textId="77777777" w:rsidR="004A5EDC" w:rsidRDefault="004A5EDC" w:rsidP="004A5EDC">
      <w:pPr>
        <w:rPr>
          <w:lang w:val="hy-AM"/>
        </w:rPr>
      </w:pPr>
    </w:p>
    <w:p w14:paraId="247B7DE4" w14:textId="77777777" w:rsidR="004A5EDC" w:rsidRPr="004A5EDC" w:rsidRDefault="004A5EDC" w:rsidP="004A5EDC">
      <w:pPr>
        <w:rPr>
          <w:lang w:val="hy-AM"/>
        </w:rPr>
      </w:pPr>
    </w:p>
    <w:p w14:paraId="495C6D90" w14:textId="77777777" w:rsidR="0063179A" w:rsidRPr="00AD3BB8" w:rsidRDefault="0063179A" w:rsidP="0063179A">
      <w:pPr>
        <w:pStyle w:val="Heading3"/>
        <w:spacing w:line="240" w:lineRule="auto"/>
        <w:ind w:firstLine="567"/>
        <w:jc w:val="right"/>
        <w:rPr>
          <w:rFonts w:ascii="GHEA Grapalat" w:hAnsi="GHEA Grapalat" w:cs="Arial"/>
          <w:b/>
          <w:i w:val="0"/>
          <w:lang w:val="hy-AM"/>
        </w:rPr>
      </w:pPr>
      <w:r w:rsidRPr="00AD3BB8">
        <w:rPr>
          <w:rFonts w:ascii="GHEA Grapalat" w:hAnsi="GHEA Grapalat" w:cs="Sylfaen"/>
          <w:b/>
          <w:i w:val="0"/>
          <w:lang w:val="hy-AM"/>
        </w:rPr>
        <w:t>Հավելված</w:t>
      </w:r>
      <w:r w:rsidRPr="00AD3BB8">
        <w:rPr>
          <w:rFonts w:ascii="GHEA Grapalat" w:hAnsi="GHEA Grapalat" w:cs="Arial"/>
          <w:b/>
          <w:i w:val="0"/>
          <w:lang w:val="hy-AM"/>
        </w:rPr>
        <w:t xml:space="preserve"> 1.1</w:t>
      </w:r>
    </w:p>
    <w:p w14:paraId="79E41B87" w14:textId="3D092BAC" w:rsidR="0063179A" w:rsidRPr="0063179A" w:rsidRDefault="0063179A" w:rsidP="0063179A">
      <w:pPr>
        <w:pStyle w:val="BodyTextIndent3"/>
        <w:spacing w:line="240" w:lineRule="auto"/>
        <w:jc w:val="right"/>
        <w:rPr>
          <w:rFonts w:ascii="GHEA Grapalat" w:hAnsi="GHEA Grapalat"/>
          <w:b/>
          <w:lang w:val="hy-AM"/>
        </w:rPr>
      </w:pPr>
      <w:r w:rsidRPr="0063179A">
        <w:rPr>
          <w:rFonts w:ascii="GHEA Grapalat" w:hAnsi="GHEA Grapalat"/>
          <w:b/>
          <w:lang w:val="hy-AM"/>
        </w:rPr>
        <w:t>«ԵՔ</w:t>
      </w:r>
      <w:r w:rsidRPr="00AD3BB8">
        <w:rPr>
          <w:rFonts w:ascii="GHEA Grapalat" w:hAnsi="GHEA Grapalat"/>
          <w:b/>
          <w:lang w:val="hy-AM"/>
        </w:rPr>
        <w:t>-</w:t>
      </w:r>
      <w:r>
        <w:rPr>
          <w:rFonts w:ascii="GHEA Grapalat" w:hAnsi="GHEA Grapalat"/>
          <w:b/>
          <w:lang w:val="hy-AM"/>
        </w:rPr>
        <w:t>ԳՀ</w:t>
      </w:r>
      <w:r w:rsidRPr="0063179A">
        <w:rPr>
          <w:rFonts w:ascii="GHEA Grapalat" w:hAnsi="GHEA Grapalat"/>
          <w:b/>
          <w:lang w:val="hy-AM"/>
        </w:rPr>
        <w:t>ԱՇՁԲ-</w:t>
      </w:r>
      <w:r w:rsidR="009F6B69">
        <w:rPr>
          <w:rFonts w:ascii="GHEA Grapalat" w:hAnsi="GHEA Grapalat"/>
          <w:b/>
          <w:lang w:val="hy-AM"/>
        </w:rPr>
        <w:t>25/160</w:t>
      </w:r>
      <w:r w:rsidRPr="0063179A">
        <w:rPr>
          <w:rFonts w:ascii="GHEA Grapalat" w:hAnsi="GHEA Grapalat"/>
          <w:b/>
          <w:lang w:val="hy-AM"/>
        </w:rPr>
        <w:t>»*</w:t>
      </w:r>
      <w:r w:rsidRPr="00AD3BB8">
        <w:rPr>
          <w:rFonts w:ascii="GHEA Grapalat" w:hAnsi="GHEA Grapalat"/>
          <w:b/>
          <w:lang w:val="hy-AM"/>
        </w:rPr>
        <w:t xml:space="preserve">  </w:t>
      </w:r>
      <w:r w:rsidRPr="0063179A">
        <w:rPr>
          <w:rFonts w:ascii="GHEA Grapalat" w:hAnsi="GHEA Grapalat"/>
          <w:b/>
          <w:lang w:val="hy-AM"/>
        </w:rPr>
        <w:t>ծածկագրով</w:t>
      </w:r>
    </w:p>
    <w:p w14:paraId="3F0111AA" w14:textId="1DFD5885" w:rsidR="0063179A" w:rsidRPr="00AD3BB8" w:rsidRDefault="0063179A" w:rsidP="0063179A">
      <w:pPr>
        <w:pStyle w:val="BodyTextIndent3"/>
        <w:spacing w:line="240" w:lineRule="auto"/>
        <w:jc w:val="right"/>
        <w:rPr>
          <w:rFonts w:ascii="GHEA Grapalat" w:hAnsi="GHEA Grapalat" w:cs="Arial"/>
          <w:b/>
          <w:lang w:val="hy-AM"/>
        </w:rPr>
      </w:pPr>
      <w:r>
        <w:rPr>
          <w:rFonts w:ascii="GHEA Grapalat" w:hAnsi="GHEA Grapalat" w:cs="Arial"/>
          <w:b/>
          <w:lang w:val="hy-AM"/>
        </w:rPr>
        <w:t>գնանշման հարցման</w:t>
      </w:r>
      <w:r w:rsidRPr="00AD3BB8">
        <w:rPr>
          <w:rFonts w:ascii="GHEA Grapalat" w:hAnsi="GHEA Grapalat" w:cs="Arial"/>
          <w:b/>
          <w:lang w:val="hy-AM"/>
        </w:rPr>
        <w:t xml:space="preserve"> </w:t>
      </w:r>
      <w:r w:rsidRPr="00AD3BB8">
        <w:rPr>
          <w:rFonts w:ascii="GHEA Grapalat" w:hAnsi="GHEA Grapalat" w:cs="Sylfaen"/>
          <w:b/>
          <w:lang w:val="hy-AM"/>
        </w:rPr>
        <w:t>հրավերի</w:t>
      </w:r>
    </w:p>
    <w:p w14:paraId="270F77E8" w14:textId="77777777" w:rsidR="0063179A" w:rsidRPr="00AD3BB8" w:rsidRDefault="0063179A" w:rsidP="0063179A">
      <w:pPr>
        <w:ind w:left="-66"/>
        <w:jc w:val="center"/>
        <w:rPr>
          <w:rFonts w:ascii="GHEA Grapalat" w:hAnsi="GHEA Grapalat"/>
          <w:b/>
          <w:lang w:val="hy-AM"/>
        </w:rPr>
      </w:pPr>
    </w:p>
    <w:p w14:paraId="1777CE42" w14:textId="77777777" w:rsidR="0063179A" w:rsidRPr="00AD3BB8" w:rsidRDefault="0063179A" w:rsidP="0063179A">
      <w:pPr>
        <w:pStyle w:val="Heading3"/>
        <w:spacing w:line="240" w:lineRule="auto"/>
        <w:ind w:firstLine="567"/>
        <w:jc w:val="left"/>
        <w:rPr>
          <w:rFonts w:ascii="GHEA Grapalat" w:hAnsi="GHEA Grapalat"/>
          <w:b/>
          <w:i w:val="0"/>
          <w:lang w:val="hy-AM"/>
        </w:rPr>
      </w:pPr>
    </w:p>
    <w:p w14:paraId="6A307EAF" w14:textId="77777777" w:rsidR="0063179A" w:rsidRPr="00AD3BB8" w:rsidRDefault="0063179A" w:rsidP="0063179A">
      <w:pPr>
        <w:pStyle w:val="Heading3"/>
        <w:spacing w:line="240" w:lineRule="auto"/>
        <w:ind w:firstLine="567"/>
        <w:rPr>
          <w:rFonts w:ascii="GHEA Grapalat" w:hAnsi="GHEA Grapalat"/>
          <w:b/>
          <w:i w:val="0"/>
          <w:lang w:val="hy-AM"/>
        </w:rPr>
      </w:pPr>
      <w:r w:rsidRPr="00AD3BB8">
        <w:rPr>
          <w:rFonts w:ascii="GHEA Grapalat" w:hAnsi="GHEA Grapalat"/>
          <w:b/>
          <w:i w:val="0"/>
          <w:lang w:val="hy-AM"/>
        </w:rPr>
        <w:t>ՀԱՎԱՍՏՈՒՄ</w:t>
      </w:r>
    </w:p>
    <w:p w14:paraId="6178EF11" w14:textId="77777777" w:rsidR="0063179A" w:rsidRPr="00AD3BB8" w:rsidRDefault="0063179A" w:rsidP="0063179A">
      <w:pPr>
        <w:pStyle w:val="Heading3"/>
        <w:spacing w:line="240" w:lineRule="auto"/>
        <w:ind w:firstLine="567"/>
        <w:rPr>
          <w:rFonts w:ascii="GHEA Grapalat" w:hAnsi="GHEA Grapalat"/>
          <w:b/>
          <w:i w:val="0"/>
          <w:lang w:val="hy-AM"/>
        </w:rPr>
      </w:pPr>
      <w:r w:rsidRPr="00AD3BB8">
        <w:rPr>
          <w:rFonts w:ascii="GHEA Grapalat" w:hAnsi="GHEA Grapalat" w:cs="Sylfaen"/>
          <w:b/>
          <w:i w:val="0"/>
          <w:szCs w:val="24"/>
          <w:lang w:val="hy-AM"/>
        </w:rPr>
        <w:t>հրավերով սահմանված տեխնիկական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բնութագրերին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երաշխիքային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սպասարկման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պայմաններին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համապատասխանող</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նյութերի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կամ</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ու</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սարքավորումների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տեղադրման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պարտավորության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մասին</w:t>
      </w:r>
    </w:p>
    <w:p w14:paraId="777843CD" w14:textId="77777777" w:rsidR="0063179A" w:rsidRPr="00AD3BB8" w:rsidRDefault="0063179A" w:rsidP="0063179A">
      <w:pPr>
        <w:ind w:firstLine="567"/>
        <w:jc w:val="both"/>
        <w:rPr>
          <w:rFonts w:ascii="GHEA Grapalat" w:hAnsi="GHEA Grapalat" w:cs="Arial"/>
          <w:sz w:val="20"/>
          <w:szCs w:val="20"/>
          <w:u w:val="single"/>
          <w:lang w:val="es-ES"/>
        </w:rPr>
      </w:pPr>
    </w:p>
    <w:p w14:paraId="5BCE0D80" w14:textId="77777777" w:rsidR="0063179A" w:rsidRPr="00AD3BB8" w:rsidRDefault="0063179A" w:rsidP="0063179A">
      <w:pPr>
        <w:ind w:firstLine="567"/>
        <w:jc w:val="both"/>
        <w:rPr>
          <w:rFonts w:ascii="GHEA Grapalat" w:hAnsi="GHEA Grapalat" w:cs="Arial"/>
          <w:sz w:val="20"/>
          <w:szCs w:val="20"/>
          <w:u w:val="single"/>
          <w:lang w:val="es-ES"/>
        </w:rPr>
      </w:pPr>
    </w:p>
    <w:p w14:paraId="0AE8D56C" w14:textId="7A6B7DF7" w:rsidR="0063179A" w:rsidRPr="00B2142E" w:rsidRDefault="0063179A" w:rsidP="0063179A">
      <w:pPr>
        <w:ind w:firstLine="567"/>
        <w:jc w:val="both"/>
        <w:rPr>
          <w:rFonts w:ascii="GHEA Grapalat" w:hAnsi="GHEA Grapalat" w:cs="Sylfaen"/>
          <w:sz w:val="20"/>
          <w:szCs w:val="20"/>
          <w:lang w:val="es-ES"/>
        </w:rPr>
      </w:pPr>
      <w:r w:rsidRPr="00AD3BB8">
        <w:rPr>
          <w:rFonts w:ascii="GHEA Grapalat" w:hAnsi="GHEA Grapalat"/>
          <w:sz w:val="22"/>
          <w:szCs w:val="22"/>
          <w:u w:val="single"/>
          <w:lang w:val="es-ES"/>
        </w:rPr>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r>
      <w:r w:rsidRPr="00AD3BB8">
        <w:rPr>
          <w:rFonts w:ascii="GHEA Grapalat" w:hAnsi="GHEA Grapalat"/>
          <w:lang w:val="es-ES"/>
        </w:rPr>
        <w:t>-</w:t>
      </w:r>
      <w:r w:rsidRPr="00AD3BB8">
        <w:rPr>
          <w:rFonts w:ascii="GHEA Grapalat" w:hAnsi="GHEA Grapalat" w:cs="Sylfaen"/>
          <w:sz w:val="20"/>
          <w:szCs w:val="20"/>
          <w:lang w:val="es-ES"/>
        </w:rPr>
        <w:t>ն</w:t>
      </w:r>
      <w:r w:rsidRPr="00AD3BB8">
        <w:rPr>
          <w:rFonts w:ascii="GHEA Grapalat" w:hAnsi="GHEA Grapalat" w:cs="Arial"/>
          <w:sz w:val="20"/>
          <w:szCs w:val="20"/>
          <w:lang w:val="es-ES"/>
        </w:rPr>
        <w:t xml:space="preserve"> </w:t>
      </w:r>
      <w:proofErr w:type="spellStart"/>
      <w:r w:rsidRPr="00AD3BB8">
        <w:rPr>
          <w:rFonts w:ascii="GHEA Grapalat" w:hAnsi="GHEA Grapalat" w:cs="Sylfaen"/>
          <w:sz w:val="20"/>
          <w:szCs w:val="20"/>
          <w:lang w:val="es-ES"/>
        </w:rPr>
        <w:t>հավաստում</w:t>
      </w:r>
      <w:proofErr w:type="spellEnd"/>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է</w:t>
      </w:r>
      <w:r w:rsidRPr="00AD3BB8">
        <w:rPr>
          <w:rFonts w:ascii="GHEA Grapalat" w:hAnsi="GHEA Grapalat" w:cs="Arial"/>
          <w:sz w:val="20"/>
          <w:szCs w:val="20"/>
          <w:lang w:val="es-ES"/>
        </w:rPr>
        <w:t xml:space="preserve">, </w:t>
      </w:r>
      <w:proofErr w:type="spellStart"/>
      <w:r w:rsidRPr="00AD3BB8">
        <w:rPr>
          <w:rFonts w:ascii="GHEA Grapalat" w:hAnsi="GHEA Grapalat" w:cs="Sylfaen"/>
          <w:sz w:val="20"/>
          <w:szCs w:val="20"/>
          <w:lang w:val="es-ES"/>
        </w:rPr>
        <w:t>որ</w:t>
      </w:r>
      <w:proofErr w:type="spellEnd"/>
      <w:r w:rsidRPr="00AD3BB8">
        <w:rPr>
          <w:rFonts w:ascii="GHEA Grapalat" w:hAnsi="GHEA Grapalat" w:cs="Sylfaen"/>
          <w:sz w:val="20"/>
          <w:szCs w:val="20"/>
          <w:lang w:val="hy-AM"/>
        </w:rPr>
        <w:t xml:space="preserve"> </w:t>
      </w:r>
      <w:r w:rsidRPr="00B2142E">
        <w:rPr>
          <w:rFonts w:ascii="GHEA Grapalat" w:hAnsi="GHEA Grapalat" w:cs="Sylfaen"/>
          <w:sz w:val="20"/>
          <w:szCs w:val="20"/>
          <w:lang w:val="es-ES"/>
        </w:rPr>
        <w:t>«ԵՔ-ԳՀԱՇՁԲ-</w:t>
      </w:r>
      <w:r w:rsidR="009F6B69">
        <w:rPr>
          <w:rFonts w:ascii="GHEA Grapalat" w:hAnsi="GHEA Grapalat" w:cs="Sylfaen"/>
          <w:sz w:val="20"/>
          <w:szCs w:val="20"/>
          <w:lang w:val="es-ES"/>
        </w:rPr>
        <w:t>25/160</w:t>
      </w:r>
      <w:r w:rsidRPr="00B2142E">
        <w:rPr>
          <w:rFonts w:ascii="GHEA Grapalat" w:hAnsi="GHEA Grapalat" w:cs="Sylfaen"/>
          <w:sz w:val="20"/>
          <w:szCs w:val="20"/>
          <w:lang w:val="es-ES"/>
        </w:rPr>
        <w:t>»</w:t>
      </w:r>
      <w:r w:rsidRPr="00D57D97">
        <w:rPr>
          <w:rFonts w:cs="Sylfaen"/>
          <w:lang w:val="es-ES"/>
        </w:rPr>
        <w:t>*</w:t>
      </w:r>
      <w:r w:rsidRPr="00B2142E">
        <w:rPr>
          <w:rFonts w:ascii="GHEA Grapalat" w:hAnsi="GHEA Grapalat" w:cs="Sylfaen"/>
          <w:sz w:val="20"/>
          <w:szCs w:val="20"/>
          <w:lang w:val="es-ES"/>
        </w:rPr>
        <w:t xml:space="preserve"> </w:t>
      </w:r>
    </w:p>
    <w:p w14:paraId="2150559F" w14:textId="77777777" w:rsidR="0063179A" w:rsidRPr="00AD3BB8" w:rsidRDefault="0063179A" w:rsidP="0063179A">
      <w:pPr>
        <w:jc w:val="both"/>
        <w:rPr>
          <w:rFonts w:ascii="GHEA Grapalat" w:hAnsi="GHEA Grapalat" w:cs="Arial"/>
          <w:sz w:val="20"/>
          <w:szCs w:val="20"/>
          <w:u w:val="single"/>
          <w:lang w:val="es-ES"/>
        </w:rPr>
      </w:pPr>
      <w:r w:rsidRPr="00AD3BB8">
        <w:rPr>
          <w:rFonts w:ascii="GHEA Grapalat" w:hAnsi="GHEA Grapalat"/>
          <w:sz w:val="20"/>
          <w:vertAlign w:val="superscript"/>
          <w:lang w:val="es-ES"/>
        </w:rPr>
        <w:t xml:space="preserve">                                                    </w:t>
      </w:r>
      <w:r w:rsidRPr="00AD3BB8">
        <w:rPr>
          <w:rFonts w:ascii="GHEA Grapalat" w:hAnsi="GHEA Grapalat"/>
          <w:sz w:val="20"/>
          <w:vertAlign w:val="superscript"/>
        </w:rPr>
        <w:t>մ</w:t>
      </w:r>
      <w:r w:rsidRPr="00AD3BB8">
        <w:rPr>
          <w:rFonts w:ascii="GHEA Grapalat" w:hAnsi="GHEA Grapalat"/>
          <w:sz w:val="20"/>
          <w:vertAlign w:val="superscript"/>
          <w:lang w:val="hy-AM"/>
        </w:rPr>
        <w:t>ասնակցի անվանումը</w:t>
      </w:r>
    </w:p>
    <w:p w14:paraId="21F16FE2" w14:textId="77777777" w:rsidR="0063179A" w:rsidRPr="00DD1884" w:rsidRDefault="0063179A" w:rsidP="0063179A">
      <w:pPr>
        <w:jc w:val="both"/>
        <w:rPr>
          <w:lang w:val="es-ES"/>
        </w:rPr>
      </w:pPr>
      <w:proofErr w:type="spellStart"/>
      <w:r w:rsidRPr="00AD3BB8">
        <w:rPr>
          <w:rFonts w:ascii="GHEA Grapalat" w:hAnsi="GHEA Grapalat" w:cs="Arial"/>
          <w:sz w:val="20"/>
          <w:szCs w:val="20"/>
          <w:lang w:val="es-ES"/>
        </w:rPr>
        <w:t>ծածկագրով</w:t>
      </w:r>
      <w:proofErr w:type="spellEnd"/>
      <w:r w:rsidRPr="00AD3BB8">
        <w:rPr>
          <w:rFonts w:ascii="GHEA Grapalat" w:hAnsi="GHEA Grapalat" w:cs="Arial"/>
          <w:sz w:val="20"/>
          <w:szCs w:val="20"/>
          <w:lang w:val="es-ES"/>
        </w:rPr>
        <w:t xml:space="preserve"> </w:t>
      </w:r>
      <w:proofErr w:type="spellStart"/>
      <w:r w:rsidRPr="00AD3BB8">
        <w:rPr>
          <w:rFonts w:ascii="GHEA Grapalat" w:hAnsi="GHEA Grapalat" w:cs="Arial"/>
          <w:sz w:val="20"/>
          <w:szCs w:val="20"/>
          <w:lang w:val="es-ES"/>
        </w:rPr>
        <w:t>բաց</w:t>
      </w:r>
      <w:proofErr w:type="spellEnd"/>
      <w:r w:rsidRPr="00AD3BB8">
        <w:rPr>
          <w:rFonts w:ascii="GHEA Grapalat" w:hAnsi="GHEA Grapalat" w:cs="Arial"/>
          <w:sz w:val="20"/>
          <w:szCs w:val="20"/>
          <w:lang w:val="es-ES"/>
        </w:rPr>
        <w:t xml:space="preserve"> </w:t>
      </w:r>
      <w:proofErr w:type="spellStart"/>
      <w:r w:rsidRPr="00AD3BB8">
        <w:rPr>
          <w:rFonts w:ascii="GHEA Grapalat" w:hAnsi="GHEA Grapalat" w:cs="Arial"/>
          <w:sz w:val="20"/>
          <w:szCs w:val="20"/>
          <w:lang w:val="es-ES"/>
        </w:rPr>
        <w:t>մրցույթի</w:t>
      </w:r>
      <w:proofErr w:type="spellEnd"/>
      <w:r w:rsidRPr="00AD3BB8">
        <w:rPr>
          <w:rFonts w:ascii="GHEA Grapalat" w:hAnsi="GHEA Grapalat" w:cs="Arial"/>
          <w:sz w:val="20"/>
          <w:szCs w:val="20"/>
          <w:lang w:val="es-ES"/>
        </w:rPr>
        <w:t xml:space="preserve"> </w:t>
      </w:r>
      <w:r w:rsidRPr="00AD3BB8">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օգտագործել</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AD3BB8">
        <w:rPr>
          <w:rFonts w:ascii="GHEA Grapalat" w:hAnsi="GHEA Grapalat" w:cs="Arial"/>
          <w:sz w:val="20"/>
          <w:szCs w:val="20"/>
          <w:lang w:val="es-ES"/>
        </w:rPr>
        <w:t>(</w:t>
      </w:r>
      <w:r w:rsidRPr="00AD3BB8">
        <w:rPr>
          <w:rFonts w:ascii="GHEA Grapalat" w:hAnsi="GHEA Grapalat" w:cs="Arial"/>
          <w:sz w:val="20"/>
          <w:szCs w:val="20"/>
          <w:lang w:val="hy-AM"/>
        </w:rPr>
        <w:t>կամ</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սարքեր ու սարքավորումներ՝ մինչև տեղադրումը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օգտագործումը</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w:t>
      </w:r>
      <w:r w:rsidRPr="00AD3BB8">
        <w:rPr>
          <w:rFonts w:ascii="GHEA Grapalat" w:hAnsi="GHEA Grapalat" w:cs="Sylfaen"/>
          <w:sz w:val="20"/>
          <w:lang w:val="hy-AM"/>
        </w:rPr>
        <w:t>դրանց</w:t>
      </w:r>
      <w:r w:rsidRPr="00AD3BB8">
        <w:rPr>
          <w:rFonts w:ascii="GHEA Grapalat" w:hAnsi="GHEA Grapalat" w:cs="Sylfaen"/>
          <w:sz w:val="20"/>
          <w:lang w:val="af-ZA"/>
        </w:rPr>
        <w:t xml:space="preserve"> </w:t>
      </w:r>
      <w:r w:rsidRPr="00AD3BB8">
        <w:rPr>
          <w:rFonts w:ascii="GHEA Grapalat" w:hAnsi="GHEA Grapalat" w:cs="Sylfaen"/>
          <w:sz w:val="20"/>
          <w:lang w:val="hy-AM"/>
        </w:rPr>
        <w:t>տեխնիկական</w:t>
      </w:r>
      <w:r w:rsidRPr="00AD3BB8">
        <w:rPr>
          <w:rFonts w:ascii="GHEA Grapalat" w:hAnsi="GHEA Grapalat" w:cs="Sylfaen"/>
          <w:sz w:val="20"/>
          <w:lang w:val="af-ZA"/>
        </w:rPr>
        <w:t xml:space="preserve"> </w:t>
      </w:r>
      <w:r w:rsidRPr="00AD3BB8">
        <w:rPr>
          <w:rFonts w:ascii="GHEA Grapalat" w:hAnsi="GHEA Grapalat" w:cs="Sylfaen"/>
          <w:sz w:val="20"/>
          <w:lang w:val="hy-AM"/>
        </w:rPr>
        <w:t>բնութագրերը</w:t>
      </w:r>
      <w:r w:rsidRPr="00AD3BB8">
        <w:rPr>
          <w:rFonts w:ascii="GHEA Grapalat" w:hAnsi="GHEA Grapalat" w:cs="Sylfaen"/>
          <w:sz w:val="20"/>
          <w:lang w:val="af-ZA"/>
        </w:rPr>
        <w:t xml:space="preserve">, </w:t>
      </w:r>
      <w:r w:rsidRPr="00AD3BB8">
        <w:rPr>
          <w:rFonts w:ascii="GHEA Grapalat" w:hAnsi="GHEA Grapalat" w:cs="Sylfaen"/>
          <w:sz w:val="20"/>
          <w:lang w:val="hy-AM"/>
        </w:rPr>
        <w:t>ապրանքային</w:t>
      </w:r>
      <w:r w:rsidRPr="00AD3BB8">
        <w:rPr>
          <w:rFonts w:ascii="GHEA Grapalat" w:hAnsi="GHEA Grapalat" w:cs="Sylfaen"/>
          <w:sz w:val="20"/>
          <w:lang w:val="af-ZA"/>
        </w:rPr>
        <w:t xml:space="preserve"> </w:t>
      </w:r>
      <w:r w:rsidRPr="00AD3BB8">
        <w:rPr>
          <w:rFonts w:ascii="GHEA Grapalat" w:hAnsi="GHEA Grapalat" w:cs="Sylfaen"/>
          <w:sz w:val="20"/>
          <w:lang w:val="hy-AM"/>
        </w:rPr>
        <w:t>նշանները</w:t>
      </w:r>
      <w:r w:rsidRPr="00AD3BB8">
        <w:rPr>
          <w:rFonts w:ascii="GHEA Grapalat" w:hAnsi="GHEA Grapalat" w:cs="Sylfaen"/>
          <w:sz w:val="20"/>
          <w:lang w:val="af-ZA"/>
        </w:rPr>
        <w:t xml:space="preserve">, </w:t>
      </w:r>
      <w:r w:rsidRPr="00AD3BB8">
        <w:rPr>
          <w:rFonts w:ascii="GHEA Grapalat" w:hAnsi="GHEA Grapalat" w:cs="Sylfaen"/>
          <w:sz w:val="20"/>
          <w:lang w:val="hy-AM"/>
        </w:rPr>
        <w:t>ֆիրմային</w:t>
      </w:r>
      <w:r w:rsidRPr="00AD3BB8">
        <w:rPr>
          <w:rFonts w:ascii="GHEA Grapalat" w:hAnsi="GHEA Grapalat" w:cs="Sylfaen"/>
          <w:sz w:val="20"/>
          <w:lang w:val="af-ZA"/>
        </w:rPr>
        <w:t xml:space="preserve"> </w:t>
      </w:r>
      <w:r w:rsidRPr="00AD3BB8">
        <w:rPr>
          <w:rFonts w:ascii="GHEA Grapalat" w:hAnsi="GHEA Grapalat" w:cs="Sylfaen"/>
          <w:sz w:val="20"/>
          <w:lang w:val="hy-AM"/>
        </w:rPr>
        <w:t>անվանումները</w:t>
      </w:r>
      <w:r w:rsidRPr="00AD3BB8">
        <w:rPr>
          <w:rFonts w:ascii="GHEA Grapalat" w:hAnsi="GHEA Grapalat" w:cs="Sylfaen"/>
          <w:sz w:val="20"/>
          <w:lang w:val="af-ZA"/>
        </w:rPr>
        <w:t xml:space="preserve">, </w:t>
      </w:r>
      <w:r w:rsidRPr="00AD3BB8">
        <w:rPr>
          <w:rFonts w:ascii="GHEA Grapalat" w:hAnsi="GHEA Grapalat" w:cs="Sylfaen"/>
          <w:sz w:val="20"/>
          <w:lang w:val="hy-AM"/>
        </w:rPr>
        <w:t>մակնիշները</w:t>
      </w:r>
      <w:r w:rsidRPr="00AD3BB8">
        <w:rPr>
          <w:rFonts w:ascii="GHEA Grapalat" w:hAnsi="GHEA Grapalat" w:cs="Sylfaen"/>
          <w:sz w:val="20"/>
          <w:lang w:val="af-ZA"/>
        </w:rPr>
        <w:t xml:space="preserve"> </w:t>
      </w:r>
      <w:r w:rsidRPr="00AD3BB8">
        <w:rPr>
          <w:rFonts w:ascii="GHEA Grapalat" w:hAnsi="GHEA Grapalat" w:cs="Sylfaen"/>
          <w:sz w:val="20"/>
          <w:lang w:val="hy-AM"/>
        </w:rPr>
        <w:t>և</w:t>
      </w:r>
      <w:r w:rsidRPr="00AD3BB8">
        <w:rPr>
          <w:rFonts w:ascii="GHEA Grapalat" w:hAnsi="GHEA Grapalat" w:cs="Sylfaen"/>
          <w:sz w:val="20"/>
          <w:lang w:val="af-ZA"/>
        </w:rPr>
        <w:t xml:space="preserve"> </w:t>
      </w:r>
      <w:r w:rsidRPr="00AD3BB8">
        <w:rPr>
          <w:rFonts w:ascii="GHEA Grapalat" w:hAnsi="GHEA Grapalat" w:cs="Sylfaen"/>
          <w:sz w:val="20"/>
          <w:lang w:val="hy-AM"/>
        </w:rPr>
        <w:t>երաշխիքային</w:t>
      </w:r>
      <w:r w:rsidRPr="00AD3BB8">
        <w:rPr>
          <w:rFonts w:ascii="GHEA Grapalat" w:hAnsi="GHEA Grapalat" w:cs="Sylfaen"/>
          <w:sz w:val="20"/>
          <w:lang w:val="af-ZA"/>
        </w:rPr>
        <w:t xml:space="preserve"> </w:t>
      </w:r>
      <w:r w:rsidRPr="00AD3BB8">
        <w:rPr>
          <w:rFonts w:ascii="GHEA Grapalat" w:hAnsi="GHEA Grapalat" w:cs="Sylfaen"/>
          <w:sz w:val="20"/>
          <w:lang w:val="hy-AM"/>
        </w:rPr>
        <w:t>ժամկետները</w:t>
      </w:r>
      <w:r w:rsidRPr="00AD3BB8">
        <w:rPr>
          <w:rFonts w:ascii="GHEA Grapalat" w:hAnsi="GHEA Grapalat" w:cs="Sylfaen"/>
          <w:sz w:val="20"/>
          <w:lang w:val="af-ZA"/>
        </w:rPr>
        <w:t xml:space="preserve"> </w:t>
      </w:r>
      <w:r w:rsidRPr="00AD3BB8">
        <w:rPr>
          <w:rFonts w:ascii="GHEA Grapalat" w:hAnsi="GHEA Grapalat" w:cs="Sylfaen"/>
          <w:sz w:val="20"/>
          <w:lang w:val="hy-AM"/>
        </w:rPr>
        <w:t>նախապես</w:t>
      </w:r>
      <w:r w:rsidRPr="00AD3BB8">
        <w:rPr>
          <w:rFonts w:ascii="GHEA Grapalat" w:hAnsi="GHEA Grapalat" w:cs="Sylfaen"/>
          <w:sz w:val="20"/>
          <w:lang w:val="af-ZA"/>
        </w:rPr>
        <w:t xml:space="preserve"> </w:t>
      </w:r>
      <w:r w:rsidRPr="00AD3BB8">
        <w:rPr>
          <w:rFonts w:ascii="GHEA Grapalat" w:hAnsi="GHEA Grapalat" w:cs="Sylfaen"/>
          <w:sz w:val="20"/>
          <w:lang w:val="hy-AM"/>
        </w:rPr>
        <w:t>գրավոր համաձայնեցնելով</w:t>
      </w:r>
      <w:r w:rsidRPr="00AD3BB8">
        <w:rPr>
          <w:rFonts w:ascii="GHEA Grapalat" w:hAnsi="GHEA Grapalat" w:cs="Sylfaen"/>
          <w:sz w:val="20"/>
          <w:lang w:val="af-ZA"/>
        </w:rPr>
        <w:t xml:space="preserve"> </w:t>
      </w:r>
      <w:r w:rsidRPr="00AD3BB8">
        <w:rPr>
          <w:rFonts w:ascii="GHEA Grapalat" w:hAnsi="GHEA Grapalat" w:cs="Sylfaen"/>
          <w:sz w:val="20"/>
          <w:lang w:val="hy-AM"/>
        </w:rPr>
        <w:t>պատվիրատուի</w:t>
      </w:r>
      <w:r w:rsidRPr="00AD3BB8">
        <w:rPr>
          <w:rFonts w:ascii="GHEA Grapalat" w:hAnsi="GHEA Grapalat" w:cs="Sylfaen"/>
          <w:sz w:val="20"/>
          <w:lang w:val="af-ZA"/>
        </w:rPr>
        <w:t xml:space="preserve"> </w:t>
      </w:r>
      <w:r w:rsidRPr="00AD3BB8">
        <w:rPr>
          <w:rFonts w:ascii="GHEA Grapalat" w:hAnsi="GHEA Grapalat" w:cs="Sylfaen"/>
          <w:sz w:val="20"/>
          <w:lang w:val="hy-AM"/>
        </w:rPr>
        <w:t>հետ</w:t>
      </w:r>
      <w:r w:rsidRPr="00AD3BB8">
        <w:rPr>
          <w:rFonts w:ascii="GHEA Grapalat" w:hAnsi="GHEA Grapalat" w:cs="Sylfaen"/>
          <w:sz w:val="20"/>
          <w:lang w:val="af-ZA"/>
        </w:rPr>
        <w:t>:</w:t>
      </w:r>
      <w:r w:rsidRPr="005C4D07">
        <w:rPr>
          <w:rFonts w:ascii="GHEA Grapalat" w:hAnsi="GHEA Grapalat" w:cs="Sylfaen"/>
          <w:sz w:val="20"/>
          <w:lang w:val="af-ZA"/>
        </w:rPr>
        <w:t xml:space="preserve"> </w:t>
      </w:r>
    </w:p>
    <w:p w14:paraId="465DF0A4" w14:textId="77777777" w:rsidR="0063179A" w:rsidRPr="0093002B" w:rsidRDefault="0063179A" w:rsidP="0063179A">
      <w:pPr>
        <w:rPr>
          <w:lang w:val="es-ES"/>
        </w:rPr>
      </w:pPr>
    </w:p>
    <w:p w14:paraId="1CE59E9E" w14:textId="77777777" w:rsidR="0063179A" w:rsidRPr="00AD3BB8" w:rsidRDefault="0063179A" w:rsidP="0063179A">
      <w:pPr>
        <w:pStyle w:val="Heading3"/>
        <w:spacing w:line="240" w:lineRule="auto"/>
        <w:ind w:firstLine="567"/>
        <w:jc w:val="left"/>
        <w:rPr>
          <w:rFonts w:ascii="GHEA Grapalat" w:hAnsi="GHEA Grapalat"/>
          <w:b/>
          <w:lang w:val="es-ES"/>
        </w:rPr>
      </w:pPr>
    </w:p>
    <w:p w14:paraId="3002E17A" w14:textId="77777777" w:rsidR="0063179A" w:rsidRPr="00AD3BB8" w:rsidRDefault="0063179A" w:rsidP="0063179A">
      <w:pPr>
        <w:pStyle w:val="Heading3"/>
        <w:spacing w:line="240" w:lineRule="auto"/>
        <w:ind w:firstLine="567"/>
        <w:jc w:val="left"/>
        <w:rPr>
          <w:rFonts w:ascii="GHEA Grapalat" w:hAnsi="GHEA Grapalat"/>
          <w:b/>
          <w:lang w:val="es-ES"/>
        </w:rPr>
      </w:pPr>
    </w:p>
    <w:p w14:paraId="7990C322" w14:textId="77777777" w:rsidR="0063179A" w:rsidRPr="00AD3BB8" w:rsidRDefault="0063179A" w:rsidP="0063179A">
      <w:pPr>
        <w:pStyle w:val="Heading3"/>
        <w:spacing w:line="240" w:lineRule="auto"/>
        <w:ind w:firstLine="567"/>
        <w:jc w:val="left"/>
        <w:rPr>
          <w:rFonts w:ascii="GHEA Grapalat" w:hAnsi="GHEA Grapalat"/>
          <w:b/>
          <w:lang w:val="es-ES"/>
        </w:rPr>
      </w:pPr>
    </w:p>
    <w:p w14:paraId="419AE9EF" w14:textId="77777777" w:rsidR="0063179A" w:rsidRPr="00AD3BB8" w:rsidRDefault="0063179A" w:rsidP="0063179A">
      <w:pPr>
        <w:pStyle w:val="Heading3"/>
        <w:spacing w:line="240" w:lineRule="auto"/>
        <w:ind w:firstLine="567"/>
        <w:jc w:val="left"/>
        <w:rPr>
          <w:rFonts w:ascii="GHEA Grapalat" w:hAnsi="GHEA Grapalat"/>
          <w:b/>
          <w:lang w:val="es-ES"/>
        </w:rPr>
      </w:pPr>
    </w:p>
    <w:p w14:paraId="6F0D55F4" w14:textId="77777777" w:rsidR="0063179A" w:rsidRPr="0093002B" w:rsidRDefault="0063179A" w:rsidP="0063179A">
      <w:pPr>
        <w:rPr>
          <w:rFonts w:ascii="GHEA Grapalat" w:hAnsi="GHEA Grapalat"/>
          <w:sz w:val="20"/>
          <w:lang w:val="es-ES"/>
        </w:rPr>
      </w:pPr>
    </w:p>
    <w:p w14:paraId="6DA77390" w14:textId="77777777" w:rsidR="0063179A" w:rsidRPr="00AD3BB8" w:rsidRDefault="0063179A" w:rsidP="0063179A">
      <w:pPr>
        <w:jc w:val="both"/>
        <w:rPr>
          <w:rFonts w:ascii="GHEA Grapalat" w:hAnsi="GHEA Grapalat"/>
          <w:sz w:val="20"/>
          <w:u w:val="single"/>
          <w:lang w:val="es-ES"/>
        </w:rPr>
      </w:pP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t xml:space="preserve">    </w:t>
      </w:r>
    </w:p>
    <w:p w14:paraId="4C095A51" w14:textId="77777777" w:rsidR="0063179A" w:rsidRPr="00AD3BB8" w:rsidRDefault="0063179A" w:rsidP="0063179A">
      <w:pPr>
        <w:jc w:val="both"/>
        <w:rPr>
          <w:rFonts w:ascii="GHEA Grapalat" w:hAnsi="GHEA Grapalat"/>
          <w:sz w:val="20"/>
          <w:u w:val="single"/>
          <w:lang w:val="hy-AM"/>
        </w:rPr>
      </w:pPr>
      <w:r w:rsidRPr="0093002B">
        <w:rPr>
          <w:rFonts w:ascii="GHEA Grapalat" w:hAnsi="GHEA Grapalat" w:cs="Sylfaen"/>
          <w:sz w:val="20"/>
          <w:vertAlign w:val="superscript"/>
          <w:lang w:val="hy-AM"/>
        </w:rPr>
        <w:t xml:space="preserve">                          մասնակցի անվանումը (ղեկավարի պաշտոնը, անուն ազգանունը)</w:t>
      </w:r>
      <w:r w:rsidRPr="00F32937">
        <w:rPr>
          <w:rFonts w:ascii="GHEA Grapalat" w:hAnsi="GHEA Grapalat" w:cs="Sylfaen"/>
          <w:sz w:val="20"/>
          <w:vertAlign w:val="superscript"/>
          <w:lang w:val="hy-AM"/>
        </w:rPr>
        <w:t xml:space="preserve">  </w:t>
      </w:r>
      <w:r w:rsidRPr="00F32937">
        <w:rPr>
          <w:rFonts w:ascii="GHEA Grapalat" w:hAnsi="GHEA Grapalat" w:cs="Sylfaen"/>
          <w:sz w:val="20"/>
          <w:vertAlign w:val="superscript"/>
          <w:lang w:val="hy-AM"/>
        </w:rPr>
        <w:tab/>
      </w:r>
      <w:r w:rsidRPr="00F32937">
        <w:rPr>
          <w:rFonts w:ascii="GHEA Grapalat" w:hAnsi="GHEA Grapalat" w:cs="Sylfaen"/>
          <w:sz w:val="20"/>
          <w:vertAlign w:val="superscript"/>
          <w:lang w:val="hy-AM"/>
        </w:rPr>
        <w:tab/>
      </w:r>
      <w:r w:rsidRPr="00F32937">
        <w:rPr>
          <w:rFonts w:ascii="GHEA Grapalat" w:hAnsi="GHEA Grapalat" w:cs="Sylfaen"/>
          <w:vertAlign w:val="superscript"/>
          <w:lang w:val="hy-AM"/>
        </w:rPr>
        <w:t xml:space="preserve">                           </w:t>
      </w:r>
      <w:r w:rsidRPr="0093002B">
        <w:rPr>
          <w:rFonts w:ascii="GHEA Grapalat" w:hAnsi="GHEA Grapalat" w:cs="Sylfaen"/>
          <w:sz w:val="20"/>
          <w:vertAlign w:val="superscript"/>
          <w:lang w:val="hy-AM"/>
        </w:rPr>
        <w:t>ստորագրությո</w:t>
      </w:r>
      <w:r w:rsidRPr="00AD3BB8">
        <w:rPr>
          <w:rFonts w:ascii="GHEA Grapalat" w:hAnsi="GHEA Grapalat" w:cs="Sylfaen"/>
          <w:sz w:val="20"/>
          <w:vertAlign w:val="superscript"/>
          <w:lang w:val="hy-AM"/>
        </w:rPr>
        <w:t>ւն</w:t>
      </w:r>
      <w:r w:rsidRPr="0093002B">
        <w:rPr>
          <w:rFonts w:ascii="GHEA Grapalat" w:hAnsi="GHEA Grapalat" w:cs="Sylfaen"/>
          <w:sz w:val="20"/>
          <w:lang w:val="hy-AM"/>
        </w:rPr>
        <w:t xml:space="preserve"> </w:t>
      </w:r>
    </w:p>
    <w:p w14:paraId="1DDAAAC6" w14:textId="77777777" w:rsidR="0063179A" w:rsidRPr="00EF461E" w:rsidRDefault="0063179A" w:rsidP="0063179A">
      <w:pPr>
        <w:jc w:val="right"/>
        <w:rPr>
          <w:rFonts w:ascii="GHEA Grapalat" w:hAnsi="GHEA Grapalat" w:cs="Sylfaen"/>
          <w:sz w:val="20"/>
          <w:lang w:val="hy-AM"/>
        </w:rPr>
      </w:pPr>
    </w:p>
    <w:p w14:paraId="68D61D22" w14:textId="77777777" w:rsidR="0063179A" w:rsidRPr="00EF461E" w:rsidRDefault="0063179A" w:rsidP="0063179A">
      <w:pPr>
        <w:jc w:val="right"/>
        <w:rPr>
          <w:rFonts w:ascii="GHEA Grapalat" w:hAnsi="GHEA Grapalat" w:cs="Sylfaen"/>
          <w:sz w:val="20"/>
          <w:lang w:val="hy-AM"/>
        </w:rPr>
      </w:pPr>
    </w:p>
    <w:p w14:paraId="79288BD2" w14:textId="77777777" w:rsidR="0063179A" w:rsidRPr="0093002B" w:rsidRDefault="0063179A" w:rsidP="0063179A">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2388FBC4" w14:textId="77777777" w:rsidR="0063179A" w:rsidRPr="0093002B" w:rsidRDefault="0063179A" w:rsidP="0063179A">
      <w:pPr>
        <w:jc w:val="right"/>
        <w:rPr>
          <w:rFonts w:ascii="GHEA Grapalat" w:hAnsi="GHEA Grapalat"/>
          <w:sz w:val="20"/>
          <w:lang w:val="hy-AM"/>
        </w:rPr>
      </w:pPr>
    </w:p>
    <w:p w14:paraId="592F4713" w14:textId="77777777" w:rsidR="0063179A" w:rsidRPr="0093002B" w:rsidRDefault="0063179A" w:rsidP="0063179A">
      <w:pPr>
        <w:jc w:val="right"/>
        <w:rPr>
          <w:rFonts w:ascii="GHEA Grapalat" w:hAnsi="GHEA Grapalat"/>
          <w:sz w:val="20"/>
          <w:lang w:val="hy-AM"/>
        </w:rPr>
      </w:pPr>
    </w:p>
    <w:p w14:paraId="05C67893" w14:textId="77777777" w:rsidR="0063179A" w:rsidRPr="0093002B" w:rsidRDefault="0063179A" w:rsidP="0063179A">
      <w:pPr>
        <w:pStyle w:val="FootnoteText"/>
        <w:rPr>
          <w:rFonts w:ascii="GHEA Grapalat" w:hAnsi="GHEA Grapalat"/>
          <w:i/>
          <w:sz w:val="16"/>
          <w:szCs w:val="16"/>
          <w:lang w:val="af-ZA"/>
        </w:rPr>
      </w:pP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127BAD28" w14:textId="77777777" w:rsidR="00B2142E" w:rsidRDefault="00B2142E">
      <w:pPr>
        <w:pStyle w:val="Heading3"/>
        <w:spacing w:line="240" w:lineRule="auto"/>
        <w:ind w:firstLine="567"/>
        <w:jc w:val="right"/>
        <w:rPr>
          <w:rFonts w:ascii="GHEA Grapalat" w:hAnsi="GHEA Grapalat" w:cs="Sylfaen"/>
          <w:b/>
          <w:i w:val="0"/>
          <w:lang w:val="hy-AM"/>
        </w:rPr>
      </w:pPr>
    </w:p>
    <w:p w14:paraId="1B6E1088" w14:textId="77777777" w:rsidR="00B2142E" w:rsidRDefault="00B2142E">
      <w:pPr>
        <w:pStyle w:val="Heading3"/>
        <w:spacing w:line="240" w:lineRule="auto"/>
        <w:ind w:firstLine="567"/>
        <w:jc w:val="right"/>
        <w:rPr>
          <w:rFonts w:ascii="GHEA Grapalat" w:hAnsi="GHEA Grapalat" w:cs="Sylfaen"/>
          <w:b/>
          <w:i w:val="0"/>
          <w:lang w:val="hy-AM"/>
        </w:rPr>
      </w:pPr>
    </w:p>
    <w:p w14:paraId="1E7784E5" w14:textId="77777777" w:rsidR="00B2142E" w:rsidRDefault="00B2142E">
      <w:pPr>
        <w:pStyle w:val="Heading3"/>
        <w:spacing w:line="240" w:lineRule="auto"/>
        <w:ind w:firstLine="567"/>
        <w:jc w:val="right"/>
        <w:rPr>
          <w:rFonts w:ascii="GHEA Grapalat" w:hAnsi="GHEA Grapalat" w:cs="Sylfaen"/>
          <w:b/>
          <w:i w:val="0"/>
          <w:lang w:val="hy-AM"/>
        </w:rPr>
      </w:pPr>
    </w:p>
    <w:p w14:paraId="1D454574" w14:textId="77777777" w:rsidR="00B2142E" w:rsidRDefault="00B2142E">
      <w:pPr>
        <w:pStyle w:val="Heading3"/>
        <w:spacing w:line="240" w:lineRule="auto"/>
        <w:ind w:firstLine="567"/>
        <w:jc w:val="right"/>
        <w:rPr>
          <w:rFonts w:ascii="GHEA Grapalat" w:hAnsi="GHEA Grapalat" w:cs="Sylfaen"/>
          <w:b/>
          <w:i w:val="0"/>
          <w:lang w:val="hy-AM"/>
        </w:rPr>
      </w:pPr>
    </w:p>
    <w:p w14:paraId="0B21B7EC" w14:textId="77777777" w:rsidR="00B2142E" w:rsidRDefault="00B2142E">
      <w:pPr>
        <w:pStyle w:val="Heading3"/>
        <w:spacing w:line="240" w:lineRule="auto"/>
        <w:ind w:firstLine="567"/>
        <w:jc w:val="right"/>
        <w:rPr>
          <w:rFonts w:ascii="GHEA Grapalat" w:hAnsi="GHEA Grapalat" w:cs="Sylfaen"/>
          <w:b/>
          <w:i w:val="0"/>
          <w:lang w:val="hy-AM"/>
        </w:rPr>
      </w:pPr>
    </w:p>
    <w:p w14:paraId="47B63006" w14:textId="77777777" w:rsidR="00B2142E" w:rsidRDefault="00B2142E">
      <w:pPr>
        <w:pStyle w:val="Heading3"/>
        <w:spacing w:line="240" w:lineRule="auto"/>
        <w:ind w:firstLine="567"/>
        <w:jc w:val="right"/>
        <w:rPr>
          <w:rFonts w:ascii="GHEA Grapalat" w:hAnsi="GHEA Grapalat" w:cs="Sylfaen"/>
          <w:b/>
          <w:i w:val="0"/>
          <w:lang w:val="hy-AM"/>
        </w:rPr>
      </w:pPr>
    </w:p>
    <w:p w14:paraId="187B27D4" w14:textId="77777777" w:rsidR="00B2142E" w:rsidRDefault="00B2142E">
      <w:pPr>
        <w:pStyle w:val="Heading3"/>
        <w:spacing w:line="240" w:lineRule="auto"/>
        <w:ind w:firstLine="567"/>
        <w:jc w:val="right"/>
        <w:rPr>
          <w:rFonts w:ascii="GHEA Grapalat" w:hAnsi="GHEA Grapalat" w:cs="Sylfaen"/>
          <w:b/>
          <w:i w:val="0"/>
          <w:lang w:val="hy-AM"/>
        </w:rPr>
      </w:pPr>
    </w:p>
    <w:p w14:paraId="5306B9C3" w14:textId="77777777" w:rsidR="00B2142E" w:rsidRDefault="00B2142E">
      <w:pPr>
        <w:pStyle w:val="Heading3"/>
        <w:spacing w:line="240" w:lineRule="auto"/>
        <w:ind w:firstLine="567"/>
        <w:jc w:val="right"/>
        <w:rPr>
          <w:rFonts w:ascii="GHEA Grapalat" w:hAnsi="GHEA Grapalat" w:cs="Sylfaen"/>
          <w:b/>
          <w:i w:val="0"/>
          <w:lang w:val="hy-AM"/>
        </w:rPr>
      </w:pPr>
    </w:p>
    <w:p w14:paraId="66B84737" w14:textId="77777777" w:rsidR="00B2142E" w:rsidRDefault="00B2142E">
      <w:pPr>
        <w:pStyle w:val="Heading3"/>
        <w:spacing w:line="240" w:lineRule="auto"/>
        <w:ind w:firstLine="567"/>
        <w:jc w:val="right"/>
        <w:rPr>
          <w:rFonts w:ascii="GHEA Grapalat" w:hAnsi="GHEA Grapalat" w:cs="Sylfaen"/>
          <w:b/>
          <w:i w:val="0"/>
          <w:lang w:val="hy-AM"/>
        </w:rPr>
      </w:pPr>
    </w:p>
    <w:p w14:paraId="43E68F96" w14:textId="77777777" w:rsidR="00B2142E" w:rsidRDefault="00B2142E">
      <w:pPr>
        <w:pStyle w:val="Heading3"/>
        <w:spacing w:line="240" w:lineRule="auto"/>
        <w:ind w:firstLine="567"/>
        <w:jc w:val="right"/>
        <w:rPr>
          <w:rFonts w:ascii="GHEA Grapalat" w:hAnsi="GHEA Grapalat" w:cs="Sylfaen"/>
          <w:b/>
          <w:i w:val="0"/>
          <w:lang w:val="hy-AM"/>
        </w:rPr>
      </w:pPr>
    </w:p>
    <w:p w14:paraId="6B069BD2" w14:textId="77777777" w:rsidR="00B2142E" w:rsidRDefault="00B2142E">
      <w:pPr>
        <w:pStyle w:val="Heading3"/>
        <w:spacing w:line="240" w:lineRule="auto"/>
        <w:ind w:firstLine="567"/>
        <w:jc w:val="right"/>
        <w:rPr>
          <w:rFonts w:ascii="GHEA Grapalat" w:hAnsi="GHEA Grapalat" w:cs="Sylfaen"/>
          <w:b/>
          <w:i w:val="0"/>
          <w:lang w:val="hy-AM"/>
        </w:rPr>
      </w:pPr>
    </w:p>
    <w:p w14:paraId="1E96E27A" w14:textId="77777777" w:rsidR="00B2142E" w:rsidRDefault="00B2142E">
      <w:pPr>
        <w:pStyle w:val="Heading3"/>
        <w:spacing w:line="240" w:lineRule="auto"/>
        <w:ind w:firstLine="567"/>
        <w:jc w:val="right"/>
        <w:rPr>
          <w:rFonts w:ascii="GHEA Grapalat" w:hAnsi="GHEA Grapalat" w:cs="Sylfaen"/>
          <w:b/>
          <w:i w:val="0"/>
          <w:lang w:val="hy-AM"/>
        </w:rPr>
      </w:pPr>
    </w:p>
    <w:p w14:paraId="1633C275" w14:textId="77777777" w:rsidR="00B2142E" w:rsidRDefault="00B2142E">
      <w:pPr>
        <w:pStyle w:val="Heading3"/>
        <w:spacing w:line="240" w:lineRule="auto"/>
        <w:ind w:firstLine="567"/>
        <w:jc w:val="right"/>
        <w:rPr>
          <w:rFonts w:ascii="GHEA Grapalat" w:hAnsi="GHEA Grapalat" w:cs="Sylfaen"/>
          <w:b/>
          <w:i w:val="0"/>
          <w:lang w:val="hy-AM"/>
        </w:rPr>
      </w:pPr>
    </w:p>
    <w:p w14:paraId="551DAC3C" w14:textId="77777777" w:rsidR="00B2142E" w:rsidRDefault="00B2142E">
      <w:pPr>
        <w:pStyle w:val="Heading3"/>
        <w:spacing w:line="240" w:lineRule="auto"/>
        <w:ind w:firstLine="567"/>
        <w:jc w:val="right"/>
        <w:rPr>
          <w:rFonts w:ascii="GHEA Grapalat" w:hAnsi="GHEA Grapalat" w:cs="Sylfaen"/>
          <w:b/>
          <w:i w:val="0"/>
          <w:lang w:val="hy-AM"/>
        </w:rPr>
      </w:pPr>
    </w:p>
    <w:p w14:paraId="4029A72E" w14:textId="77777777" w:rsidR="00B2142E" w:rsidRDefault="00B2142E">
      <w:pPr>
        <w:pStyle w:val="Heading3"/>
        <w:spacing w:line="240" w:lineRule="auto"/>
        <w:ind w:firstLine="567"/>
        <w:jc w:val="right"/>
        <w:rPr>
          <w:rFonts w:ascii="GHEA Grapalat" w:hAnsi="GHEA Grapalat" w:cs="Sylfaen"/>
          <w:b/>
          <w:i w:val="0"/>
          <w:lang w:val="hy-AM"/>
        </w:rPr>
      </w:pPr>
    </w:p>
    <w:p w14:paraId="19DD13C2" w14:textId="77777777" w:rsidR="00B2142E" w:rsidRDefault="00B2142E">
      <w:pPr>
        <w:pStyle w:val="Heading3"/>
        <w:spacing w:line="240" w:lineRule="auto"/>
        <w:ind w:firstLine="567"/>
        <w:jc w:val="right"/>
        <w:rPr>
          <w:rFonts w:ascii="GHEA Grapalat" w:hAnsi="GHEA Grapalat" w:cs="Sylfaen"/>
          <w:b/>
          <w:i w:val="0"/>
          <w:lang w:val="hy-AM"/>
        </w:rPr>
      </w:pPr>
    </w:p>
    <w:p w14:paraId="626179D7" w14:textId="77777777" w:rsidR="00B2142E" w:rsidRDefault="00B2142E">
      <w:pPr>
        <w:pStyle w:val="Heading3"/>
        <w:spacing w:line="240" w:lineRule="auto"/>
        <w:ind w:firstLine="567"/>
        <w:jc w:val="right"/>
        <w:rPr>
          <w:rFonts w:ascii="GHEA Grapalat" w:hAnsi="GHEA Grapalat" w:cs="Sylfaen"/>
          <w:b/>
          <w:i w:val="0"/>
          <w:lang w:val="hy-AM"/>
        </w:rPr>
      </w:pPr>
    </w:p>
    <w:p w14:paraId="1CC925D0" w14:textId="77777777" w:rsidR="00B2142E" w:rsidRDefault="00B2142E" w:rsidP="00B2142E">
      <w:pPr>
        <w:rPr>
          <w:lang w:val="hy-AM"/>
        </w:rPr>
      </w:pPr>
    </w:p>
    <w:p w14:paraId="36A72FA5" w14:textId="77777777" w:rsidR="00B2142E" w:rsidRDefault="00B2142E" w:rsidP="00B2142E">
      <w:pPr>
        <w:rPr>
          <w:lang w:val="hy-AM"/>
        </w:rPr>
      </w:pPr>
    </w:p>
    <w:p w14:paraId="721EA965" w14:textId="77777777" w:rsidR="00B2142E" w:rsidRPr="00B2142E" w:rsidRDefault="00B2142E" w:rsidP="00B2142E">
      <w:pPr>
        <w:rPr>
          <w:lang w:val="hy-AM"/>
        </w:rPr>
      </w:pPr>
    </w:p>
    <w:p w14:paraId="2AF2958C" w14:textId="77777777" w:rsidR="00B2142E" w:rsidRDefault="00B2142E">
      <w:pPr>
        <w:pStyle w:val="Heading3"/>
        <w:spacing w:line="240" w:lineRule="auto"/>
        <w:ind w:firstLine="567"/>
        <w:jc w:val="right"/>
        <w:rPr>
          <w:rFonts w:ascii="GHEA Grapalat" w:hAnsi="GHEA Grapalat" w:cs="Sylfaen"/>
          <w:b/>
          <w:i w:val="0"/>
          <w:lang w:val="hy-AM"/>
        </w:rPr>
      </w:pPr>
    </w:p>
    <w:p w14:paraId="75EBF682" w14:textId="77777777" w:rsidR="00B2142E" w:rsidRDefault="00B2142E">
      <w:pPr>
        <w:pStyle w:val="Heading3"/>
        <w:spacing w:line="240" w:lineRule="auto"/>
        <w:ind w:firstLine="567"/>
        <w:jc w:val="right"/>
        <w:rPr>
          <w:rFonts w:ascii="GHEA Grapalat" w:hAnsi="GHEA Grapalat" w:cs="Sylfaen"/>
          <w:b/>
          <w:i w:val="0"/>
          <w:lang w:val="hy-AM"/>
        </w:rPr>
      </w:pPr>
    </w:p>
    <w:p w14:paraId="727E766F" w14:textId="375FEBF5"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272DEB1F"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9F6B69">
        <w:rPr>
          <w:rFonts w:ascii="GHEA Grapalat" w:hAnsi="GHEA Grapalat"/>
          <w:b/>
          <w:lang w:val="hy-AM"/>
        </w:rPr>
        <w:t>25/160</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04D7FBAC"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02258D">
        <w:rPr>
          <w:rFonts w:ascii="GHEA Grapalat" w:hAnsi="GHEA Grapalat" w:cs="Sylfaen"/>
          <w:b/>
          <w:lang w:val="hy-AM"/>
        </w:rPr>
        <w:t xml:space="preserve">գնանշման </w:t>
      </w:r>
      <w:r w:rsidR="002C0B47">
        <w:rPr>
          <w:rFonts w:ascii="GHEA Grapalat" w:hAnsi="GHEA Grapalat" w:cs="Sylfaen"/>
          <w:b/>
          <w:lang w:val="hy-AM"/>
        </w:rPr>
        <w:t>հարցման</w:t>
      </w:r>
      <w:r w:rsidRPr="003D1A3B">
        <w:rPr>
          <w:rFonts w:ascii="GHEA Grapalat" w:hAnsi="GHEA Grapalat" w:cs="Arial"/>
          <w:b/>
          <w:lang w:val="hy-AM"/>
        </w:rPr>
        <w:t xml:space="preserve">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06F1CE01" w14:textId="77777777" w:rsidR="000778C8" w:rsidRDefault="000778C8" w:rsidP="000E20A1">
      <w:pPr>
        <w:spacing w:line="360" w:lineRule="auto"/>
        <w:jc w:val="center"/>
        <w:rPr>
          <w:rFonts w:ascii="GHEA Grapalat" w:eastAsia="GHEA Grapalat" w:hAnsi="GHEA Grapalat" w:cs="GHEA Grapalat"/>
          <w:b/>
        </w:rPr>
      </w:pPr>
    </w:p>
    <w:p w14:paraId="13268F35" w14:textId="57237950"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rsidP="000E20A1">
      <w:pPr>
        <w:numPr>
          <w:ilvl w:val="1"/>
          <w:numId w:val="30"/>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rsidP="000E20A1">
      <w:pPr>
        <w:numPr>
          <w:ilvl w:val="1"/>
          <w:numId w:val="30"/>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02D336AC"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9F6B69">
        <w:rPr>
          <w:rFonts w:ascii="GHEA Grapalat" w:hAnsi="GHEA Grapalat"/>
          <w:b/>
          <w:lang w:val="hy-AM"/>
        </w:rPr>
        <w:t>25/160</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03AB020B" w:rsidR="00B2572B" w:rsidRPr="007320DA" w:rsidRDefault="0002258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w:t>
      </w:r>
      <w:r w:rsidR="002D0E39">
        <w:rPr>
          <w:rFonts w:ascii="GHEA Grapalat" w:hAnsi="GHEA Grapalat" w:cs="Sylfaen"/>
          <w:b/>
          <w:lang w:val="hy-AM"/>
        </w:rPr>
        <w:t>ման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1DA177E2"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2258D">
        <w:rPr>
          <w:rFonts w:ascii="GHEA Grapalat" w:hAnsi="GHEA Grapalat" w:cs="Arial"/>
          <w:sz w:val="20"/>
          <w:szCs w:val="20"/>
          <w:lang w:val="es-ES"/>
        </w:rPr>
        <w:t>ԳՀԱՇՁԲ-</w:t>
      </w:r>
      <w:r w:rsidR="009F6B69">
        <w:rPr>
          <w:rFonts w:ascii="GHEA Grapalat" w:hAnsi="GHEA Grapalat" w:cs="Arial"/>
          <w:sz w:val="20"/>
          <w:szCs w:val="20"/>
          <w:lang w:val="es-ES"/>
        </w:rPr>
        <w:t>25/160</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w:t>
      </w:r>
      <w:r w:rsidR="002D0E39">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7" w:name="_Hlk23147299"/>
      <w:r w:rsidRPr="007320DA">
        <w:rPr>
          <w:rFonts w:ascii="GHEA Grapalat" w:hAnsi="GHEA Grapalat" w:cs="Sylfaen"/>
          <w:vertAlign w:val="superscript"/>
          <w:lang w:val="hy-AM"/>
        </w:rPr>
        <w:t xml:space="preserve">                                                                                     մասնակցի անվանումը</w:t>
      </w:r>
    </w:p>
    <w:bookmarkEnd w:id="17"/>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665313"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B14A5">
        <w:trPr>
          <w:trHeight w:val="467"/>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6B3C3D" w:rsidRPr="00665313"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6B3C3D" w:rsidRPr="007320DA" w:rsidRDefault="006B3C3D" w:rsidP="006B3C3D">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77EF2932" w:rsidR="006B3C3D" w:rsidRPr="002B67D0" w:rsidRDefault="002B67D0" w:rsidP="006B3C3D">
            <w:pPr>
              <w:rPr>
                <w:rFonts w:ascii="GHEA Grapalat" w:hAnsi="GHEA Grapalat" w:cs="Arial"/>
                <w:bCs/>
                <w:iCs/>
                <w:sz w:val="20"/>
                <w:szCs w:val="20"/>
                <w:lang w:val="es-ES"/>
              </w:rPr>
            </w:pPr>
            <w:r w:rsidRPr="002B67D0">
              <w:rPr>
                <w:rFonts w:ascii="GHEA Grapalat" w:hAnsi="GHEA Grapalat" w:cs="Sylfaen"/>
                <w:sz w:val="20"/>
                <w:szCs w:val="20"/>
                <w:lang w:val="hy-AM"/>
              </w:rPr>
              <w:t>Երևան քաղաքի Կենտրոն վարչական շրջանի բակերի ընթացիկ վերանորոգման</w:t>
            </w:r>
            <w:r w:rsidRPr="002B67D0">
              <w:rPr>
                <w:rFonts w:ascii="GHEA Grapalat" w:hAnsi="GHEA Grapalat" w:cs="Sylfaen"/>
                <w:sz w:val="20"/>
                <w:szCs w:val="20"/>
                <w:lang w:val="es-ES"/>
              </w:rPr>
              <w:t xml:space="preserve"> </w:t>
            </w:r>
            <w:proofErr w:type="spellStart"/>
            <w:r w:rsidRPr="002B67D0">
              <w:rPr>
                <w:rFonts w:ascii="GHEA Grapalat" w:hAnsi="GHEA Grapalat" w:cs="Sylfaen"/>
                <w:sz w:val="20"/>
                <w:szCs w:val="20"/>
              </w:rPr>
              <w:t>աշխատանքներ</w:t>
            </w:r>
            <w:proofErr w:type="spellEnd"/>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6B3C3D" w:rsidRPr="007320DA" w:rsidRDefault="006B3C3D" w:rsidP="006B3C3D">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6B3C3D" w:rsidRPr="007320DA" w:rsidRDefault="006B3C3D" w:rsidP="006B3C3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6B3C3D" w:rsidRPr="007320DA" w:rsidRDefault="006B3C3D" w:rsidP="006B3C3D">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1"/>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2F3023D5" w14:textId="77777777" w:rsidR="00B2572B" w:rsidRPr="005E1F72" w:rsidRDefault="00B2572B" w:rsidP="00EF3662">
      <w:pPr>
        <w:rPr>
          <w:rFonts w:ascii="GHEA Grapalat" w:hAnsi="GHEA Grapalat" w:cs="Sylfaen"/>
          <w:i/>
          <w:sz w:val="16"/>
          <w:szCs w:val="16"/>
          <w:lang w:val="hy-AM" w:eastAsia="ru-RU"/>
        </w:rPr>
      </w:pPr>
    </w:p>
    <w:p w14:paraId="4A4AE43D" w14:textId="0093A7B8" w:rsidR="000B1088" w:rsidRPr="005E1F72" w:rsidDel="000B1088" w:rsidRDefault="000B1088" w:rsidP="000B1088">
      <w:pPr>
        <w:pStyle w:val="BodyTextIndent3"/>
        <w:spacing w:line="240" w:lineRule="auto"/>
        <w:jc w:val="right"/>
        <w:rPr>
          <w:rFonts w:ascii="GHEA Grapalat" w:hAnsi="GHEA Grapalat"/>
          <w:i/>
          <w:lang w:val="es-ES" w:eastAsia="ru-RU"/>
        </w:rPr>
      </w:pPr>
    </w:p>
    <w:p w14:paraId="3069B91B" w14:textId="63D95F71" w:rsidR="001128DB" w:rsidRDefault="001128DB" w:rsidP="001128DB">
      <w:pPr>
        <w:pStyle w:val="BodyTextIndent3"/>
        <w:spacing w:line="240" w:lineRule="auto"/>
        <w:jc w:val="center"/>
        <w:rPr>
          <w:rFonts w:ascii="GHEA Grapalat" w:hAnsi="GHEA Grapalat" w:cs="Sylfaen"/>
          <w:lang w:val="hy-AM"/>
        </w:rPr>
      </w:pPr>
    </w:p>
    <w:p w14:paraId="2BA90720" w14:textId="4D944CE7" w:rsidR="00B054F4" w:rsidRDefault="00B054F4" w:rsidP="001557AE">
      <w:pPr>
        <w:pStyle w:val="BodyTextIndent3"/>
        <w:spacing w:line="240" w:lineRule="auto"/>
        <w:jc w:val="right"/>
        <w:rPr>
          <w:rFonts w:ascii="GHEA Grapalat" w:hAnsi="GHEA Grapalat" w:cs="Sylfaen"/>
          <w:b/>
          <w:lang w:val="hy-AM"/>
        </w:rPr>
      </w:pPr>
    </w:p>
    <w:p w14:paraId="4D5725E4" w14:textId="23556BDB" w:rsidR="00C05186" w:rsidRDefault="00C05186" w:rsidP="001557AE">
      <w:pPr>
        <w:pStyle w:val="BodyTextIndent3"/>
        <w:spacing w:line="240" w:lineRule="auto"/>
        <w:jc w:val="right"/>
        <w:rPr>
          <w:rFonts w:ascii="GHEA Grapalat" w:hAnsi="GHEA Grapalat" w:cs="Sylfaen"/>
          <w:b/>
          <w:lang w:val="hy-AM"/>
        </w:rPr>
      </w:pPr>
    </w:p>
    <w:p w14:paraId="1F1763BD" w14:textId="5F59FF75" w:rsidR="00C05186" w:rsidRDefault="00C05186" w:rsidP="001557AE">
      <w:pPr>
        <w:pStyle w:val="BodyTextIndent3"/>
        <w:spacing w:line="240" w:lineRule="auto"/>
        <w:jc w:val="right"/>
        <w:rPr>
          <w:rFonts w:ascii="GHEA Grapalat" w:hAnsi="GHEA Grapalat" w:cs="Sylfaen"/>
          <w:b/>
          <w:lang w:val="hy-AM"/>
        </w:rPr>
      </w:pPr>
    </w:p>
    <w:p w14:paraId="1AAA1561" w14:textId="0A02F6F8" w:rsidR="00C05186" w:rsidRDefault="00C05186" w:rsidP="001557AE">
      <w:pPr>
        <w:pStyle w:val="BodyTextIndent3"/>
        <w:spacing w:line="240" w:lineRule="auto"/>
        <w:jc w:val="right"/>
        <w:rPr>
          <w:rFonts w:ascii="GHEA Grapalat" w:hAnsi="GHEA Grapalat" w:cs="Sylfaen"/>
          <w:b/>
          <w:lang w:val="hy-AM"/>
        </w:rPr>
      </w:pPr>
    </w:p>
    <w:p w14:paraId="2EC93B92" w14:textId="78FF21B5" w:rsidR="00C05186" w:rsidRDefault="00C05186" w:rsidP="001557AE">
      <w:pPr>
        <w:pStyle w:val="BodyTextIndent3"/>
        <w:spacing w:line="240" w:lineRule="auto"/>
        <w:jc w:val="right"/>
        <w:rPr>
          <w:rFonts w:ascii="GHEA Grapalat" w:hAnsi="GHEA Grapalat" w:cs="Sylfaen"/>
          <w:b/>
          <w:lang w:val="hy-AM"/>
        </w:rPr>
      </w:pPr>
    </w:p>
    <w:p w14:paraId="6EBD1C81" w14:textId="67FB7586" w:rsidR="00C05186" w:rsidRDefault="00C05186" w:rsidP="001557AE">
      <w:pPr>
        <w:pStyle w:val="BodyTextIndent3"/>
        <w:spacing w:line="240" w:lineRule="auto"/>
        <w:jc w:val="right"/>
        <w:rPr>
          <w:rFonts w:ascii="GHEA Grapalat" w:hAnsi="GHEA Grapalat" w:cs="Sylfaen"/>
          <w:b/>
          <w:lang w:val="hy-AM"/>
        </w:rPr>
      </w:pPr>
    </w:p>
    <w:p w14:paraId="34D88ED7" w14:textId="72EC9CED" w:rsidR="00C05186" w:rsidRDefault="00C05186" w:rsidP="001557AE">
      <w:pPr>
        <w:pStyle w:val="BodyTextIndent3"/>
        <w:spacing w:line="240" w:lineRule="auto"/>
        <w:jc w:val="right"/>
        <w:rPr>
          <w:rFonts w:ascii="GHEA Grapalat" w:hAnsi="GHEA Grapalat" w:cs="Sylfaen"/>
          <w:b/>
          <w:lang w:val="hy-AM"/>
        </w:rPr>
      </w:pPr>
    </w:p>
    <w:p w14:paraId="7A4D3398" w14:textId="7EC14607" w:rsidR="00C05186" w:rsidRDefault="00C05186" w:rsidP="001557AE">
      <w:pPr>
        <w:pStyle w:val="BodyTextIndent3"/>
        <w:spacing w:line="240" w:lineRule="auto"/>
        <w:jc w:val="right"/>
        <w:rPr>
          <w:rFonts w:ascii="GHEA Grapalat" w:hAnsi="GHEA Grapalat" w:cs="Sylfaen"/>
          <w:b/>
          <w:lang w:val="hy-AM"/>
        </w:rPr>
      </w:pPr>
    </w:p>
    <w:p w14:paraId="57A86577" w14:textId="724967DC" w:rsidR="00C05186" w:rsidRDefault="00C05186" w:rsidP="001557AE">
      <w:pPr>
        <w:pStyle w:val="BodyTextIndent3"/>
        <w:spacing w:line="240" w:lineRule="auto"/>
        <w:jc w:val="right"/>
        <w:rPr>
          <w:rFonts w:ascii="GHEA Grapalat" w:hAnsi="GHEA Grapalat" w:cs="Sylfaen"/>
          <w:b/>
          <w:lang w:val="hy-AM"/>
        </w:rPr>
      </w:pPr>
    </w:p>
    <w:p w14:paraId="052256C4" w14:textId="116749CA" w:rsidR="00C05186" w:rsidRDefault="00C05186" w:rsidP="001557AE">
      <w:pPr>
        <w:pStyle w:val="BodyTextIndent3"/>
        <w:spacing w:line="240" w:lineRule="auto"/>
        <w:jc w:val="right"/>
        <w:rPr>
          <w:rFonts w:ascii="GHEA Grapalat" w:hAnsi="GHEA Grapalat" w:cs="Sylfaen"/>
          <w:b/>
          <w:lang w:val="hy-AM"/>
        </w:rPr>
      </w:pPr>
    </w:p>
    <w:p w14:paraId="428680C8" w14:textId="3D074D8D" w:rsidR="00C05186" w:rsidRDefault="00C05186" w:rsidP="001557AE">
      <w:pPr>
        <w:pStyle w:val="BodyTextIndent3"/>
        <w:spacing w:line="240" w:lineRule="auto"/>
        <w:jc w:val="right"/>
        <w:rPr>
          <w:rFonts w:ascii="GHEA Grapalat" w:hAnsi="GHEA Grapalat" w:cs="Sylfaen"/>
          <w:b/>
          <w:lang w:val="hy-AM"/>
        </w:rPr>
      </w:pPr>
    </w:p>
    <w:p w14:paraId="5C36EC58" w14:textId="4215C8CE" w:rsidR="00C05186" w:rsidRDefault="00C05186" w:rsidP="001557AE">
      <w:pPr>
        <w:pStyle w:val="BodyTextIndent3"/>
        <w:spacing w:line="240" w:lineRule="auto"/>
        <w:jc w:val="right"/>
        <w:rPr>
          <w:rFonts w:ascii="GHEA Grapalat" w:hAnsi="GHEA Grapalat" w:cs="Sylfaen"/>
          <w:b/>
          <w:lang w:val="hy-AM"/>
        </w:rPr>
      </w:pPr>
    </w:p>
    <w:p w14:paraId="2F66073D" w14:textId="7305F67F" w:rsidR="007E799F" w:rsidRDefault="007E799F" w:rsidP="001557AE">
      <w:pPr>
        <w:pStyle w:val="BodyTextIndent3"/>
        <w:spacing w:line="240" w:lineRule="auto"/>
        <w:jc w:val="right"/>
        <w:rPr>
          <w:rFonts w:ascii="GHEA Grapalat" w:hAnsi="GHEA Grapalat" w:cs="Sylfaen"/>
          <w:b/>
          <w:lang w:val="hy-AM"/>
        </w:rPr>
      </w:pPr>
    </w:p>
    <w:p w14:paraId="195849EE" w14:textId="77777777" w:rsidR="001325E5" w:rsidRDefault="001325E5" w:rsidP="001557AE">
      <w:pPr>
        <w:pStyle w:val="BodyTextIndent3"/>
        <w:spacing w:line="240" w:lineRule="auto"/>
        <w:jc w:val="right"/>
        <w:rPr>
          <w:rFonts w:ascii="GHEA Grapalat" w:hAnsi="GHEA Grapalat" w:cs="Sylfaen"/>
          <w:b/>
          <w:lang w:val="hy-AM"/>
        </w:rPr>
      </w:pPr>
    </w:p>
    <w:p w14:paraId="38C64BD3" w14:textId="77777777" w:rsidR="001325E5" w:rsidRDefault="001325E5" w:rsidP="001557AE">
      <w:pPr>
        <w:pStyle w:val="BodyTextIndent3"/>
        <w:spacing w:line="240" w:lineRule="auto"/>
        <w:jc w:val="right"/>
        <w:rPr>
          <w:rFonts w:ascii="GHEA Grapalat" w:hAnsi="GHEA Grapalat" w:cs="Sylfaen"/>
          <w:b/>
          <w:lang w:val="hy-AM"/>
        </w:rPr>
      </w:pPr>
    </w:p>
    <w:p w14:paraId="7F588EC6" w14:textId="77777777" w:rsidR="001325E5" w:rsidRDefault="001325E5" w:rsidP="001557AE">
      <w:pPr>
        <w:pStyle w:val="BodyTextIndent3"/>
        <w:spacing w:line="240" w:lineRule="auto"/>
        <w:jc w:val="right"/>
        <w:rPr>
          <w:rFonts w:ascii="GHEA Grapalat" w:hAnsi="GHEA Grapalat" w:cs="Sylfaen"/>
          <w:b/>
          <w:lang w:val="hy-AM"/>
        </w:rPr>
      </w:pPr>
    </w:p>
    <w:p w14:paraId="1D91EE72" w14:textId="77777777" w:rsidR="001325E5" w:rsidRDefault="001325E5" w:rsidP="001557AE">
      <w:pPr>
        <w:pStyle w:val="BodyTextIndent3"/>
        <w:spacing w:line="240" w:lineRule="auto"/>
        <w:jc w:val="right"/>
        <w:rPr>
          <w:rFonts w:ascii="GHEA Grapalat" w:hAnsi="GHEA Grapalat" w:cs="Sylfaen"/>
          <w:b/>
          <w:lang w:val="hy-AM"/>
        </w:rPr>
      </w:pPr>
    </w:p>
    <w:p w14:paraId="055F5558" w14:textId="77777777" w:rsidR="004A5EDC" w:rsidRDefault="004A5EDC" w:rsidP="001557AE">
      <w:pPr>
        <w:pStyle w:val="BodyTextIndent3"/>
        <w:spacing w:line="240" w:lineRule="auto"/>
        <w:jc w:val="right"/>
        <w:rPr>
          <w:rFonts w:ascii="GHEA Grapalat" w:hAnsi="GHEA Grapalat" w:cs="Sylfaen"/>
          <w:b/>
          <w:lang w:val="hy-AM"/>
        </w:rPr>
      </w:pPr>
    </w:p>
    <w:p w14:paraId="51B7E53B" w14:textId="77777777" w:rsidR="004A5EDC" w:rsidRDefault="004A5EDC" w:rsidP="001557AE">
      <w:pPr>
        <w:pStyle w:val="BodyTextIndent3"/>
        <w:spacing w:line="240" w:lineRule="auto"/>
        <w:jc w:val="right"/>
        <w:rPr>
          <w:rFonts w:ascii="GHEA Grapalat" w:hAnsi="GHEA Grapalat" w:cs="Sylfaen"/>
          <w:b/>
          <w:lang w:val="hy-AM"/>
        </w:rPr>
      </w:pPr>
    </w:p>
    <w:p w14:paraId="3622D8E5" w14:textId="3559D11C"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26ADD602"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9F6B69">
        <w:rPr>
          <w:rFonts w:ascii="GHEA Grapalat" w:hAnsi="GHEA Grapalat"/>
          <w:b/>
          <w:lang w:val="hy-AM"/>
        </w:rPr>
        <w:t>25/160</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24FC7273" w:rsidR="00B2572B" w:rsidRDefault="0002258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B2572B" w:rsidRPr="005E1F72">
        <w:rPr>
          <w:rFonts w:ascii="GHEA Grapalat" w:hAnsi="GHEA Grapalat" w:cs="Arial"/>
          <w:b/>
          <w:lang w:val="hy-AM"/>
        </w:rPr>
        <w:t xml:space="preserve">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2D76EF43" w14:textId="77777777" w:rsidR="004948B3" w:rsidRPr="0093002B" w:rsidRDefault="004948B3" w:rsidP="004948B3">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6C5A3EC" w14:textId="77777777" w:rsidR="004948B3" w:rsidRPr="0093002B" w:rsidRDefault="004948B3" w:rsidP="004948B3">
      <w:pPr>
        <w:pStyle w:val="NormalWeb"/>
        <w:shd w:val="clear" w:color="auto" w:fill="FFFFFF"/>
        <w:spacing w:before="0" w:beforeAutospacing="0" w:after="0" w:afterAutospacing="0"/>
        <w:ind w:firstLine="375"/>
        <w:rPr>
          <w:rStyle w:val="Strong"/>
          <w:lang w:val="hy-AM"/>
        </w:rPr>
      </w:pPr>
    </w:p>
    <w:p w14:paraId="272E729F"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Pr>
          <w:rStyle w:val="Strong"/>
          <w:rFonts w:ascii="GHEA Grapalat" w:hAnsi="GHEA Grapalat"/>
          <w:b w:val="0"/>
          <w:bCs w:val="0"/>
          <w:sz w:val="20"/>
          <w:szCs w:val="20"/>
          <w:lang w:val="hy-AM"/>
        </w:rPr>
        <w:t xml:space="preserve">, ինչպես նաև սույն երաշխիքի բնօրինակից արտատպված </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սկանավորված</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 xml:space="preserve"> տարբերակը</w:t>
      </w:r>
      <w:r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BF00817" w14:textId="77777777" w:rsidR="004948B3" w:rsidRPr="0093002B" w:rsidRDefault="004948B3" w:rsidP="004948B3">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2733B64" w14:textId="3F060302" w:rsidR="004948B3" w:rsidRPr="00755612" w:rsidRDefault="004948B3" w:rsidP="004948B3">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9F6B69">
        <w:rPr>
          <w:rFonts w:ascii="GHEA Grapalat" w:hAnsi="GHEA Grapalat" w:cs="Arial"/>
          <w:b/>
          <w:sz w:val="20"/>
          <w:szCs w:val="20"/>
          <w:lang w:val="hy-AM"/>
        </w:rPr>
        <w:t>25/160</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19BA276C" w14:textId="77777777" w:rsidR="004948B3" w:rsidRPr="0093002B" w:rsidRDefault="004948B3" w:rsidP="004948B3">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58727A4"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D087B0B" w14:textId="77777777" w:rsidR="004948B3" w:rsidRPr="0093002B" w:rsidRDefault="004948B3" w:rsidP="004948B3">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965453D"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4D1E12E5"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5C7BDF3" w14:textId="77777777" w:rsidR="004948B3" w:rsidRPr="0093002B" w:rsidRDefault="004948B3" w:rsidP="004948B3">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2ACED631"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BFBD12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66934CE2" w14:textId="77777777" w:rsidR="004948B3" w:rsidRPr="00965EF3"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6B298746" w14:textId="0A3AC3D6" w:rsidR="004948B3" w:rsidRPr="009037A3" w:rsidRDefault="004948B3" w:rsidP="009037A3">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9F6B69">
        <w:rPr>
          <w:rFonts w:ascii="GHEA Grapalat" w:hAnsi="GHEA Grapalat" w:cs="Arial"/>
          <w:b/>
          <w:sz w:val="20"/>
          <w:szCs w:val="20"/>
          <w:lang w:val="hy-AM"/>
        </w:rPr>
        <w:t>25/160</w:t>
      </w:r>
      <w:r w:rsidRPr="00965EF3">
        <w:rPr>
          <w:rFonts w:ascii="GHEA Grapalat" w:hAnsi="GHEA Grapalat"/>
          <w:sz w:val="20"/>
          <w:szCs w:val="20"/>
          <w:lang w:val="hy-AM"/>
        </w:rPr>
        <w:t xml:space="preserve"> ծածկագրով </w:t>
      </w:r>
      <w:r w:rsidRPr="009037A3">
        <w:rPr>
          <w:rFonts w:ascii="GHEA Grapalat" w:hAnsi="GHEA Grapalat"/>
          <w:sz w:val="20"/>
          <w:szCs w:val="2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sidR="008A2C22">
        <w:rPr>
          <w:rFonts w:ascii="GHEA Grapalat" w:hAnsi="GHEA Grapalat" w:cs="Sylfaen"/>
          <w:b/>
          <w:bCs/>
          <w:sz w:val="20"/>
          <w:lang w:val="hy-AM"/>
        </w:rPr>
        <w:t>9</w:t>
      </w:r>
      <w:r w:rsidRPr="009037A3">
        <w:rPr>
          <w:rFonts w:ascii="GHEA Grapalat" w:hAnsi="GHEA Grapalat" w:cs="Sylfaen"/>
          <w:b/>
          <w:bCs/>
          <w:sz w:val="20"/>
          <w:lang w:val="hy-AM"/>
        </w:rPr>
        <w:t>0 (</w:t>
      </w:r>
      <w:r w:rsidR="008A2C22">
        <w:rPr>
          <w:rFonts w:ascii="GHEA Grapalat" w:hAnsi="GHEA Grapalat" w:cs="Sylfaen"/>
          <w:b/>
          <w:bCs/>
          <w:sz w:val="20"/>
          <w:lang w:val="hy-AM"/>
        </w:rPr>
        <w:t>իննսուն</w:t>
      </w:r>
      <w:r w:rsidRPr="009037A3">
        <w:rPr>
          <w:rFonts w:ascii="GHEA Grapalat" w:hAnsi="GHEA Grapalat" w:cs="Sylfaen"/>
          <w:b/>
          <w:bCs/>
          <w:sz w:val="20"/>
          <w:lang w:val="hy-AM"/>
        </w:rPr>
        <w:t xml:space="preserve"> աշխատանքային  օր)</w:t>
      </w:r>
      <w:r w:rsidRPr="009037A3">
        <w:rPr>
          <w:rFonts w:ascii="GHEA Grapalat" w:hAnsi="GHEA Grapalat"/>
          <w:sz w:val="20"/>
          <w:szCs w:val="20"/>
          <w:lang w:val="hy-AM"/>
        </w:rPr>
        <w:t>:</w:t>
      </w:r>
      <w:r w:rsidRPr="009037A3">
        <w:rPr>
          <w:rFonts w:ascii="GHEA Grapalat" w:hAnsi="GHEA Grapalat"/>
          <w:sz w:val="20"/>
          <w:szCs w:val="20"/>
          <w:vertAlign w:val="superscript"/>
          <w:lang w:val="hy-AM"/>
        </w:rPr>
        <w:t>**</w:t>
      </w:r>
      <w:r w:rsidRPr="009037A3">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037A3">
        <w:rPr>
          <w:rFonts w:ascii="GHEA Grapalat" w:eastAsia="Calibri" w:hAnsi="GHEA Grapalat"/>
          <w:sz w:val="20"/>
          <w:szCs w:val="20"/>
          <w:lang w:val="hy-AM"/>
        </w:rPr>
        <w:t xml:space="preserve">գնահատող հանձնաժողովի </w:t>
      </w:r>
      <w:r w:rsidRPr="009037A3">
        <w:rPr>
          <w:rFonts w:ascii="GHEA Grapalat" w:hAnsi="GHEA Grapalat"/>
          <w:sz w:val="20"/>
          <w:szCs w:val="20"/>
          <w:lang w:val="hy-AM"/>
        </w:rPr>
        <w:t xml:space="preserve">քարտուղարի՝ </w:t>
      </w:r>
      <w:hyperlink r:id="rId14" w:history="1">
        <w:r w:rsidR="000848FC">
          <w:rPr>
            <w:rStyle w:val="Hyperlink"/>
            <w:rFonts w:ascii="GHEA Grapalat" w:hAnsi="GHEA Grapalat"/>
            <w:sz w:val="20"/>
            <w:szCs w:val="20"/>
            <w:lang w:val="hy-AM"/>
          </w:rPr>
          <w:t>gor.muradyan@yerevan.am</w:t>
        </w:r>
      </w:hyperlink>
      <w:r w:rsidRPr="009037A3">
        <w:rPr>
          <w:rFonts w:ascii="GHEA Grapalat" w:hAnsi="GHEA Grapalat"/>
          <w:sz w:val="20"/>
          <w:szCs w:val="20"/>
          <w:lang w:val="hy-AM"/>
        </w:rPr>
        <w:t xml:space="preserve">  էլեկտրոնային փոստի հասցեին։     </w:t>
      </w:r>
    </w:p>
    <w:p w14:paraId="33378869"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7478E0E9"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C59306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4A2864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4A074297"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1392760C"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4C760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FBB08AA"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54836CD"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E6B3688"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217D4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72CE09D"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B1ADF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E6CC3A2" w14:textId="77777777" w:rsidR="004948B3" w:rsidRPr="0093002B" w:rsidRDefault="004948B3" w:rsidP="004948B3">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5D9A204D" w14:textId="77777777" w:rsidR="004948B3" w:rsidRDefault="004948B3" w:rsidP="004948B3">
      <w:pPr>
        <w:pStyle w:val="BodyTextIndent3"/>
        <w:spacing w:line="240" w:lineRule="auto"/>
        <w:jc w:val="left"/>
        <w:rPr>
          <w:rFonts w:ascii="GHEA Grapalat" w:hAnsi="GHEA Grapalat" w:cs="Sylfaen"/>
          <w:vertAlign w:val="superscript"/>
          <w:lang w:val="hy-AM"/>
        </w:rPr>
      </w:pPr>
    </w:p>
    <w:p w14:paraId="7CD60CF3" w14:textId="77777777" w:rsidR="004948B3" w:rsidRPr="0093002B" w:rsidRDefault="004948B3" w:rsidP="004948B3">
      <w:pPr>
        <w:pStyle w:val="FootnoteText"/>
        <w:jc w:val="both"/>
        <w:rPr>
          <w:rFonts w:ascii="GHEA Grapalat" w:hAnsi="GHEA Grapalat"/>
          <w:i/>
          <w:sz w:val="18"/>
          <w:szCs w:val="18"/>
          <w:lang w:val="hy-AM"/>
        </w:rPr>
      </w:pPr>
      <w:bookmarkStart w:id="19"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ABBC475" w14:textId="77777777" w:rsidR="004948B3" w:rsidRPr="0093002B" w:rsidRDefault="004948B3" w:rsidP="004948B3">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lastRenderedPageBreak/>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19"/>
    <w:p w14:paraId="3C4C654F" w14:textId="77777777" w:rsidR="004948B3" w:rsidRDefault="004948B3"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37B17233" w14:textId="77777777" w:rsidR="004948B3" w:rsidRDefault="004948B3"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63A91163" w14:textId="77777777" w:rsidR="00B352E7" w:rsidRDefault="00B352E7" w:rsidP="009C370D">
      <w:pPr>
        <w:pStyle w:val="BodyTextIndent3"/>
        <w:spacing w:line="240" w:lineRule="auto"/>
        <w:jc w:val="right"/>
        <w:rPr>
          <w:rFonts w:ascii="GHEA Grapalat" w:hAnsi="GHEA Grapalat" w:cs="Sylfaen"/>
          <w:b/>
          <w:lang w:val="hy-AM"/>
        </w:rPr>
      </w:pPr>
    </w:p>
    <w:p w14:paraId="52992453" w14:textId="77777777" w:rsidR="00B352E7" w:rsidRDefault="00B352E7" w:rsidP="009C370D">
      <w:pPr>
        <w:pStyle w:val="BodyTextIndent3"/>
        <w:spacing w:line="240" w:lineRule="auto"/>
        <w:jc w:val="right"/>
        <w:rPr>
          <w:rFonts w:ascii="GHEA Grapalat" w:hAnsi="GHEA Grapalat" w:cs="Sylfaen"/>
          <w:b/>
          <w:lang w:val="hy-AM"/>
        </w:rPr>
      </w:pPr>
    </w:p>
    <w:p w14:paraId="7977118A" w14:textId="77777777" w:rsidR="00B352E7" w:rsidRDefault="00B352E7" w:rsidP="009C370D">
      <w:pPr>
        <w:pStyle w:val="BodyTextIndent3"/>
        <w:spacing w:line="240" w:lineRule="auto"/>
        <w:jc w:val="right"/>
        <w:rPr>
          <w:rFonts w:ascii="GHEA Grapalat" w:hAnsi="GHEA Grapalat" w:cs="Sylfaen"/>
          <w:b/>
          <w:lang w:val="hy-AM"/>
        </w:rPr>
      </w:pPr>
    </w:p>
    <w:p w14:paraId="6822875E" w14:textId="77777777" w:rsidR="00B352E7" w:rsidRDefault="00B352E7" w:rsidP="009C370D">
      <w:pPr>
        <w:pStyle w:val="BodyTextIndent3"/>
        <w:spacing w:line="240" w:lineRule="auto"/>
        <w:jc w:val="right"/>
        <w:rPr>
          <w:rFonts w:ascii="GHEA Grapalat" w:hAnsi="GHEA Grapalat" w:cs="Sylfaen"/>
          <w:b/>
          <w:lang w:val="hy-AM"/>
        </w:rPr>
      </w:pPr>
    </w:p>
    <w:p w14:paraId="712200B4" w14:textId="77777777" w:rsidR="00B352E7" w:rsidRDefault="00B352E7" w:rsidP="009C370D">
      <w:pPr>
        <w:pStyle w:val="BodyTextIndent3"/>
        <w:spacing w:line="240" w:lineRule="auto"/>
        <w:jc w:val="right"/>
        <w:rPr>
          <w:rFonts w:ascii="GHEA Grapalat" w:hAnsi="GHEA Grapalat" w:cs="Sylfaen"/>
          <w:b/>
          <w:lang w:val="hy-AM"/>
        </w:rPr>
      </w:pPr>
    </w:p>
    <w:p w14:paraId="53AA80E7" w14:textId="77777777" w:rsidR="00B352E7" w:rsidRDefault="00B352E7" w:rsidP="009C370D">
      <w:pPr>
        <w:pStyle w:val="BodyTextIndent3"/>
        <w:spacing w:line="240" w:lineRule="auto"/>
        <w:jc w:val="right"/>
        <w:rPr>
          <w:rFonts w:ascii="GHEA Grapalat" w:hAnsi="GHEA Grapalat" w:cs="Sylfaen"/>
          <w:b/>
          <w:lang w:val="hy-AM"/>
        </w:rPr>
      </w:pPr>
    </w:p>
    <w:p w14:paraId="172BCDC4" w14:textId="77777777" w:rsidR="00B352E7" w:rsidRDefault="00B352E7" w:rsidP="009C370D">
      <w:pPr>
        <w:pStyle w:val="BodyTextIndent3"/>
        <w:spacing w:line="240" w:lineRule="auto"/>
        <w:jc w:val="right"/>
        <w:rPr>
          <w:rFonts w:ascii="GHEA Grapalat" w:hAnsi="GHEA Grapalat" w:cs="Sylfaen"/>
          <w:b/>
          <w:lang w:val="hy-AM"/>
        </w:rPr>
      </w:pPr>
    </w:p>
    <w:p w14:paraId="33933B7A" w14:textId="77777777" w:rsidR="00B352E7" w:rsidRDefault="00B352E7" w:rsidP="009C370D">
      <w:pPr>
        <w:pStyle w:val="BodyTextIndent3"/>
        <w:spacing w:line="240" w:lineRule="auto"/>
        <w:jc w:val="right"/>
        <w:rPr>
          <w:rFonts w:ascii="GHEA Grapalat" w:hAnsi="GHEA Grapalat" w:cs="Sylfaen"/>
          <w:b/>
          <w:lang w:val="hy-AM"/>
        </w:rPr>
      </w:pPr>
    </w:p>
    <w:p w14:paraId="4A9F432E" w14:textId="77777777" w:rsidR="00B352E7" w:rsidRDefault="00B352E7" w:rsidP="009C370D">
      <w:pPr>
        <w:pStyle w:val="BodyTextIndent3"/>
        <w:spacing w:line="240" w:lineRule="auto"/>
        <w:jc w:val="right"/>
        <w:rPr>
          <w:rFonts w:ascii="GHEA Grapalat" w:hAnsi="GHEA Grapalat" w:cs="Sylfaen"/>
          <w:b/>
          <w:lang w:val="hy-AM"/>
        </w:rPr>
      </w:pPr>
    </w:p>
    <w:p w14:paraId="06190A03" w14:textId="77777777" w:rsidR="00B352E7" w:rsidRDefault="00B352E7" w:rsidP="009C370D">
      <w:pPr>
        <w:pStyle w:val="BodyTextIndent3"/>
        <w:spacing w:line="240" w:lineRule="auto"/>
        <w:jc w:val="right"/>
        <w:rPr>
          <w:rFonts w:ascii="GHEA Grapalat" w:hAnsi="GHEA Grapalat" w:cs="Sylfaen"/>
          <w:b/>
          <w:lang w:val="hy-AM"/>
        </w:rPr>
      </w:pPr>
    </w:p>
    <w:p w14:paraId="20A63CAF" w14:textId="77777777" w:rsidR="00B352E7" w:rsidRDefault="00B352E7" w:rsidP="009C370D">
      <w:pPr>
        <w:pStyle w:val="BodyTextIndent3"/>
        <w:spacing w:line="240" w:lineRule="auto"/>
        <w:jc w:val="right"/>
        <w:rPr>
          <w:rFonts w:ascii="GHEA Grapalat" w:hAnsi="GHEA Grapalat" w:cs="Sylfaen"/>
          <w:b/>
          <w:lang w:val="hy-AM"/>
        </w:rPr>
      </w:pPr>
    </w:p>
    <w:p w14:paraId="6217C389" w14:textId="77777777" w:rsidR="00B352E7" w:rsidRDefault="00B352E7" w:rsidP="009C370D">
      <w:pPr>
        <w:pStyle w:val="BodyTextIndent3"/>
        <w:spacing w:line="240" w:lineRule="auto"/>
        <w:jc w:val="right"/>
        <w:rPr>
          <w:rFonts w:ascii="GHEA Grapalat" w:hAnsi="GHEA Grapalat" w:cs="Sylfaen"/>
          <w:b/>
          <w:lang w:val="hy-AM"/>
        </w:rPr>
      </w:pPr>
    </w:p>
    <w:p w14:paraId="7C14F31E" w14:textId="77777777" w:rsidR="00B352E7" w:rsidRDefault="00B352E7" w:rsidP="009C370D">
      <w:pPr>
        <w:pStyle w:val="BodyTextIndent3"/>
        <w:spacing w:line="240" w:lineRule="auto"/>
        <w:jc w:val="right"/>
        <w:rPr>
          <w:rFonts w:ascii="GHEA Grapalat" w:hAnsi="GHEA Grapalat" w:cs="Sylfaen"/>
          <w:b/>
          <w:lang w:val="hy-AM"/>
        </w:rPr>
      </w:pPr>
    </w:p>
    <w:p w14:paraId="3ACEFD3B" w14:textId="77777777" w:rsidR="00B352E7" w:rsidRDefault="00B352E7" w:rsidP="009C370D">
      <w:pPr>
        <w:pStyle w:val="BodyTextIndent3"/>
        <w:spacing w:line="240" w:lineRule="auto"/>
        <w:jc w:val="right"/>
        <w:rPr>
          <w:rFonts w:ascii="GHEA Grapalat" w:hAnsi="GHEA Grapalat" w:cs="Sylfaen"/>
          <w:b/>
          <w:lang w:val="hy-AM"/>
        </w:rPr>
      </w:pPr>
    </w:p>
    <w:p w14:paraId="674D867A" w14:textId="77777777" w:rsidR="00B352E7" w:rsidRDefault="00B352E7" w:rsidP="009C370D">
      <w:pPr>
        <w:pStyle w:val="BodyTextIndent3"/>
        <w:spacing w:line="240" w:lineRule="auto"/>
        <w:jc w:val="right"/>
        <w:rPr>
          <w:rFonts w:ascii="GHEA Grapalat" w:hAnsi="GHEA Grapalat" w:cs="Sylfaen"/>
          <w:b/>
          <w:lang w:val="hy-AM"/>
        </w:rPr>
      </w:pPr>
    </w:p>
    <w:p w14:paraId="666B645E" w14:textId="77777777" w:rsidR="00B352E7" w:rsidRDefault="00B352E7" w:rsidP="009C370D">
      <w:pPr>
        <w:pStyle w:val="BodyTextIndent3"/>
        <w:spacing w:line="240" w:lineRule="auto"/>
        <w:jc w:val="right"/>
        <w:rPr>
          <w:rFonts w:ascii="GHEA Grapalat" w:hAnsi="GHEA Grapalat" w:cs="Sylfaen"/>
          <w:b/>
          <w:lang w:val="hy-AM"/>
        </w:rPr>
      </w:pPr>
    </w:p>
    <w:p w14:paraId="4389A7D9" w14:textId="77777777" w:rsidR="00B352E7" w:rsidRDefault="00B352E7" w:rsidP="009C370D">
      <w:pPr>
        <w:pStyle w:val="BodyTextIndent3"/>
        <w:spacing w:line="240" w:lineRule="auto"/>
        <w:jc w:val="right"/>
        <w:rPr>
          <w:rFonts w:ascii="GHEA Grapalat" w:hAnsi="GHEA Grapalat" w:cs="Sylfaen"/>
          <w:b/>
          <w:lang w:val="hy-AM"/>
        </w:rPr>
      </w:pPr>
    </w:p>
    <w:p w14:paraId="775F385E" w14:textId="77777777" w:rsidR="00B352E7" w:rsidRDefault="00B352E7" w:rsidP="009C370D">
      <w:pPr>
        <w:pStyle w:val="BodyTextIndent3"/>
        <w:spacing w:line="240" w:lineRule="auto"/>
        <w:jc w:val="right"/>
        <w:rPr>
          <w:rFonts w:ascii="GHEA Grapalat" w:hAnsi="GHEA Grapalat" w:cs="Sylfaen"/>
          <w:b/>
          <w:lang w:val="hy-AM"/>
        </w:rPr>
      </w:pPr>
    </w:p>
    <w:p w14:paraId="4764639D" w14:textId="77777777" w:rsidR="00B352E7" w:rsidRDefault="00B352E7" w:rsidP="009C370D">
      <w:pPr>
        <w:pStyle w:val="BodyTextIndent3"/>
        <w:spacing w:line="240" w:lineRule="auto"/>
        <w:jc w:val="right"/>
        <w:rPr>
          <w:rFonts w:ascii="GHEA Grapalat" w:hAnsi="GHEA Grapalat" w:cs="Sylfaen"/>
          <w:b/>
          <w:lang w:val="hy-AM"/>
        </w:rPr>
      </w:pPr>
    </w:p>
    <w:p w14:paraId="6340B88F" w14:textId="77777777" w:rsidR="00B352E7" w:rsidRDefault="00B352E7" w:rsidP="009C370D">
      <w:pPr>
        <w:pStyle w:val="BodyTextIndent3"/>
        <w:spacing w:line="240" w:lineRule="auto"/>
        <w:jc w:val="right"/>
        <w:rPr>
          <w:rFonts w:ascii="GHEA Grapalat" w:hAnsi="GHEA Grapalat" w:cs="Sylfaen"/>
          <w:b/>
          <w:lang w:val="hy-AM"/>
        </w:rPr>
      </w:pPr>
    </w:p>
    <w:p w14:paraId="0AE29948" w14:textId="77777777" w:rsidR="00B352E7" w:rsidRDefault="00B352E7" w:rsidP="009C370D">
      <w:pPr>
        <w:pStyle w:val="BodyTextIndent3"/>
        <w:spacing w:line="240" w:lineRule="auto"/>
        <w:jc w:val="right"/>
        <w:rPr>
          <w:rFonts w:ascii="GHEA Grapalat" w:hAnsi="GHEA Grapalat" w:cs="Sylfaen"/>
          <w:b/>
          <w:lang w:val="hy-AM"/>
        </w:rPr>
      </w:pPr>
    </w:p>
    <w:p w14:paraId="6F148BC2" w14:textId="77777777" w:rsidR="00B352E7" w:rsidRDefault="00B352E7" w:rsidP="009C370D">
      <w:pPr>
        <w:pStyle w:val="BodyTextIndent3"/>
        <w:spacing w:line="240" w:lineRule="auto"/>
        <w:jc w:val="right"/>
        <w:rPr>
          <w:rFonts w:ascii="GHEA Grapalat" w:hAnsi="GHEA Grapalat" w:cs="Sylfaen"/>
          <w:b/>
          <w:lang w:val="hy-AM"/>
        </w:rPr>
      </w:pPr>
    </w:p>
    <w:p w14:paraId="4F544C87" w14:textId="77777777" w:rsidR="00B352E7" w:rsidRDefault="00B352E7" w:rsidP="009C370D">
      <w:pPr>
        <w:pStyle w:val="BodyTextIndent3"/>
        <w:spacing w:line="240" w:lineRule="auto"/>
        <w:jc w:val="right"/>
        <w:rPr>
          <w:rFonts w:ascii="GHEA Grapalat" w:hAnsi="GHEA Grapalat" w:cs="Sylfaen"/>
          <w:b/>
          <w:lang w:val="hy-AM"/>
        </w:rPr>
      </w:pPr>
    </w:p>
    <w:p w14:paraId="167FAD69" w14:textId="77777777" w:rsidR="00B352E7" w:rsidRDefault="00B352E7" w:rsidP="009C370D">
      <w:pPr>
        <w:pStyle w:val="BodyTextIndent3"/>
        <w:spacing w:line="240" w:lineRule="auto"/>
        <w:jc w:val="right"/>
        <w:rPr>
          <w:rFonts w:ascii="GHEA Grapalat" w:hAnsi="GHEA Grapalat" w:cs="Sylfaen"/>
          <w:b/>
          <w:lang w:val="hy-AM"/>
        </w:rPr>
      </w:pPr>
    </w:p>
    <w:p w14:paraId="301B28B5" w14:textId="77777777" w:rsidR="00B352E7" w:rsidRDefault="00B352E7" w:rsidP="009C370D">
      <w:pPr>
        <w:pStyle w:val="BodyTextIndent3"/>
        <w:spacing w:line="240" w:lineRule="auto"/>
        <w:jc w:val="right"/>
        <w:rPr>
          <w:rFonts w:ascii="GHEA Grapalat" w:hAnsi="GHEA Grapalat" w:cs="Sylfaen"/>
          <w:b/>
          <w:lang w:val="hy-AM"/>
        </w:rPr>
      </w:pPr>
    </w:p>
    <w:p w14:paraId="0E7CD84B" w14:textId="77777777" w:rsidR="00B352E7" w:rsidRDefault="00B352E7" w:rsidP="009C370D">
      <w:pPr>
        <w:pStyle w:val="BodyTextIndent3"/>
        <w:spacing w:line="240" w:lineRule="auto"/>
        <w:jc w:val="right"/>
        <w:rPr>
          <w:rFonts w:ascii="GHEA Grapalat" w:hAnsi="GHEA Grapalat" w:cs="Sylfaen"/>
          <w:b/>
          <w:lang w:val="hy-AM"/>
        </w:rPr>
      </w:pPr>
    </w:p>
    <w:p w14:paraId="37342DA2" w14:textId="77777777" w:rsidR="00B352E7" w:rsidRDefault="00B352E7" w:rsidP="009C370D">
      <w:pPr>
        <w:pStyle w:val="BodyTextIndent3"/>
        <w:spacing w:line="240" w:lineRule="auto"/>
        <w:jc w:val="right"/>
        <w:rPr>
          <w:rFonts w:ascii="GHEA Grapalat" w:hAnsi="GHEA Grapalat" w:cs="Sylfaen"/>
          <w:b/>
          <w:lang w:val="hy-AM"/>
        </w:rPr>
      </w:pPr>
    </w:p>
    <w:p w14:paraId="6ADF099C" w14:textId="77777777" w:rsidR="00B352E7" w:rsidRDefault="00B352E7" w:rsidP="009C370D">
      <w:pPr>
        <w:pStyle w:val="BodyTextIndent3"/>
        <w:spacing w:line="240" w:lineRule="auto"/>
        <w:jc w:val="right"/>
        <w:rPr>
          <w:rFonts w:ascii="GHEA Grapalat" w:hAnsi="GHEA Grapalat" w:cs="Sylfaen"/>
          <w:b/>
          <w:lang w:val="hy-AM"/>
        </w:rPr>
      </w:pPr>
    </w:p>
    <w:p w14:paraId="22C80968" w14:textId="77777777" w:rsidR="00B352E7" w:rsidRDefault="00B352E7" w:rsidP="009C370D">
      <w:pPr>
        <w:pStyle w:val="BodyTextIndent3"/>
        <w:spacing w:line="240" w:lineRule="auto"/>
        <w:jc w:val="right"/>
        <w:rPr>
          <w:rFonts w:ascii="GHEA Grapalat" w:hAnsi="GHEA Grapalat" w:cs="Sylfaen"/>
          <w:b/>
          <w:lang w:val="hy-AM"/>
        </w:rPr>
      </w:pPr>
    </w:p>
    <w:p w14:paraId="5E5CCF53" w14:textId="77777777" w:rsidR="00B352E7" w:rsidRDefault="00B352E7" w:rsidP="009C370D">
      <w:pPr>
        <w:pStyle w:val="BodyTextIndent3"/>
        <w:spacing w:line="240" w:lineRule="auto"/>
        <w:jc w:val="right"/>
        <w:rPr>
          <w:rFonts w:ascii="GHEA Grapalat" w:hAnsi="GHEA Grapalat" w:cs="Sylfaen"/>
          <w:b/>
          <w:lang w:val="hy-AM"/>
        </w:rPr>
      </w:pPr>
    </w:p>
    <w:p w14:paraId="43960F2A" w14:textId="77777777" w:rsidR="00B352E7" w:rsidRDefault="00B352E7" w:rsidP="009C370D">
      <w:pPr>
        <w:pStyle w:val="BodyTextIndent3"/>
        <w:spacing w:line="240" w:lineRule="auto"/>
        <w:jc w:val="right"/>
        <w:rPr>
          <w:rFonts w:ascii="GHEA Grapalat" w:hAnsi="GHEA Grapalat" w:cs="Sylfaen"/>
          <w:b/>
          <w:lang w:val="hy-AM"/>
        </w:rPr>
      </w:pPr>
    </w:p>
    <w:p w14:paraId="55D4ACD2" w14:textId="77777777" w:rsidR="00B352E7" w:rsidRDefault="00B352E7" w:rsidP="009C370D">
      <w:pPr>
        <w:pStyle w:val="BodyTextIndent3"/>
        <w:spacing w:line="240" w:lineRule="auto"/>
        <w:jc w:val="right"/>
        <w:rPr>
          <w:rFonts w:ascii="GHEA Grapalat" w:hAnsi="GHEA Grapalat" w:cs="Sylfaen"/>
          <w:b/>
          <w:lang w:val="hy-AM"/>
        </w:rPr>
      </w:pPr>
    </w:p>
    <w:p w14:paraId="2E72F9A4" w14:textId="77777777" w:rsidR="00F920B8" w:rsidRDefault="00F920B8" w:rsidP="009C370D">
      <w:pPr>
        <w:pStyle w:val="BodyTextIndent3"/>
        <w:spacing w:line="240" w:lineRule="auto"/>
        <w:jc w:val="right"/>
        <w:rPr>
          <w:rFonts w:ascii="GHEA Grapalat" w:hAnsi="GHEA Grapalat" w:cs="Sylfaen"/>
          <w:b/>
          <w:lang w:val="hy-AM"/>
        </w:rPr>
      </w:pPr>
    </w:p>
    <w:p w14:paraId="25FE200E" w14:textId="77777777" w:rsidR="00F920B8" w:rsidRDefault="00F920B8" w:rsidP="009C370D">
      <w:pPr>
        <w:pStyle w:val="BodyTextIndent3"/>
        <w:spacing w:line="240" w:lineRule="auto"/>
        <w:jc w:val="right"/>
        <w:rPr>
          <w:rFonts w:ascii="GHEA Grapalat" w:hAnsi="GHEA Grapalat" w:cs="Sylfaen"/>
          <w:b/>
          <w:lang w:val="hy-AM"/>
        </w:rPr>
      </w:pPr>
    </w:p>
    <w:p w14:paraId="77195DA4" w14:textId="77777777" w:rsidR="00F920B8" w:rsidRDefault="00F920B8" w:rsidP="009C370D">
      <w:pPr>
        <w:pStyle w:val="BodyTextIndent3"/>
        <w:spacing w:line="240" w:lineRule="auto"/>
        <w:jc w:val="right"/>
        <w:rPr>
          <w:rFonts w:ascii="GHEA Grapalat" w:hAnsi="GHEA Grapalat" w:cs="Sylfaen"/>
          <w:b/>
          <w:lang w:val="hy-AM"/>
        </w:rPr>
      </w:pPr>
    </w:p>
    <w:p w14:paraId="2A13E38B" w14:textId="77777777" w:rsidR="00F920B8" w:rsidRDefault="00F920B8" w:rsidP="009C370D">
      <w:pPr>
        <w:pStyle w:val="BodyTextIndent3"/>
        <w:spacing w:line="240" w:lineRule="auto"/>
        <w:jc w:val="right"/>
        <w:rPr>
          <w:rFonts w:ascii="GHEA Grapalat" w:hAnsi="GHEA Grapalat" w:cs="Sylfaen"/>
          <w:b/>
          <w:lang w:val="hy-AM"/>
        </w:rPr>
      </w:pPr>
    </w:p>
    <w:p w14:paraId="06C67AD0" w14:textId="77777777" w:rsidR="00F920B8" w:rsidRDefault="00F920B8" w:rsidP="009C370D">
      <w:pPr>
        <w:pStyle w:val="BodyTextIndent3"/>
        <w:spacing w:line="240" w:lineRule="auto"/>
        <w:jc w:val="right"/>
        <w:rPr>
          <w:rFonts w:ascii="GHEA Grapalat" w:hAnsi="GHEA Grapalat" w:cs="Sylfaen"/>
          <w:b/>
          <w:lang w:val="hy-AM"/>
        </w:rPr>
      </w:pPr>
    </w:p>
    <w:p w14:paraId="5C900359" w14:textId="77777777" w:rsidR="00F920B8" w:rsidRDefault="00F920B8" w:rsidP="009C370D">
      <w:pPr>
        <w:pStyle w:val="BodyTextIndent3"/>
        <w:spacing w:line="240" w:lineRule="auto"/>
        <w:jc w:val="right"/>
        <w:rPr>
          <w:rFonts w:ascii="GHEA Grapalat" w:hAnsi="GHEA Grapalat" w:cs="Sylfaen"/>
          <w:b/>
          <w:lang w:val="hy-AM"/>
        </w:rPr>
      </w:pPr>
    </w:p>
    <w:p w14:paraId="1405C8E4" w14:textId="77777777" w:rsidR="00F920B8" w:rsidRDefault="00F920B8" w:rsidP="009C370D">
      <w:pPr>
        <w:pStyle w:val="BodyTextIndent3"/>
        <w:spacing w:line="240" w:lineRule="auto"/>
        <w:jc w:val="right"/>
        <w:rPr>
          <w:rFonts w:ascii="GHEA Grapalat" w:hAnsi="GHEA Grapalat" w:cs="Sylfaen"/>
          <w:b/>
          <w:lang w:val="hy-AM"/>
        </w:rPr>
      </w:pPr>
    </w:p>
    <w:p w14:paraId="267E81EA" w14:textId="77777777" w:rsidR="00F920B8" w:rsidRDefault="00F920B8" w:rsidP="009C370D">
      <w:pPr>
        <w:pStyle w:val="BodyTextIndent3"/>
        <w:spacing w:line="240" w:lineRule="auto"/>
        <w:jc w:val="right"/>
        <w:rPr>
          <w:rFonts w:ascii="GHEA Grapalat" w:hAnsi="GHEA Grapalat" w:cs="Sylfaen"/>
          <w:b/>
          <w:lang w:val="hy-AM"/>
        </w:rPr>
      </w:pPr>
    </w:p>
    <w:p w14:paraId="71BCF139" w14:textId="77777777" w:rsidR="00F920B8" w:rsidRDefault="00F920B8" w:rsidP="009C370D">
      <w:pPr>
        <w:pStyle w:val="BodyTextIndent3"/>
        <w:spacing w:line="240" w:lineRule="auto"/>
        <w:jc w:val="right"/>
        <w:rPr>
          <w:rFonts w:ascii="GHEA Grapalat" w:hAnsi="GHEA Grapalat" w:cs="Sylfaen"/>
          <w:b/>
          <w:lang w:val="hy-AM"/>
        </w:rPr>
      </w:pPr>
    </w:p>
    <w:p w14:paraId="3CA01005" w14:textId="77777777" w:rsidR="00F920B8" w:rsidRDefault="00F920B8" w:rsidP="009C370D">
      <w:pPr>
        <w:pStyle w:val="BodyTextIndent3"/>
        <w:spacing w:line="240" w:lineRule="auto"/>
        <w:jc w:val="right"/>
        <w:rPr>
          <w:rFonts w:ascii="GHEA Grapalat" w:hAnsi="GHEA Grapalat" w:cs="Sylfaen"/>
          <w:b/>
          <w:lang w:val="hy-AM"/>
        </w:rPr>
      </w:pPr>
    </w:p>
    <w:p w14:paraId="2674C44C" w14:textId="77777777" w:rsidR="00F920B8" w:rsidRDefault="00F920B8" w:rsidP="009C370D">
      <w:pPr>
        <w:pStyle w:val="BodyTextIndent3"/>
        <w:spacing w:line="240" w:lineRule="auto"/>
        <w:jc w:val="right"/>
        <w:rPr>
          <w:rFonts w:ascii="GHEA Grapalat" w:hAnsi="GHEA Grapalat" w:cs="Sylfaen"/>
          <w:b/>
          <w:lang w:val="hy-AM"/>
        </w:rPr>
      </w:pPr>
    </w:p>
    <w:p w14:paraId="28F298C9" w14:textId="77777777" w:rsidR="00F920B8" w:rsidRDefault="00F920B8" w:rsidP="009C370D">
      <w:pPr>
        <w:pStyle w:val="BodyTextIndent3"/>
        <w:spacing w:line="240" w:lineRule="auto"/>
        <w:jc w:val="right"/>
        <w:rPr>
          <w:rFonts w:ascii="GHEA Grapalat" w:hAnsi="GHEA Grapalat" w:cs="Sylfaen"/>
          <w:b/>
          <w:lang w:val="hy-AM"/>
        </w:rPr>
      </w:pPr>
    </w:p>
    <w:p w14:paraId="01F2491E" w14:textId="77777777" w:rsidR="00F920B8" w:rsidRDefault="00F920B8" w:rsidP="009C370D">
      <w:pPr>
        <w:pStyle w:val="BodyTextIndent3"/>
        <w:spacing w:line="240" w:lineRule="auto"/>
        <w:jc w:val="right"/>
        <w:rPr>
          <w:rFonts w:ascii="GHEA Grapalat" w:hAnsi="GHEA Grapalat" w:cs="Sylfaen"/>
          <w:b/>
          <w:lang w:val="hy-AM"/>
        </w:rPr>
      </w:pPr>
    </w:p>
    <w:p w14:paraId="5B3A374F" w14:textId="77777777" w:rsidR="00F920B8" w:rsidRDefault="00F920B8" w:rsidP="009C370D">
      <w:pPr>
        <w:pStyle w:val="BodyTextIndent3"/>
        <w:spacing w:line="240" w:lineRule="auto"/>
        <w:jc w:val="right"/>
        <w:rPr>
          <w:rFonts w:ascii="GHEA Grapalat" w:hAnsi="GHEA Grapalat" w:cs="Sylfaen"/>
          <w:b/>
          <w:lang w:val="hy-AM"/>
        </w:rPr>
      </w:pPr>
    </w:p>
    <w:p w14:paraId="41BA7C9B" w14:textId="77777777" w:rsidR="00F920B8" w:rsidRDefault="00F920B8" w:rsidP="009C370D">
      <w:pPr>
        <w:pStyle w:val="BodyTextIndent3"/>
        <w:spacing w:line="240" w:lineRule="auto"/>
        <w:jc w:val="right"/>
        <w:rPr>
          <w:rFonts w:ascii="GHEA Grapalat" w:hAnsi="GHEA Grapalat" w:cs="Sylfaen"/>
          <w:b/>
          <w:lang w:val="hy-AM"/>
        </w:rPr>
      </w:pPr>
    </w:p>
    <w:p w14:paraId="200BB8BF" w14:textId="77777777" w:rsidR="00F920B8" w:rsidRDefault="00F920B8" w:rsidP="009C370D">
      <w:pPr>
        <w:pStyle w:val="BodyTextIndent3"/>
        <w:spacing w:line="240" w:lineRule="auto"/>
        <w:jc w:val="right"/>
        <w:rPr>
          <w:rFonts w:ascii="GHEA Grapalat" w:hAnsi="GHEA Grapalat" w:cs="Sylfaen"/>
          <w:b/>
          <w:lang w:val="hy-AM"/>
        </w:rPr>
      </w:pPr>
    </w:p>
    <w:p w14:paraId="33D28D2C" w14:textId="77777777" w:rsidR="00F920B8" w:rsidRDefault="00F920B8" w:rsidP="009C370D">
      <w:pPr>
        <w:pStyle w:val="BodyTextIndent3"/>
        <w:spacing w:line="240" w:lineRule="auto"/>
        <w:jc w:val="right"/>
        <w:rPr>
          <w:rFonts w:ascii="GHEA Grapalat" w:hAnsi="GHEA Grapalat" w:cs="Sylfaen"/>
          <w:b/>
          <w:lang w:val="hy-AM"/>
        </w:rPr>
      </w:pPr>
    </w:p>
    <w:p w14:paraId="2983314B" w14:textId="77777777" w:rsidR="00F920B8" w:rsidRDefault="00F920B8" w:rsidP="009C370D">
      <w:pPr>
        <w:pStyle w:val="BodyTextIndent3"/>
        <w:spacing w:line="240" w:lineRule="auto"/>
        <w:jc w:val="right"/>
        <w:rPr>
          <w:rFonts w:ascii="GHEA Grapalat" w:hAnsi="GHEA Grapalat" w:cs="Sylfaen"/>
          <w:b/>
          <w:lang w:val="hy-AM"/>
        </w:rPr>
      </w:pPr>
    </w:p>
    <w:p w14:paraId="0366EB59" w14:textId="77777777" w:rsidR="00F920B8" w:rsidRDefault="00F920B8" w:rsidP="009C370D">
      <w:pPr>
        <w:pStyle w:val="BodyTextIndent3"/>
        <w:spacing w:line="240" w:lineRule="auto"/>
        <w:jc w:val="right"/>
        <w:rPr>
          <w:rFonts w:ascii="GHEA Grapalat" w:hAnsi="GHEA Grapalat" w:cs="Sylfaen"/>
          <w:b/>
          <w:lang w:val="hy-AM"/>
        </w:rPr>
      </w:pPr>
    </w:p>
    <w:p w14:paraId="4CAF2598" w14:textId="77777777" w:rsidR="00F920B8" w:rsidRDefault="00F920B8" w:rsidP="009C370D">
      <w:pPr>
        <w:pStyle w:val="BodyTextIndent3"/>
        <w:spacing w:line="240" w:lineRule="auto"/>
        <w:jc w:val="right"/>
        <w:rPr>
          <w:rFonts w:ascii="GHEA Grapalat" w:hAnsi="GHEA Grapalat" w:cs="Sylfaen"/>
          <w:b/>
          <w:lang w:val="hy-AM"/>
        </w:rPr>
      </w:pPr>
    </w:p>
    <w:p w14:paraId="6308B519" w14:textId="77777777" w:rsidR="00F920B8" w:rsidRDefault="00F920B8" w:rsidP="009C370D">
      <w:pPr>
        <w:pStyle w:val="BodyTextIndent3"/>
        <w:spacing w:line="240" w:lineRule="auto"/>
        <w:jc w:val="right"/>
        <w:rPr>
          <w:rFonts w:ascii="GHEA Grapalat" w:hAnsi="GHEA Grapalat" w:cs="Sylfaen"/>
          <w:b/>
          <w:lang w:val="hy-AM"/>
        </w:rPr>
      </w:pPr>
    </w:p>
    <w:p w14:paraId="23946982" w14:textId="77777777" w:rsidR="00F920B8" w:rsidRDefault="00F920B8" w:rsidP="009C370D">
      <w:pPr>
        <w:pStyle w:val="BodyTextIndent3"/>
        <w:spacing w:line="240" w:lineRule="auto"/>
        <w:jc w:val="right"/>
        <w:rPr>
          <w:rFonts w:ascii="GHEA Grapalat" w:hAnsi="GHEA Grapalat" w:cs="Sylfaen"/>
          <w:b/>
          <w:lang w:val="hy-AM"/>
        </w:rPr>
      </w:pPr>
    </w:p>
    <w:p w14:paraId="45B77AFB" w14:textId="60186981"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06CDA0BA"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9F6B69">
        <w:rPr>
          <w:rFonts w:ascii="GHEA Grapalat" w:hAnsi="GHEA Grapalat"/>
          <w:b/>
          <w:lang w:val="hy-AM"/>
        </w:rPr>
        <w:t>25/160</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62539BCE" w:rsidR="009C370D" w:rsidRPr="00734A5D" w:rsidRDefault="0002258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9C370D" w:rsidRPr="00734A5D">
        <w:rPr>
          <w:rFonts w:ascii="GHEA Grapalat" w:hAnsi="GHEA Grapalat" w:cs="Arial"/>
          <w:b/>
          <w:lang w:val="hy-AM"/>
        </w:rPr>
        <w:t xml:space="preserve"> </w:t>
      </w:r>
      <w:r w:rsidR="009C370D" w:rsidRPr="00734A5D">
        <w:rPr>
          <w:rFonts w:ascii="GHEA Grapalat" w:hAnsi="GHEA Grapalat" w:cs="Sylfaen"/>
          <w:b/>
          <w:lang w:val="hy-AM"/>
        </w:rPr>
        <w:t>հրավերի</w:t>
      </w:r>
    </w:p>
    <w:p w14:paraId="7A58C04D"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39D631D3" w14:textId="77777777" w:rsidR="007A5E2D" w:rsidRPr="00734A5D"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(որակավորման ապահովում)</w:t>
      </w:r>
    </w:p>
    <w:p w14:paraId="69423C33" w14:textId="77777777" w:rsidR="00091EBC" w:rsidRPr="00734A5D"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11D85C"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40A62DEB" w14:textId="77777777" w:rsidR="00091EBC" w:rsidRPr="00734A5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կողմից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ծածկագրով կազմակերպված</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ընթացակարգի ծածկագիրը </w:t>
      </w:r>
    </w:p>
    <w:p w14:paraId="423C6ACF" w14:textId="77777777" w:rsidR="00F27778" w:rsidRPr="00734A5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lang w:val="hy-AM"/>
        </w:rPr>
        <w:t>գնման ընթացակարգի</w:t>
      </w:r>
      <w:r w:rsidRPr="00734A5D">
        <w:rPr>
          <w:rStyle w:val="Strong"/>
          <w:rFonts w:ascii="GHEA Grapalat" w:hAnsi="GHEA Grapalat"/>
          <w:b w:val="0"/>
          <w:bCs w:val="0"/>
          <w:sz w:val="20"/>
          <w:szCs w:val="20"/>
          <w:lang w:val="hy-AM"/>
        </w:rPr>
        <w:t xml:space="preserve"> արդյունքում</w:t>
      </w:r>
      <w:r w:rsidR="00091EBC"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lang w:val="hy-AM"/>
        </w:rPr>
        <w:t xml:space="preserve"> </w:t>
      </w:r>
    </w:p>
    <w:p w14:paraId="22DA6A42" w14:textId="77777777" w:rsidR="00F27778" w:rsidRPr="00734A5D" w:rsidRDefault="00F27778" w:rsidP="00091EBC">
      <w:pPr>
        <w:pStyle w:val="NormalWeb"/>
        <w:shd w:val="clear" w:color="auto" w:fill="FFFFFF"/>
        <w:spacing w:before="0" w:beforeAutospacing="0" w:after="0" w:afterAutospacing="0"/>
        <w:ind w:firstLine="375"/>
        <w:rPr>
          <w:rFonts w:cs="Sylfaen"/>
          <w:vertAlign w:val="superscript"/>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ընտրված մասնակցի անվանումը</w:t>
      </w:r>
    </w:p>
    <w:p w14:paraId="302B1E66" w14:textId="2A32878A" w:rsidR="00F27778"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(այսուհետ՝ պրի</w:t>
      </w:r>
      <w:r w:rsidR="00ED1E15" w:rsidRPr="00734A5D">
        <w:rPr>
          <w:rStyle w:val="Strong"/>
          <w:rFonts w:ascii="GHEA Grapalat" w:hAnsi="GHEA Grapalat"/>
          <w:b w:val="0"/>
          <w:bCs w:val="0"/>
          <w:sz w:val="20"/>
          <w:szCs w:val="20"/>
          <w:lang w:val="hy-AM"/>
        </w:rPr>
        <w:t>ն</w:t>
      </w:r>
      <w:r w:rsidRPr="00734A5D">
        <w:rPr>
          <w:rStyle w:val="Strong"/>
          <w:rFonts w:ascii="GHEA Grapalat" w:hAnsi="GHEA Grapalat"/>
          <w:b w:val="0"/>
          <w:bCs w:val="0"/>
          <w:sz w:val="20"/>
          <w:szCs w:val="20"/>
          <w:lang w:val="hy-AM"/>
        </w:rPr>
        <w:t xml:space="preserve">ցիպալ) </w:t>
      </w:r>
      <w:r w:rsidR="00F27778" w:rsidRPr="00734A5D">
        <w:rPr>
          <w:rStyle w:val="Strong"/>
          <w:rFonts w:ascii="GHEA Grapalat" w:hAnsi="GHEA Grapalat"/>
          <w:b w:val="0"/>
          <w:bCs w:val="0"/>
          <w:sz w:val="20"/>
          <w:szCs w:val="20"/>
          <w:lang w:val="hy-AM"/>
        </w:rPr>
        <w:t xml:space="preserve">կողմից կնքվելիք </w:t>
      </w:r>
      <w:r w:rsidR="007A5E2D" w:rsidRPr="00734A5D">
        <w:rPr>
          <w:rStyle w:val="Strong"/>
          <w:rFonts w:ascii="GHEA Grapalat" w:hAnsi="GHEA Grapalat"/>
          <w:b w:val="0"/>
          <w:bCs w:val="0"/>
          <w:sz w:val="20"/>
          <w:szCs w:val="20"/>
          <w:lang w:val="hy-AM"/>
        </w:rPr>
        <w:t>N</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t xml:space="preserve">           </w:t>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t xml:space="preserve">  </w:t>
      </w:r>
      <w:r w:rsidR="00F27778"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 xml:space="preserve"> </w:t>
      </w:r>
      <w:r w:rsidR="00F27778" w:rsidRPr="00734A5D">
        <w:rPr>
          <w:rStyle w:val="Strong"/>
          <w:rFonts w:ascii="GHEA Grapalat" w:hAnsi="GHEA Grapalat"/>
          <w:b w:val="0"/>
          <w:bCs w:val="0"/>
          <w:sz w:val="20"/>
          <w:szCs w:val="20"/>
          <w:lang w:val="hy-AM"/>
        </w:rPr>
        <w:tab/>
        <w:t xml:space="preserve">            </w:t>
      </w:r>
      <w:r w:rsidR="00E23921"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013A0048" w14:textId="77777777" w:rsidR="00091EBC" w:rsidRPr="00734A5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պայմանագրով </w:t>
      </w:r>
      <w:r w:rsidR="00091EBC" w:rsidRPr="00734A5D">
        <w:rPr>
          <w:rStyle w:val="Strong"/>
          <w:rFonts w:ascii="GHEA Grapalat" w:hAnsi="GHEA Grapalat"/>
          <w:b w:val="0"/>
          <w:bCs w:val="0"/>
          <w:sz w:val="20"/>
          <w:szCs w:val="20"/>
          <w:lang w:val="hy-AM"/>
        </w:rPr>
        <w:t xml:space="preserve"> </w:t>
      </w:r>
      <w:r w:rsidRPr="00734A5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734A5D">
        <w:rPr>
          <w:rStyle w:val="Strong"/>
          <w:rFonts w:ascii="GHEA Grapalat" w:hAnsi="GHEA Grapalat"/>
          <w:b w:val="0"/>
          <w:bCs w:val="0"/>
          <w:sz w:val="20"/>
          <w:szCs w:val="20"/>
          <w:lang w:val="hy-AM"/>
        </w:rPr>
        <w:t xml:space="preserve">ման ապահովում </w:t>
      </w:r>
      <w:r w:rsidR="00091EBC" w:rsidRPr="00734A5D">
        <w:rPr>
          <w:rStyle w:val="Strong"/>
          <w:rFonts w:ascii="GHEA Grapalat" w:hAnsi="GHEA Grapalat"/>
          <w:b w:val="0"/>
          <w:bCs w:val="0"/>
          <w:sz w:val="20"/>
          <w:szCs w:val="20"/>
          <w:lang w:val="hy-AM"/>
        </w:rPr>
        <w:t>(այսուհետ՝ երաշխավորված պարտավորություններ</w:t>
      </w:r>
      <w:r w:rsidR="007A5E2D" w:rsidRPr="00734A5D">
        <w:rPr>
          <w:rStyle w:val="Strong"/>
          <w:rFonts w:ascii="GHEA Grapalat" w:hAnsi="GHEA Grapalat"/>
          <w:b w:val="0"/>
          <w:bCs w:val="0"/>
          <w:sz w:val="20"/>
          <w:szCs w:val="20"/>
          <w:lang w:val="hy-AM"/>
        </w:rPr>
        <w:t>)</w:t>
      </w:r>
      <w:r w:rsidR="00091EBC" w:rsidRPr="00734A5D">
        <w:rPr>
          <w:rStyle w:val="Strong"/>
          <w:rFonts w:ascii="GHEA Grapalat" w:hAnsi="GHEA Grapalat"/>
          <w:b w:val="0"/>
          <w:bCs w:val="0"/>
          <w:sz w:val="20"/>
          <w:szCs w:val="20"/>
          <w:lang w:val="hy-AM"/>
        </w:rPr>
        <w:t xml:space="preserve">: </w:t>
      </w:r>
    </w:p>
    <w:p w14:paraId="292979BD"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37300840" w14:textId="1D3E5286" w:rsidR="00091EBC" w:rsidRPr="00734A5D"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00091EBC" w:rsidRPr="00734A5D">
        <w:rPr>
          <w:rStyle w:val="Strong"/>
          <w:rFonts w:ascii="GHEA Grapalat" w:hAnsi="GHEA Grapalat"/>
          <w:b w:val="0"/>
          <w:bCs w:val="0"/>
          <w:sz w:val="20"/>
          <w:szCs w:val="20"/>
          <w:lang w:val="hy-AM"/>
        </w:rPr>
        <w:t xml:space="preserve"> </w:t>
      </w:r>
      <w:r w:rsidR="00091EBC" w:rsidRPr="00734A5D">
        <w:rPr>
          <w:rFonts w:ascii="GHEA Grapalat" w:hAnsi="GHEA Grapalat" w:cs="Sylfaen"/>
          <w:vertAlign w:val="superscript"/>
          <w:lang w:val="hy-AM"/>
        </w:rPr>
        <w:t xml:space="preserve">երաշխիքը տվող բանկի </w:t>
      </w:r>
      <w:r w:rsidR="00101A56" w:rsidRPr="00734A5D">
        <w:rPr>
          <w:rFonts w:ascii="GHEA Grapalat" w:hAnsi="GHEA Grapalat" w:cs="Sylfaen"/>
          <w:vertAlign w:val="superscript"/>
          <w:lang w:val="hy-AM"/>
        </w:rPr>
        <w:t xml:space="preserve"> </w:t>
      </w:r>
      <w:r w:rsidR="00091EBC" w:rsidRPr="00734A5D">
        <w:rPr>
          <w:rFonts w:ascii="GHEA Grapalat" w:hAnsi="GHEA Grapalat" w:cs="Sylfaen"/>
          <w:vertAlign w:val="superscript"/>
          <w:lang w:val="hy-AM"/>
        </w:rPr>
        <w:t>անվանումը</w:t>
      </w:r>
    </w:p>
    <w:p w14:paraId="48B95442" w14:textId="77777777" w:rsidR="00091EBC"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6E4901" w:rsidRPr="00734A5D">
        <w:rPr>
          <w:rStyle w:val="Strong"/>
          <w:rFonts w:ascii="GHEA Grapalat" w:hAnsi="GHEA Grapalat"/>
          <w:b w:val="0"/>
          <w:bCs w:val="0"/>
          <w:sz w:val="20"/>
          <w:szCs w:val="20"/>
          <w:u w:val="single"/>
          <w:lang w:val="hy-AM"/>
        </w:rPr>
        <w:tab/>
        <w:t xml:space="preserve">  </w:t>
      </w:r>
    </w:p>
    <w:p w14:paraId="08E2316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w:t>
      </w:r>
      <w:r w:rsidR="006E4901"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գումարը թվերով և տառերով</w:t>
      </w:r>
    </w:p>
    <w:p w14:paraId="688E3CEB" w14:textId="792CA3D9" w:rsidR="006E4901"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Pr="00734A5D">
        <w:rPr>
          <w:rStyle w:val="Strong"/>
          <w:rFonts w:ascii="GHEA Grapalat" w:hAnsi="GHEA Grapalat"/>
          <w:b w:val="0"/>
          <w:bCs w:val="0"/>
          <w:sz w:val="20"/>
          <w:szCs w:val="20"/>
          <w:lang w:val="hy-AM"/>
        </w:rPr>
        <w:t xml:space="preserve"> հաշվեհամարին </w:t>
      </w:r>
      <w:r w:rsidR="006E4901" w:rsidRPr="00734A5D">
        <w:rPr>
          <w:rStyle w:val="Strong"/>
          <w:rFonts w:ascii="GHEA Grapalat" w:hAnsi="GHEA Grapalat"/>
          <w:b w:val="0"/>
          <w:bCs w:val="0"/>
          <w:sz w:val="20"/>
          <w:szCs w:val="20"/>
          <w:lang w:val="hy-AM"/>
        </w:rPr>
        <w:t>փոխանցման միջոցով:</w:t>
      </w:r>
    </w:p>
    <w:p w14:paraId="33C3F0EB" w14:textId="77777777" w:rsidR="006E4901" w:rsidRPr="00734A5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734A5D">
        <w:rPr>
          <w:rFonts w:ascii="GHEA Grapalat" w:hAnsi="GHEA Grapalat" w:cs="Sylfaen"/>
          <w:vertAlign w:val="superscript"/>
          <w:lang w:val="hy-AM"/>
        </w:rPr>
        <w:t xml:space="preserve">                                                                                     հաշվեհամարը  </w:t>
      </w:r>
    </w:p>
    <w:p w14:paraId="7EFE3046"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788EE383"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77777777" w:rsidR="00B01CA2" w:rsidRPr="00734A5D"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պրինցիպալի միջև 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5239E3E7"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11E90444"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ծածկագրով կնքվելիք պայմանագիրն ուժի մեջ մտնելու օրվանից մինչև</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3555508"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w:t>
      </w:r>
      <w:r w:rsidR="004823CC"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պայմանագրո</w:t>
      </w:r>
      <w:r w:rsidR="004823CC" w:rsidRPr="00734A5D">
        <w:rPr>
          <w:rFonts w:ascii="GHEA Grapalat" w:hAnsi="GHEA Grapalat" w:cs="Sylfaen"/>
          <w:vertAlign w:val="superscript"/>
          <w:lang w:val="hy-AM"/>
        </w:rPr>
        <w:t xml:space="preserve">վ նախատեսված </w:t>
      </w:r>
    </w:p>
    <w:p w14:paraId="6BABF3D0" w14:textId="77777777" w:rsidR="00B01CA2" w:rsidRPr="00734A5D" w:rsidRDefault="00B01CA2" w:rsidP="00B01CA2">
      <w:pPr>
        <w:pStyle w:val="ListParagraph"/>
        <w:tabs>
          <w:tab w:val="left" w:pos="0"/>
        </w:tabs>
        <w:ind w:left="0"/>
        <w:mirrorIndents/>
        <w:jc w:val="both"/>
        <w:rPr>
          <w:rFonts w:ascii="GHEA Grapalat" w:hAnsi="GHEA Grapalat" w:cs="Sylfaen"/>
          <w:vertAlign w:val="superscript"/>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EB55F95"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աշխատանքի կատ</w:t>
      </w:r>
      <w:r w:rsidR="004823CC" w:rsidRPr="00734A5D">
        <w:rPr>
          <w:rFonts w:ascii="GHEA Grapalat" w:hAnsi="GHEA Grapalat" w:cs="Sylfaen"/>
          <w:vertAlign w:val="superscript"/>
          <w:lang w:val="hy-AM"/>
        </w:rPr>
        <w:t xml:space="preserve">արման </w:t>
      </w:r>
      <w:r w:rsidRPr="00734A5D">
        <w:rPr>
          <w:rFonts w:ascii="GHEA Grapalat" w:hAnsi="GHEA Grapalat" w:cs="Sylfaen"/>
          <w:vertAlign w:val="superscript"/>
          <w:lang w:val="hy-AM"/>
        </w:rPr>
        <w:t xml:space="preserve">վերջնաժամկետը  </w:t>
      </w:r>
    </w:p>
    <w:p w14:paraId="4F20BC0F" w14:textId="1EF6CD0A"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r w:rsidR="009556E1">
        <w:rPr>
          <w:rFonts w:ascii="GHEA Grapalat" w:hAnsi="GHEA Grapalat"/>
          <w:sz w:val="20"/>
          <w:szCs w:val="20"/>
          <w:lang w:val="hy-AM"/>
        </w:rPr>
        <w:t xml:space="preserve"> </w:t>
      </w:r>
      <w:hyperlink r:id="rId15" w:history="1">
        <w:r w:rsidR="009556E1">
          <w:rPr>
            <w:rStyle w:val="Hyperlink"/>
            <w:rFonts w:ascii="GHEA Grapalat" w:hAnsi="GHEA Grapalat"/>
            <w:sz w:val="20"/>
            <w:szCs w:val="20"/>
            <w:lang w:val="hy-AM"/>
          </w:rPr>
          <w:t>gor.muradyan@yerevan.am</w:t>
        </w:r>
      </w:hyperlink>
      <w:r w:rsidRPr="00734A5D">
        <w:rPr>
          <w:rFonts w:ascii="GHEA Grapalat" w:hAnsi="GHEA Grapalat"/>
          <w:sz w:val="20"/>
          <w:szCs w:val="20"/>
          <w:lang w:val="hy-AM"/>
        </w:rPr>
        <w:t xml:space="preserve">։     </w:t>
      </w:r>
    </w:p>
    <w:p w14:paraId="35DB58A0" w14:textId="77777777" w:rsidR="00091EBC" w:rsidRPr="00734A5D"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734A5D"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1</w:t>
      </w:r>
      <w:r w:rsidR="00091EBC" w:rsidRPr="00734A5D">
        <w:rPr>
          <w:rFonts w:ascii="GHEA Grapalat" w:hAnsi="GHEA Grapalat"/>
          <w:sz w:val="20"/>
          <w:szCs w:val="20"/>
          <w:lang w:val="hy-AM"/>
        </w:rPr>
        <w:t xml:space="preserve">) </w:t>
      </w:r>
      <w:r w:rsidR="007A5E2D"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24041A" w:rsidRPr="00734A5D">
        <w:rPr>
          <w:rFonts w:ascii="GHEA Grapalat" w:hAnsi="GHEA Grapalat"/>
          <w:sz w:val="20"/>
          <w:szCs w:val="20"/>
          <w:u w:val="single"/>
          <w:lang w:val="hy-AM"/>
        </w:rPr>
        <w:tab/>
      </w:r>
      <w:r w:rsidRPr="00734A5D">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734A5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w:t>
      </w:r>
      <w:r w:rsidR="0024041A"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պայմանագրի </w:t>
      </w:r>
      <w:r w:rsidR="007A5E2D" w:rsidRPr="00734A5D">
        <w:rPr>
          <w:rFonts w:ascii="GHEA Grapalat" w:hAnsi="GHEA Grapalat" w:cs="Sylfaen"/>
          <w:vertAlign w:val="superscript"/>
          <w:lang w:val="hy-AM"/>
        </w:rPr>
        <w:t>համարը</w:t>
      </w:r>
    </w:p>
    <w:p w14:paraId="113513C8" w14:textId="77777777" w:rsidR="00091EBC" w:rsidRPr="00734A5D"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կատարված փոփոխությունների, լրացուցիչ համաձայնագրերի պատճենները</w:t>
      </w:r>
      <w:r w:rsidR="00091EBC" w:rsidRPr="00734A5D">
        <w:rPr>
          <w:rFonts w:ascii="GHEA Grapalat" w:hAnsi="GHEA Grapalat"/>
          <w:sz w:val="20"/>
          <w:szCs w:val="20"/>
          <w:lang w:val="hy-AM"/>
        </w:rPr>
        <w:t>.</w:t>
      </w:r>
    </w:p>
    <w:p w14:paraId="3C4498C1" w14:textId="77777777" w:rsidR="007B3D9D" w:rsidRPr="00734A5D"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2</w:t>
      </w:r>
      <w:r w:rsidR="00091EBC" w:rsidRPr="00734A5D">
        <w:rPr>
          <w:rFonts w:ascii="GHEA Grapalat" w:hAnsi="GHEA Grapalat"/>
          <w:sz w:val="20"/>
          <w:szCs w:val="20"/>
          <w:lang w:val="hy-AM"/>
        </w:rPr>
        <w:t xml:space="preserve">) </w:t>
      </w:r>
      <w:r w:rsidRPr="00734A5D">
        <w:rPr>
          <w:rFonts w:ascii="GHEA Grapalat" w:hAnsi="GHEA Grapalat"/>
          <w:sz w:val="20"/>
          <w:szCs w:val="20"/>
          <w:lang w:val="hy-AM"/>
        </w:rPr>
        <w:t xml:space="preserve">բենեֆիցիարի կողմից պայմանագիրը միակողմանի լուծելու մասին </w:t>
      </w:r>
      <w:r>
        <w:fldChar w:fldCharType="begin"/>
      </w:r>
      <w:r w:rsidRPr="00FE2FF3">
        <w:rPr>
          <w:lang w:val="hy-AM"/>
        </w:rPr>
        <w:instrText>HYPERLINK "http://www.procurement.am"</w:instrText>
      </w:r>
      <w:r>
        <w:fldChar w:fldCharType="separate"/>
      </w:r>
      <w:r w:rsidRPr="00734A5D">
        <w:rPr>
          <w:rStyle w:val="Hyperlink"/>
          <w:rFonts w:ascii="GHEA Grapalat" w:hAnsi="GHEA Grapalat"/>
          <w:color w:val="auto"/>
          <w:sz w:val="20"/>
          <w:szCs w:val="20"/>
          <w:lang w:val="hy-AM"/>
        </w:rPr>
        <w:t>www.procurement.am</w:t>
      </w:r>
      <w:r>
        <w:fldChar w:fldCharType="end"/>
      </w:r>
      <w:r w:rsidRPr="00734A5D">
        <w:rPr>
          <w:rFonts w:ascii="GHEA Grapalat" w:hAnsi="GHEA Grapalat"/>
          <w:sz w:val="20"/>
          <w:szCs w:val="20"/>
          <w:lang w:val="hy-AM"/>
        </w:rPr>
        <w:t xml:space="preserve"> հասց</w:t>
      </w:r>
      <w:r w:rsidR="00101A56"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E038A0" w:rsidRPr="00734A5D">
        <w:rPr>
          <w:rFonts w:ascii="GHEA Grapalat" w:hAnsi="GHEA Grapalat"/>
          <w:sz w:val="20"/>
          <w:szCs w:val="20"/>
          <w:lang w:val="hy-AM"/>
        </w:rPr>
        <w:t>:</w:t>
      </w:r>
    </w:p>
    <w:p w14:paraId="2EA4E75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734A5D"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6AD82A7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734A5D"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0265BD"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lastRenderedPageBreak/>
        <w:t>1</w:t>
      </w:r>
      <w:r w:rsidR="000265BD"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 xml:space="preserve">մարմնի ղեկավար </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E03EF1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7F8B14E"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416D0F04" w14:textId="2E8F50E3" w:rsidR="0030675A" w:rsidRPr="00734A5D" w:rsidRDefault="009C370D" w:rsidP="002A6753">
      <w:pPr>
        <w:pStyle w:val="BodyTextIndent3"/>
        <w:spacing w:line="240" w:lineRule="auto"/>
        <w:jc w:val="right"/>
        <w:rPr>
          <w:rFonts w:ascii="GHEA Grapalat" w:hAnsi="GHEA Grapalat" w:cs="Sylfaen"/>
          <w:vertAlign w:val="superscript"/>
          <w:lang w:val="hy-AM"/>
        </w:rPr>
      </w:pPr>
      <w:r w:rsidRPr="00734A5D">
        <w:rPr>
          <w:rFonts w:ascii="GHEA Grapalat" w:hAnsi="GHEA Grapalat"/>
          <w:b/>
          <w:lang w:val="hy-AM"/>
        </w:rPr>
        <w:br w:type="page"/>
      </w:r>
    </w:p>
    <w:p w14:paraId="24258978" w14:textId="42796DF0"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lastRenderedPageBreak/>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04B22ABA"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9F6B69">
        <w:rPr>
          <w:rFonts w:ascii="GHEA Grapalat" w:hAnsi="GHEA Grapalat"/>
          <w:b/>
          <w:lang w:val="hy-AM"/>
        </w:rPr>
        <w:t>25/160</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0B85D157" w:rsidR="00091EBC" w:rsidRPr="00734A5D" w:rsidRDefault="0002258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091EBC" w:rsidRPr="00734A5D">
        <w:rPr>
          <w:rFonts w:ascii="GHEA Grapalat" w:hAnsi="GHEA Grapalat" w:cs="Arial"/>
          <w:b/>
          <w:lang w:val="hy-AM"/>
        </w:rPr>
        <w:t xml:space="preserve"> </w:t>
      </w:r>
      <w:r w:rsidR="00091EBC" w:rsidRPr="00734A5D">
        <w:rPr>
          <w:rFonts w:ascii="GHEA Grapalat" w:hAnsi="GHEA Grapalat" w:cs="Sylfaen"/>
          <w:b/>
          <w:lang w:val="hy-AM"/>
        </w:rPr>
        <w:t>հրավերի</w:t>
      </w:r>
    </w:p>
    <w:p w14:paraId="7464DB53"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5C3EE235" w14:textId="77777777" w:rsidR="001C7C1A" w:rsidRPr="00734A5D" w:rsidRDefault="001C7C1A" w:rsidP="001C7C1A">
      <w:pPr>
        <w:jc w:val="center"/>
        <w:rPr>
          <w:rFonts w:ascii="GHEA Grapalat" w:hAnsi="GHEA Grapalat" w:cs="GHEA Grapalat"/>
          <w:b/>
          <w:sz w:val="20"/>
          <w:szCs w:val="20"/>
          <w:lang w:val="hy-AM"/>
        </w:rPr>
      </w:pPr>
      <w:r w:rsidRPr="00734A5D">
        <w:rPr>
          <w:rFonts w:ascii="GHEA Grapalat" w:hAnsi="GHEA Grapalat" w:cs="GHEA Grapalat"/>
          <w:b/>
          <w:sz w:val="18"/>
          <w:szCs w:val="18"/>
          <w:lang w:val="hy-AM"/>
        </w:rPr>
        <w:t xml:space="preserve">         (պայմանագրի ապահովում)</w:t>
      </w:r>
    </w:p>
    <w:p w14:paraId="00BD129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707F456E"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5D978299" w14:textId="4841D9BF" w:rsidR="00091EBC" w:rsidRPr="00734A5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և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146D17" w:rsidRPr="00734A5D">
        <w:rPr>
          <w:rStyle w:val="Strong"/>
          <w:rFonts w:ascii="GHEA Grapalat" w:hAnsi="GHEA Grapalat"/>
          <w:b w:val="0"/>
          <w:bCs w:val="0"/>
          <w:sz w:val="20"/>
          <w:szCs w:val="20"/>
          <w:u w:val="single"/>
          <w:lang w:val="hy-AM"/>
        </w:rPr>
        <w:t xml:space="preserve">  </w:t>
      </w:r>
      <w:r w:rsidR="00ED1E15" w:rsidRPr="00734A5D">
        <w:rPr>
          <w:rStyle w:val="Strong"/>
          <w:rFonts w:ascii="GHEA Grapalat" w:hAnsi="GHEA Grapalat"/>
          <w:b w:val="0"/>
          <w:bCs w:val="0"/>
          <w:sz w:val="20"/>
          <w:szCs w:val="20"/>
          <w:lang w:val="hy-AM"/>
        </w:rPr>
        <w:t xml:space="preserve">(այսուհետ՝ պրինցիպալ) </w:t>
      </w:r>
      <w:r w:rsidRPr="00734A5D">
        <w:rPr>
          <w:rStyle w:val="Strong"/>
          <w:rFonts w:ascii="GHEA Grapalat" w:hAnsi="GHEA Grapalat"/>
          <w:b w:val="0"/>
          <w:bCs w:val="0"/>
          <w:sz w:val="20"/>
          <w:szCs w:val="20"/>
          <w:lang w:val="hy-AM"/>
        </w:rPr>
        <w:t xml:space="preserve"> միջև </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ընտրված մասնակցի անվանումը </w:t>
      </w:r>
    </w:p>
    <w:p w14:paraId="187A13B5"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կնքվելիք N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675D53FE"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734A5D">
        <w:rPr>
          <w:rStyle w:val="Strong"/>
          <w:rFonts w:ascii="GHEA Grapalat" w:hAnsi="GHEA Grapalat"/>
          <w:b w:val="0"/>
          <w:bCs w:val="0"/>
          <w:sz w:val="20"/>
          <w:szCs w:val="20"/>
          <w:lang w:val="hy-AM"/>
        </w:rPr>
        <w:t>ում</w:t>
      </w:r>
      <w:r w:rsidRPr="00734A5D">
        <w:rPr>
          <w:rStyle w:val="Strong"/>
          <w:rFonts w:ascii="GHEA Grapalat" w:hAnsi="GHEA Grapalat"/>
          <w:b w:val="0"/>
          <w:bCs w:val="0"/>
          <w:sz w:val="20"/>
          <w:szCs w:val="20"/>
          <w:lang w:val="hy-AM"/>
        </w:rPr>
        <w:t xml:space="preserve">: </w:t>
      </w:r>
    </w:p>
    <w:p w14:paraId="026C1430"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074F31E9"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t xml:space="preserve">                         </w:t>
      </w:r>
      <w:r w:rsidRPr="00734A5D">
        <w:rPr>
          <w:rFonts w:ascii="GHEA Grapalat" w:hAnsi="GHEA Grapalat" w:cs="Sylfaen"/>
          <w:vertAlign w:val="superscript"/>
          <w:lang w:val="hy-AM"/>
        </w:rPr>
        <w:t>երաշխիքը տվող բանկի անվանումը</w:t>
      </w:r>
    </w:p>
    <w:p w14:paraId="043A5B2B" w14:textId="77777777"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C8287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գումարը թվերով և տառերով</w:t>
      </w:r>
    </w:p>
    <w:p w14:paraId="12C58CD2" w14:textId="4E71548F"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00734A5D">
        <w:rPr>
          <w:rFonts w:ascii="GHEA Grapalat" w:hAnsi="GHEA Grapalat" w:cs="Arial"/>
          <w:b/>
          <w:sz w:val="20"/>
          <w:szCs w:val="20"/>
          <w:lang w:val="hy-AM"/>
        </w:rPr>
        <w:t xml:space="preserve"> </w:t>
      </w:r>
      <w:r w:rsidRPr="00734A5D">
        <w:rPr>
          <w:rStyle w:val="Strong"/>
          <w:rFonts w:ascii="GHEA Grapalat" w:hAnsi="GHEA Grapalat"/>
          <w:b w:val="0"/>
          <w:bCs w:val="0"/>
          <w:sz w:val="20"/>
          <w:szCs w:val="20"/>
          <w:lang w:val="hy-AM"/>
        </w:rPr>
        <w:t>հաշվեհամարին փոխանցման միջոցով:</w:t>
      </w:r>
    </w:p>
    <w:p w14:paraId="10C70A9F"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3EEF323B"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7777777" w:rsidR="00B01CA2" w:rsidRPr="00734A5D"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պրիցիպալի միջև կնքվելիքN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779299A5"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4E1D4A33"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 xml:space="preserve">պայմանագիրն ուժի մեջ մտնելու օրվանից մինչև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54B458B9" w14:textId="0815F116"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r w:rsidR="002A6753">
        <w:rPr>
          <w:rFonts w:ascii="GHEA Grapalat" w:hAnsi="GHEA Grapalat"/>
          <w:sz w:val="20"/>
          <w:szCs w:val="20"/>
          <w:lang w:val="hy-AM"/>
        </w:rPr>
        <w:t xml:space="preserve"> </w:t>
      </w:r>
      <w:hyperlink r:id="rId16" w:history="1">
        <w:r w:rsidR="002A6753">
          <w:rPr>
            <w:rStyle w:val="Hyperlink"/>
            <w:rFonts w:ascii="GHEA Grapalat" w:hAnsi="GHEA Grapalat"/>
            <w:sz w:val="20"/>
            <w:szCs w:val="20"/>
            <w:lang w:val="hy-AM"/>
          </w:rPr>
          <w:t>gor.muradyan@yerevan.am</w:t>
        </w:r>
      </w:hyperlink>
      <w:r w:rsidRPr="00734A5D">
        <w:rPr>
          <w:rFonts w:ascii="GHEA Grapalat" w:hAnsi="GHEA Grapalat"/>
          <w:sz w:val="20"/>
          <w:szCs w:val="20"/>
          <w:lang w:val="hy-AM"/>
        </w:rPr>
        <w:t xml:space="preserve">։     </w:t>
      </w:r>
    </w:p>
    <w:p w14:paraId="25BC9503" w14:textId="77777777" w:rsidR="00091EBC" w:rsidRPr="00734A5D"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734A5D"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 xml:space="preserve">1) </w:t>
      </w:r>
      <w:r w:rsidR="0091775C"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91775C" w:rsidRPr="00734A5D">
        <w:rPr>
          <w:rFonts w:ascii="GHEA Grapalat" w:hAnsi="GHEA Grapalat"/>
          <w:sz w:val="20"/>
          <w:szCs w:val="20"/>
          <w:u w:val="single"/>
          <w:lang w:val="hy-AM"/>
        </w:rPr>
        <w:tab/>
        <w:t xml:space="preserve">     </w:t>
      </w:r>
      <w:r w:rsidRPr="00734A5D">
        <w:rPr>
          <w:rFonts w:ascii="GHEA Grapalat" w:hAnsi="GHEA Grapalat"/>
          <w:sz w:val="20"/>
          <w:szCs w:val="20"/>
          <w:lang w:val="hy-AM"/>
        </w:rPr>
        <w:t xml:space="preserve"> պայմանագրի, ներառյալ նաև դրանում </w:t>
      </w:r>
      <w:r w:rsidR="0091775C" w:rsidRPr="00734A5D">
        <w:rPr>
          <w:rFonts w:ascii="GHEA Grapalat" w:hAnsi="GHEA Grapalat"/>
          <w:sz w:val="20"/>
          <w:szCs w:val="20"/>
          <w:lang w:val="hy-AM"/>
        </w:rPr>
        <w:t>կատարված</w:t>
      </w:r>
    </w:p>
    <w:p w14:paraId="6E0E98C0" w14:textId="77777777" w:rsidR="00DC3470" w:rsidRPr="00734A5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w:t>
      </w:r>
      <w:r w:rsidR="0091775C" w:rsidRPr="00734A5D">
        <w:rPr>
          <w:rFonts w:ascii="GHEA Grapalat" w:hAnsi="GHEA Grapalat" w:cs="Sylfaen"/>
          <w:vertAlign w:val="superscript"/>
          <w:lang w:val="hy-AM"/>
        </w:rPr>
        <w:t>համարը</w:t>
      </w:r>
      <w:r w:rsidRPr="00734A5D">
        <w:rPr>
          <w:rFonts w:ascii="GHEA Grapalat" w:hAnsi="GHEA Grapalat" w:cs="Sylfaen"/>
          <w:vertAlign w:val="superscript"/>
          <w:lang w:val="hy-AM"/>
        </w:rPr>
        <w:t xml:space="preserve"> </w:t>
      </w:r>
    </w:p>
    <w:p w14:paraId="4106FDCD" w14:textId="214B3EA5" w:rsidR="00DC3470" w:rsidRPr="00734A5D"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734A5D"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2) բենեֆիցիարի կողմից պայմանագիրը միակողմանի լուծելու մասին </w:t>
      </w:r>
      <w:r>
        <w:fldChar w:fldCharType="begin"/>
      </w:r>
      <w:r w:rsidRPr="00FE2FF3">
        <w:rPr>
          <w:lang w:val="hy-AM"/>
        </w:rPr>
        <w:instrText>HYPERLINK "http://www.procurement.am"</w:instrText>
      </w:r>
      <w:r>
        <w:fldChar w:fldCharType="separate"/>
      </w:r>
      <w:r w:rsidRPr="00734A5D">
        <w:rPr>
          <w:rStyle w:val="Hyperlink"/>
          <w:rFonts w:ascii="GHEA Grapalat" w:hAnsi="GHEA Grapalat"/>
          <w:color w:val="auto"/>
          <w:sz w:val="20"/>
          <w:szCs w:val="20"/>
          <w:lang w:val="hy-AM"/>
        </w:rPr>
        <w:t>www.procurement.am</w:t>
      </w:r>
      <w:r>
        <w:fldChar w:fldCharType="end"/>
      </w:r>
      <w:r w:rsidRPr="00734A5D">
        <w:rPr>
          <w:rFonts w:ascii="GHEA Grapalat" w:hAnsi="GHEA Grapalat"/>
          <w:sz w:val="20"/>
          <w:szCs w:val="20"/>
          <w:lang w:val="hy-AM"/>
        </w:rPr>
        <w:t xml:space="preserve"> հասց</w:t>
      </w:r>
      <w:r w:rsidR="00BC0C24"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CF2170" w:rsidRPr="00734A5D">
        <w:rPr>
          <w:rFonts w:ascii="GHEA Grapalat" w:hAnsi="GHEA Grapalat"/>
          <w:sz w:val="20"/>
          <w:szCs w:val="20"/>
          <w:lang w:val="hy-AM"/>
        </w:rPr>
        <w:t>:</w:t>
      </w:r>
    </w:p>
    <w:p w14:paraId="6E51218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734A5D"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15C17072"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734A5D"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մարմնի ղեկավար</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7EA746E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DD7824F"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5087428B" w14:textId="1FF8AC49"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0019419E" w:rsidRPr="00222F7B">
        <w:rPr>
          <w:rFonts w:ascii="GHEA Grapalat" w:hAnsi="GHEA Grapalat" w:cs="Sylfaen"/>
          <w:b/>
          <w:lang w:val="hy-AM"/>
        </w:rPr>
        <w:t>7</w:t>
      </w:r>
    </w:p>
    <w:p w14:paraId="7010A09D" w14:textId="0BDF51EB"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2258D">
        <w:rPr>
          <w:rFonts w:ascii="GHEA Grapalat" w:hAnsi="GHEA Grapalat" w:cs="Sylfaen"/>
          <w:b/>
          <w:lang w:val="hy-AM"/>
        </w:rPr>
        <w:t>ԳՀԱՇՁԲ-</w:t>
      </w:r>
      <w:r w:rsidR="009F6B69">
        <w:rPr>
          <w:rFonts w:ascii="GHEA Grapalat" w:hAnsi="GHEA Grapalat" w:cs="Sylfaen"/>
          <w:b/>
          <w:lang w:val="hy-AM"/>
        </w:rPr>
        <w:t>25/160</w:t>
      </w:r>
      <w:r w:rsidRPr="00785E88">
        <w:rPr>
          <w:rFonts w:ascii="GHEA Grapalat" w:hAnsi="GHEA Grapalat" w:cs="Sylfaen"/>
          <w:b/>
          <w:lang w:val="hy-AM"/>
        </w:rPr>
        <w:t>»*  ծածկագրով</w:t>
      </w:r>
    </w:p>
    <w:p w14:paraId="48EEAA3C" w14:textId="0B431FE6" w:rsidR="00F02279" w:rsidRPr="00FB1EC7" w:rsidRDefault="0002258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F02279" w:rsidRPr="00FB1EC7">
        <w:rPr>
          <w:rFonts w:ascii="GHEA Grapalat" w:hAnsi="GHEA Grapalat" w:cs="Sylfaen"/>
          <w:b/>
          <w:lang w:val="hy-AM"/>
        </w:rPr>
        <w:t xml:space="preserve">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3887443" w14:textId="77777777" w:rsidR="00BF38C3" w:rsidRPr="00FB1EC7" w:rsidRDefault="00BF38C3" w:rsidP="00F02279">
      <w:pPr>
        <w:ind w:firstLine="720"/>
        <w:jc w:val="both"/>
        <w:rPr>
          <w:rFonts w:ascii="GHEA Grapalat" w:hAnsi="GHEA Grapalat" w:cs="Sylfaen"/>
          <w:sz w:val="20"/>
          <w:szCs w:val="20"/>
          <w:lang w:val="pt-BR"/>
        </w:rPr>
      </w:pPr>
    </w:p>
    <w:p w14:paraId="613A70C9" w14:textId="6A6C5C9C"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BF38C3">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8EF6BA" w14:textId="3692073B" w:rsidR="00F46136" w:rsidRDefault="00F02279" w:rsidP="007E2993">
      <w:pPr>
        <w:ind w:firstLine="720"/>
        <w:jc w:val="both"/>
        <w:rPr>
          <w:rFonts w:ascii="GHEA Grapalat" w:hAnsi="GHEA Grapalat" w:cs="Sylfaen"/>
          <w:sz w:val="20"/>
          <w:lang w:val="hy-AM"/>
        </w:rPr>
      </w:pPr>
      <w:r w:rsidRPr="00FB1EC7">
        <w:rPr>
          <w:rFonts w:ascii="GHEA Grapalat" w:hAnsi="GHEA Grapalat"/>
          <w:sz w:val="20"/>
          <w:szCs w:val="20"/>
          <w:lang w:val="es-ES"/>
        </w:rPr>
        <w:t>1.1</w:t>
      </w:r>
      <w:r w:rsidRPr="00FB1EC7">
        <w:rPr>
          <w:rFonts w:ascii="GHEA Grapalat" w:hAnsi="GHEA Grapalat"/>
          <w:sz w:val="20"/>
          <w:szCs w:val="20"/>
          <w:lang w:val="es-ES"/>
        </w:rPr>
        <w:tab/>
      </w:r>
      <w:r w:rsidR="007E2993" w:rsidRPr="0093002B">
        <w:rPr>
          <w:rFonts w:ascii="GHEA Grapalat" w:hAnsi="GHEA Grapalat" w:cs="Sylfaen"/>
          <w:sz w:val="20"/>
          <w:szCs w:val="20"/>
          <w:lang w:val="pt-BR"/>
        </w:rPr>
        <w:t>Կապալառուն</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պարտավորվում</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է</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սույն</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պայմանագրով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սահմանված</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կարգով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նախատեսված</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ծավալներով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ձևով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և</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ժամկետներում</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կատարել</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սույն</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պայմանագրի (այսուհետ` պայմանագիր)</w:t>
      </w:r>
      <w:r w:rsidR="007E2993" w:rsidRPr="0093002B">
        <w:rPr>
          <w:rFonts w:ascii="GHEA Grapalat" w:hAnsi="GHEA Grapalat"/>
          <w:sz w:val="20"/>
          <w:szCs w:val="20"/>
          <w:lang w:val="es-ES"/>
        </w:rPr>
        <w:t xml:space="preserve"> N 1 </w:t>
      </w:r>
      <w:r w:rsidR="007E2993" w:rsidRPr="0093002B">
        <w:rPr>
          <w:rFonts w:ascii="GHEA Grapalat" w:hAnsi="GHEA Grapalat" w:cs="Sylfaen"/>
          <w:sz w:val="20"/>
          <w:szCs w:val="20"/>
          <w:lang w:val="pt-BR"/>
        </w:rPr>
        <w:t>Հավելվածով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սահմանված</w:t>
      </w:r>
      <w:r w:rsidR="007E2993" w:rsidRPr="0093002B">
        <w:rPr>
          <w:rFonts w:ascii="GHEA Grapalat" w:hAnsi="GHEA Grapalat"/>
          <w:sz w:val="20"/>
          <w:szCs w:val="20"/>
          <w:lang w:val="es-ES"/>
        </w:rPr>
        <w:t xml:space="preserve"> </w:t>
      </w:r>
      <w:r w:rsidR="007E2993">
        <w:rPr>
          <w:rFonts w:ascii="GHEA Grapalat" w:hAnsi="GHEA Grapalat"/>
          <w:sz w:val="20"/>
          <w:szCs w:val="20"/>
          <w:lang w:val="hy-AM"/>
        </w:rPr>
        <w:t xml:space="preserve">նախագծային փաստաթղթերով, ներառյալ </w:t>
      </w:r>
      <w:r w:rsidR="007E2993">
        <w:rPr>
          <w:rFonts w:ascii="GHEA Grapalat" w:hAnsi="GHEA Grapalat" w:cs="Sylfaen"/>
          <w:sz w:val="20"/>
          <w:szCs w:val="20"/>
          <w:lang w:val="hy-AM"/>
        </w:rPr>
        <w:t xml:space="preserve">դրանցով նախատեսված </w:t>
      </w:r>
      <w:r w:rsidR="007E2993"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7E2993" w:rsidRPr="00AD0AD8">
        <w:rPr>
          <w:rFonts w:ascii="GHEA Grapalat" w:hAnsi="GHEA Grapalat" w:cs="Arial"/>
          <w:sz w:val="20"/>
          <w:szCs w:val="20"/>
          <w:lang w:val="es-ES"/>
        </w:rPr>
        <w:t>(</w:t>
      </w:r>
      <w:r w:rsidR="007E2993" w:rsidRPr="00AD0AD8">
        <w:rPr>
          <w:rFonts w:ascii="GHEA Grapalat" w:hAnsi="GHEA Grapalat" w:cs="Arial"/>
          <w:sz w:val="20"/>
          <w:szCs w:val="20"/>
          <w:lang w:val="hy-AM"/>
        </w:rPr>
        <w:t>կամ</w:t>
      </w:r>
      <w:r w:rsidR="007E2993" w:rsidRPr="00AD0AD8">
        <w:rPr>
          <w:rFonts w:ascii="GHEA Grapalat" w:hAnsi="GHEA Grapalat" w:cs="Arial"/>
          <w:sz w:val="20"/>
          <w:szCs w:val="20"/>
          <w:lang w:val="es-ES"/>
        </w:rPr>
        <w:t>)</w:t>
      </w:r>
      <w:r w:rsidR="007E2993" w:rsidRPr="00AD0AD8">
        <w:rPr>
          <w:rFonts w:ascii="GHEA Grapalat" w:hAnsi="GHEA Grapalat" w:cs="Arial"/>
          <w:sz w:val="20"/>
          <w:szCs w:val="20"/>
          <w:lang w:val="hy-AM"/>
        </w:rPr>
        <w:t xml:space="preserve"> սարքերի ու սարքավորումների</w:t>
      </w:r>
      <w:r w:rsidR="007E2993">
        <w:rPr>
          <w:rFonts w:ascii="GHEA Grapalat" w:hAnsi="GHEA Grapalat" w:cs="Arial"/>
          <w:sz w:val="20"/>
          <w:szCs w:val="20"/>
          <w:lang w:val="hy-AM"/>
        </w:rPr>
        <w:t xml:space="preserve"> տեղադրումը </w:t>
      </w:r>
      <w:r w:rsidR="007E2993" w:rsidRPr="00AD0AD8">
        <w:rPr>
          <w:rFonts w:ascii="GHEA Grapalat" w:hAnsi="GHEA Grapalat" w:cs="Arial"/>
          <w:sz w:val="20"/>
          <w:szCs w:val="20"/>
          <w:lang w:val="es-ES"/>
        </w:rPr>
        <w:t>(</w:t>
      </w:r>
      <w:proofErr w:type="spellStart"/>
      <w:r w:rsidR="007E2993">
        <w:rPr>
          <w:rFonts w:ascii="GHEA Grapalat" w:hAnsi="GHEA Grapalat" w:cs="Arial"/>
          <w:sz w:val="20"/>
          <w:szCs w:val="20"/>
          <w:lang w:val="es-ES"/>
        </w:rPr>
        <w:t>օգտագործ</w:t>
      </w:r>
      <w:proofErr w:type="spellEnd"/>
      <w:r w:rsidR="007E2993">
        <w:rPr>
          <w:rFonts w:ascii="GHEA Grapalat" w:hAnsi="GHEA Grapalat" w:cs="Arial"/>
          <w:sz w:val="20"/>
          <w:szCs w:val="20"/>
          <w:lang w:val="hy-AM"/>
        </w:rPr>
        <w:t>ումը</w:t>
      </w:r>
      <w:r w:rsidR="007E2993" w:rsidRPr="00AD0AD8">
        <w:rPr>
          <w:rFonts w:ascii="GHEA Grapalat" w:hAnsi="GHEA Grapalat" w:cs="Arial"/>
          <w:sz w:val="20"/>
          <w:szCs w:val="20"/>
          <w:lang w:val="es-ES"/>
        </w:rPr>
        <w:t>)</w:t>
      </w:r>
      <w:r w:rsidR="007E2993">
        <w:rPr>
          <w:rFonts w:ascii="GHEA Grapalat" w:hAnsi="GHEA Grapalat" w:cs="Arial"/>
          <w:sz w:val="20"/>
          <w:szCs w:val="20"/>
          <w:lang w:val="hy-AM"/>
        </w:rPr>
        <w:t xml:space="preserve"> և</w:t>
      </w:r>
      <w:r w:rsidR="007E2993" w:rsidRPr="0093002B">
        <w:rPr>
          <w:rFonts w:ascii="GHEA Grapalat" w:hAnsi="GHEA Grapalat" w:cs="Sylfaen"/>
          <w:sz w:val="20"/>
          <w:szCs w:val="20"/>
          <w:lang w:val="hy-AM"/>
        </w:rPr>
        <w:t xml:space="preserve"> </w:t>
      </w:r>
      <w:r w:rsidR="007E2993" w:rsidRPr="0093002B">
        <w:rPr>
          <w:rFonts w:ascii="GHEA Grapalat" w:hAnsi="GHEA Grapalat" w:cs="Sylfaen"/>
          <w:sz w:val="20"/>
          <w:szCs w:val="20"/>
          <w:lang w:val="pt-BR"/>
        </w:rPr>
        <w:t>ծավալաթերթ</w:t>
      </w:r>
      <w:r w:rsidR="007E2993" w:rsidRPr="00A9662F">
        <w:rPr>
          <w:rFonts w:ascii="GHEA Grapalat" w:hAnsi="GHEA Grapalat" w:cs="Sylfaen"/>
          <w:sz w:val="20"/>
          <w:szCs w:val="20"/>
          <w:lang w:val="pt-BR"/>
        </w:rPr>
        <w:t>-</w:t>
      </w:r>
      <w:r w:rsidR="007E2993" w:rsidRPr="0093002B">
        <w:rPr>
          <w:rFonts w:ascii="GHEA Grapalat" w:hAnsi="GHEA Grapalat" w:cs="Sylfaen"/>
          <w:sz w:val="20"/>
          <w:szCs w:val="20"/>
          <w:lang w:val="pt-BR"/>
        </w:rPr>
        <w:t>նախահաշվով</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նախատեսված</w:t>
      </w:r>
      <w:r w:rsidR="007E2993" w:rsidRPr="00A9662F">
        <w:rPr>
          <w:rFonts w:ascii="GHEA Grapalat" w:hAnsi="GHEA Grapalat" w:cs="Sylfaen"/>
          <w:sz w:val="20"/>
          <w:szCs w:val="20"/>
          <w:lang w:val="pt-BR"/>
        </w:rPr>
        <w:t xml:space="preserve"> </w:t>
      </w:r>
      <w:r w:rsidR="00A9662F" w:rsidRPr="00A9662F">
        <w:rPr>
          <w:rFonts w:ascii="GHEA Grapalat" w:hAnsi="GHEA Grapalat" w:cs="Sylfaen"/>
          <w:sz w:val="20"/>
          <w:szCs w:val="20"/>
          <w:lang w:val="pt-BR"/>
        </w:rPr>
        <w:t>Երևան քաղաքի Կենտրոն վարչական շրջանի բակերի ընթացիկ վերանորոգման</w:t>
      </w:r>
      <w:r w:rsid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աշխատանքները</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այսուհետ</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աշխատանք</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իսկ</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Պատվիրատուն</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պարտավորվում</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է</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ընդունել</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կատարված</w:t>
      </w:r>
      <w:r w:rsidR="007E2993" w:rsidRPr="00A9662F">
        <w:rPr>
          <w:rFonts w:ascii="GHEA Grapalat" w:hAnsi="GHEA Grapalat" w:cs="Sylfaen"/>
          <w:sz w:val="20"/>
          <w:szCs w:val="20"/>
          <w:lang w:val="pt-BR"/>
        </w:rPr>
        <w:t xml:space="preserve"> ա</w:t>
      </w:r>
      <w:r w:rsidR="007E2993" w:rsidRPr="0093002B">
        <w:rPr>
          <w:rFonts w:ascii="GHEA Grapalat" w:hAnsi="GHEA Grapalat" w:cs="Sylfaen"/>
          <w:sz w:val="20"/>
          <w:szCs w:val="20"/>
          <w:lang w:val="pt-BR"/>
        </w:rPr>
        <w:t>շխատանքը</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և</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վարձատրել</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դրա</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համար</w:t>
      </w:r>
      <w:r w:rsidR="007E2993" w:rsidRPr="00A9662F">
        <w:rPr>
          <w:rFonts w:ascii="GHEA Grapalat" w:hAnsi="GHEA Grapalat" w:cs="Sylfaen"/>
          <w:sz w:val="20"/>
          <w:szCs w:val="20"/>
          <w:lang w:val="pt-BR"/>
        </w:rPr>
        <w:t>։ Սույն պայմանագրի</w:t>
      </w:r>
      <w:r w:rsidR="007E2993">
        <w:rPr>
          <w:rFonts w:ascii="GHEA Grapalat" w:hAnsi="GHEA Grapalat" w:cs="Tahoma"/>
          <w:sz w:val="20"/>
          <w:szCs w:val="20"/>
          <w:lang w:val="hy-AM"/>
        </w:rPr>
        <w:t xml:space="preserve"> անբաժանելի մաս է </w:t>
      </w:r>
      <w:r w:rsidR="007E2993" w:rsidRPr="00A9662F">
        <w:rPr>
          <w:rFonts w:ascii="GHEA Grapalat" w:hAnsi="GHEA Grapalat"/>
          <w:sz w:val="20"/>
          <w:szCs w:val="20"/>
          <w:lang w:val="hy-AM"/>
        </w:rPr>
        <w:t xml:space="preserve">հանդիսանում </w:t>
      </w:r>
      <w:r w:rsidR="00A9662F" w:rsidRPr="00A9662F">
        <w:rPr>
          <w:rFonts w:ascii="GHEA Grapalat" w:hAnsi="GHEA Grapalat"/>
          <w:sz w:val="20"/>
          <w:szCs w:val="20"/>
          <w:lang w:val="hy-AM"/>
        </w:rPr>
        <w:t>«ԵՔ-ԳՀԱՇՁԲ-</w:t>
      </w:r>
      <w:r w:rsidR="009F6B69">
        <w:rPr>
          <w:rFonts w:ascii="GHEA Grapalat" w:hAnsi="GHEA Grapalat"/>
          <w:sz w:val="20"/>
          <w:szCs w:val="20"/>
          <w:lang w:val="hy-AM"/>
        </w:rPr>
        <w:t>25/160</w:t>
      </w:r>
      <w:r w:rsidR="00A9662F" w:rsidRPr="00A9662F">
        <w:rPr>
          <w:rFonts w:ascii="GHEA Grapalat" w:hAnsi="GHEA Grapalat"/>
          <w:sz w:val="20"/>
          <w:szCs w:val="20"/>
          <w:lang w:val="hy-AM"/>
        </w:rPr>
        <w:t>»</w:t>
      </w:r>
      <w:r w:rsidR="007E2993" w:rsidRPr="00A9662F">
        <w:rPr>
          <w:rFonts w:ascii="GHEA Grapalat" w:hAnsi="GHEA Grapalat"/>
          <w:sz w:val="20"/>
          <w:szCs w:val="20"/>
          <w:lang w:val="hy-AM"/>
        </w:rPr>
        <w:t xml:space="preserve"> ծածկագրով</w:t>
      </w:r>
      <w:r w:rsidR="007E2993">
        <w:rPr>
          <w:rFonts w:ascii="GHEA Grapalat" w:hAnsi="GHEA Grapalat" w:cs="Tahoma"/>
          <w:sz w:val="20"/>
          <w:szCs w:val="20"/>
          <w:lang w:val="hy-AM"/>
        </w:rPr>
        <w:t xml:space="preserve"> գնման ընթացակարգին մասնակցելու շրջանակում Կապալատուի կողմից հայտով ներկայացված՝ </w:t>
      </w:r>
      <w:r w:rsidR="007E2993">
        <w:rPr>
          <w:rFonts w:ascii="GHEA Grapalat" w:hAnsi="GHEA Grapalat" w:cs="Sylfaen"/>
          <w:sz w:val="20"/>
          <w:lang w:val="hy-AM"/>
        </w:rPr>
        <w:t xml:space="preserve">նախագծային փաստաթղթերով </w:t>
      </w:r>
      <w:r w:rsidR="007E2993" w:rsidRPr="00AD3BB8">
        <w:rPr>
          <w:rFonts w:ascii="GHEA Grapalat" w:hAnsi="GHEA Grapalat" w:cs="Sylfaen"/>
          <w:sz w:val="20"/>
          <w:lang w:val="hy-AM"/>
        </w:rPr>
        <w:t>սահմանված</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տեխնիկական</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բնութագրերին</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և</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երաշխիքային</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սպասարկման</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պայմաններին</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համապատասխանող</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նյութերի</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և</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կամ</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սարքերի</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ու</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սարքավորումների</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տեղադրման</w:t>
      </w:r>
      <w:r w:rsidR="007E2993" w:rsidRPr="005C4D07">
        <w:rPr>
          <w:rFonts w:ascii="GHEA Grapalat" w:hAnsi="GHEA Grapalat" w:cs="Sylfaen"/>
          <w:sz w:val="20"/>
          <w:lang w:val="af-ZA"/>
        </w:rPr>
        <w:t xml:space="preserve"> </w:t>
      </w:r>
      <w:r w:rsidR="007E2993" w:rsidRPr="00715D2E">
        <w:rPr>
          <w:rFonts w:ascii="GHEA Grapalat" w:hAnsi="GHEA Grapalat" w:cs="Sylfaen"/>
          <w:sz w:val="20"/>
          <w:lang w:val="af-ZA"/>
        </w:rPr>
        <w:t>(</w:t>
      </w:r>
      <w:r w:rsidR="007E2993">
        <w:rPr>
          <w:rFonts w:ascii="GHEA Grapalat" w:hAnsi="GHEA Grapalat" w:cs="Sylfaen"/>
          <w:sz w:val="20"/>
          <w:lang w:val="hy-AM"/>
        </w:rPr>
        <w:t>օգտագործման</w:t>
      </w:r>
      <w:r w:rsidR="007E2993" w:rsidRPr="00715D2E">
        <w:rPr>
          <w:rFonts w:ascii="GHEA Grapalat" w:hAnsi="GHEA Grapalat" w:cs="Sylfaen"/>
          <w:sz w:val="20"/>
          <w:lang w:val="af-ZA"/>
        </w:rPr>
        <w:t>)</w:t>
      </w:r>
      <w:r w:rsidR="007E2993">
        <w:rPr>
          <w:rFonts w:ascii="GHEA Grapalat" w:hAnsi="GHEA Grapalat" w:cs="Sylfaen"/>
          <w:sz w:val="20"/>
          <w:lang w:val="hy-AM"/>
        </w:rPr>
        <w:t xml:space="preserve"> </w:t>
      </w:r>
      <w:r w:rsidR="007E2993" w:rsidRPr="00AD3BB8">
        <w:rPr>
          <w:rFonts w:ascii="GHEA Grapalat" w:hAnsi="GHEA Grapalat" w:cs="Sylfaen"/>
          <w:sz w:val="20"/>
          <w:lang w:val="hy-AM"/>
        </w:rPr>
        <w:t>պարտավորության</w:t>
      </w:r>
      <w:r w:rsidR="007E2993" w:rsidRPr="005C4D07">
        <w:rPr>
          <w:rFonts w:ascii="GHEA Grapalat" w:hAnsi="GHEA Grapalat" w:cs="Sylfaen"/>
          <w:sz w:val="20"/>
          <w:lang w:val="af-ZA"/>
        </w:rPr>
        <w:t xml:space="preserve"> </w:t>
      </w:r>
      <w:r w:rsidR="007E2993" w:rsidRPr="00AD3BB8">
        <w:rPr>
          <w:rFonts w:ascii="GHEA Grapalat" w:hAnsi="GHEA Grapalat" w:cs="Sylfaen"/>
          <w:sz w:val="20"/>
          <w:lang w:val="hy-AM"/>
        </w:rPr>
        <w:t>մասին</w:t>
      </w:r>
      <w:r w:rsidR="007E2993">
        <w:rPr>
          <w:rFonts w:ascii="GHEA Grapalat" w:hAnsi="GHEA Grapalat" w:cs="Sylfaen"/>
          <w:sz w:val="20"/>
          <w:lang w:val="hy-AM"/>
        </w:rPr>
        <w:t xml:space="preserve"> հավաստումը</w:t>
      </w:r>
      <w:r w:rsidR="007E2993" w:rsidRPr="00AD3BB8">
        <w:rPr>
          <w:rFonts w:ascii="GHEA Grapalat" w:hAnsi="GHEA Grapalat" w:cs="Sylfaen"/>
          <w:sz w:val="20"/>
          <w:lang w:val="hy-AM"/>
        </w:rPr>
        <w:t>:</w:t>
      </w:r>
    </w:p>
    <w:p w14:paraId="00A85B00" w14:textId="5DC0C694" w:rsidR="00F02279" w:rsidRPr="00FB1EC7" w:rsidRDefault="00F02279" w:rsidP="009E2596">
      <w:pPr>
        <w:tabs>
          <w:tab w:val="left" w:pos="1170"/>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0B226299" w14:textId="7A0AA426" w:rsidR="00B47774" w:rsidRDefault="00F02279" w:rsidP="00B47774">
      <w:pPr>
        <w:tabs>
          <w:tab w:val="left" w:pos="1134"/>
        </w:tabs>
        <w:ind w:firstLine="720"/>
        <w:jc w:val="both"/>
        <w:rPr>
          <w:rFonts w:ascii="GHEA Grapalat" w:hAnsi="GHEA Grapalat" w:cs="Times Armenian"/>
          <w:lang w:val="hy-AM"/>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proofErr w:type="spellStart"/>
      <w:r w:rsidRPr="00FC77C6">
        <w:rPr>
          <w:rFonts w:ascii="GHEA Grapalat" w:hAnsi="GHEA Grapalat"/>
          <w:sz w:val="20"/>
          <w:szCs w:val="20"/>
          <w:lang w:val="es-ES"/>
        </w:rPr>
        <w:t>սահմանվում</w:t>
      </w:r>
      <w:proofErr w:type="spellEnd"/>
      <w:r w:rsidRPr="00FC77C6">
        <w:rPr>
          <w:rFonts w:ascii="GHEA Grapalat" w:hAnsi="GHEA Grapalat"/>
          <w:sz w:val="20"/>
          <w:szCs w:val="20"/>
          <w:lang w:val="es-ES"/>
        </w:rPr>
        <w:t xml:space="preserve"> է` </w:t>
      </w:r>
      <w:proofErr w:type="spellStart"/>
      <w:r w:rsidR="00B47774" w:rsidRPr="00FC77C6">
        <w:rPr>
          <w:rFonts w:ascii="GHEA Grapalat" w:hAnsi="GHEA Grapalat"/>
          <w:sz w:val="20"/>
          <w:szCs w:val="20"/>
          <w:lang w:val="es-ES"/>
        </w:rPr>
        <w:t>Համաձայն</w:t>
      </w:r>
      <w:proofErr w:type="spellEnd"/>
      <w:r w:rsidR="00B47774" w:rsidRPr="00FC77C6">
        <w:rPr>
          <w:rFonts w:ascii="GHEA Grapalat" w:hAnsi="GHEA Grapalat"/>
          <w:sz w:val="20"/>
          <w:szCs w:val="20"/>
          <w:lang w:val="es-ES"/>
        </w:rPr>
        <w:t xml:space="preserve"> </w:t>
      </w:r>
      <w:proofErr w:type="spellStart"/>
      <w:r w:rsidR="00B47774" w:rsidRPr="00FC77C6">
        <w:rPr>
          <w:rFonts w:ascii="GHEA Grapalat" w:hAnsi="GHEA Grapalat"/>
          <w:sz w:val="20"/>
          <w:szCs w:val="20"/>
          <w:lang w:val="es-ES"/>
        </w:rPr>
        <w:t>հավելված</w:t>
      </w:r>
      <w:proofErr w:type="spellEnd"/>
      <w:r w:rsidR="00B47774" w:rsidRPr="00FC77C6">
        <w:rPr>
          <w:rFonts w:ascii="GHEA Grapalat" w:hAnsi="GHEA Grapalat"/>
          <w:sz w:val="20"/>
          <w:szCs w:val="20"/>
          <w:lang w:val="es-ES"/>
        </w:rPr>
        <w:t xml:space="preserve"> </w:t>
      </w:r>
      <w:r w:rsidR="006B14BD">
        <w:rPr>
          <w:rFonts w:ascii="GHEA Grapalat" w:hAnsi="GHEA Grapalat"/>
          <w:sz w:val="20"/>
          <w:szCs w:val="20"/>
          <w:lang w:val="es-ES"/>
        </w:rPr>
        <w:t>1</w:t>
      </w:r>
      <w:r w:rsidR="00B47774" w:rsidRPr="00FC77C6">
        <w:rPr>
          <w:rFonts w:ascii="GHEA Grapalat" w:hAnsi="GHEA Grapalat"/>
          <w:sz w:val="20"/>
          <w:szCs w:val="20"/>
          <w:lang w:val="es-ES"/>
        </w:rPr>
        <w:t>:</w:t>
      </w:r>
      <w:r w:rsidR="00B47774">
        <w:rPr>
          <w:rFonts w:ascii="GHEA Grapalat" w:hAnsi="GHEA Grapalat" w:cs="Times Armenian"/>
          <w:lang w:val="hy-AM"/>
        </w:rPr>
        <w:t xml:space="preserve"> </w:t>
      </w:r>
    </w:p>
    <w:p w14:paraId="024C781F" w14:textId="310E6ED9" w:rsidR="00F02279" w:rsidRDefault="00F02279" w:rsidP="00B47774">
      <w:pPr>
        <w:tabs>
          <w:tab w:val="left" w:pos="1134"/>
        </w:tabs>
        <w:ind w:firstLine="720"/>
        <w:jc w:val="both"/>
        <w:rPr>
          <w:rFonts w:ascii="GHEA Grapalat" w:hAnsi="GHEA Grapalat" w:cs="Times Armenian"/>
          <w:sz w:val="20"/>
          <w:szCs w:val="20"/>
          <w:lang w:val="es-ES"/>
        </w:rPr>
      </w:pPr>
      <w:r w:rsidRPr="006B14BD">
        <w:rPr>
          <w:rFonts w:ascii="GHEA Grapalat" w:hAnsi="GHEA Grapalat" w:cs="Sylfaen"/>
          <w:sz w:val="20"/>
          <w:szCs w:val="20"/>
          <w:lang w:val="pt-BR"/>
        </w:rPr>
        <w:t>Պայմանագրով</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նախատեսված</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առանձին</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տեսակի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աշխատանքների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փուլերի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և</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ծավալների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կատարման</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ժամկետները</w:t>
      </w:r>
      <w:r w:rsidRPr="006B14BD">
        <w:rPr>
          <w:rFonts w:ascii="GHEA Grapalat" w:hAnsi="GHEA Grapalat" w:cs="Times Armenian"/>
          <w:sz w:val="20"/>
          <w:szCs w:val="20"/>
          <w:lang w:val="es-ES"/>
        </w:rPr>
        <w:t xml:space="preserve"> </w:t>
      </w:r>
      <w:r w:rsidR="00CF7AC3" w:rsidRPr="006B14BD">
        <w:rPr>
          <w:rFonts w:ascii="GHEA Grapalat" w:hAnsi="GHEA Grapalat" w:cs="Sylfaen"/>
          <w:sz w:val="20"/>
          <w:szCs w:val="20"/>
          <w:lang w:val="hy-AM"/>
        </w:rPr>
        <w:t>սահմանված են սույն պայմանագրի</w:t>
      </w:r>
      <w:r w:rsidR="00CF7AC3" w:rsidRPr="006B14BD">
        <w:rPr>
          <w:rFonts w:ascii="GHEA Grapalat" w:hAnsi="GHEA Grapalat" w:cs="Sylfaen"/>
          <w:sz w:val="20"/>
          <w:szCs w:val="20"/>
          <w:lang w:val="es-ES"/>
        </w:rPr>
        <w:t xml:space="preserve"> </w:t>
      </w:r>
      <w:r w:rsidR="00CF7AC3" w:rsidRPr="006B14BD">
        <w:rPr>
          <w:rFonts w:ascii="GHEA Grapalat" w:hAnsi="GHEA Grapalat" w:cs="Sylfaen"/>
          <w:sz w:val="20"/>
          <w:szCs w:val="20"/>
          <w:lang w:val="pt-BR"/>
        </w:rPr>
        <w:t>հավելված</w:t>
      </w:r>
      <w:r w:rsidR="00CF7AC3" w:rsidRPr="006B14BD">
        <w:rPr>
          <w:rFonts w:ascii="GHEA Grapalat" w:hAnsi="GHEA Grapalat" w:cs="Sylfaen"/>
          <w:sz w:val="20"/>
          <w:szCs w:val="20"/>
          <w:lang w:val="es-ES"/>
        </w:rPr>
        <w:t xml:space="preserve"> 2-ում</w:t>
      </w:r>
      <w:r w:rsidRPr="006B14BD">
        <w:rPr>
          <w:rFonts w:ascii="GHEA Grapalat" w:hAnsi="GHEA Grapalat" w:cs="Times Armenian"/>
          <w:sz w:val="20"/>
          <w:szCs w:val="20"/>
          <w:lang w:val="es-ES"/>
        </w:rPr>
        <w:t xml:space="preserve"> </w:t>
      </w:r>
      <w:r w:rsidR="00CF7AC3" w:rsidRPr="006B14BD">
        <w:rPr>
          <w:rFonts w:ascii="GHEA Grapalat" w:hAnsi="GHEA Grapalat" w:cs="Times Armenian"/>
          <w:sz w:val="20"/>
          <w:szCs w:val="20"/>
          <w:lang w:val="hy-AM"/>
        </w:rPr>
        <w:t xml:space="preserve">ներկայացված </w:t>
      </w:r>
      <w:r w:rsidRPr="006B14BD">
        <w:rPr>
          <w:rFonts w:ascii="GHEA Grapalat" w:hAnsi="GHEA Grapalat" w:cs="Sylfaen"/>
          <w:sz w:val="20"/>
          <w:szCs w:val="20"/>
          <w:lang w:val="pt-BR"/>
        </w:rPr>
        <w:t>օրացուցային</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գրաֆիկով</w:t>
      </w:r>
      <w:r w:rsidRPr="006B14BD">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72C44BCD" w14:textId="77777777" w:rsidR="002F63F0" w:rsidRPr="00B47774" w:rsidRDefault="002F63F0" w:rsidP="00B47774">
      <w:pPr>
        <w:tabs>
          <w:tab w:val="left" w:pos="1134"/>
        </w:tabs>
        <w:ind w:firstLine="720"/>
        <w:jc w:val="both"/>
        <w:rPr>
          <w:rFonts w:ascii="GHEA Grapalat" w:hAnsi="GHEA Grapalat" w:cs="Times Armenian"/>
          <w:lang w:val="es-ES"/>
        </w:rPr>
      </w:pPr>
    </w:p>
    <w:p w14:paraId="4E172C1B" w14:textId="7876F09F"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67E44BA3"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601B7312" w14:textId="77777777" w:rsidR="002F63F0" w:rsidRPr="00FB1EC7" w:rsidRDefault="002F63F0" w:rsidP="00F02279">
      <w:pPr>
        <w:tabs>
          <w:tab w:val="left" w:pos="1276"/>
        </w:tabs>
        <w:ind w:firstLine="720"/>
        <w:jc w:val="both"/>
        <w:rPr>
          <w:rFonts w:ascii="GHEA Grapalat" w:hAnsi="GHEA Grapalat"/>
          <w:sz w:val="20"/>
          <w:szCs w:val="20"/>
          <w:lang w:val="es-ES"/>
        </w:rPr>
      </w:pPr>
    </w:p>
    <w:p w14:paraId="0177F853" w14:textId="6E5948B5"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2474182"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lastRenderedPageBreak/>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32A91EE0"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5F5E63B5"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0FD71D20" w14:textId="7B850686"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0311BA98" w:rsidR="00F02279"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5472E727" w14:textId="1E5831C7" w:rsidR="00D57D97" w:rsidRPr="00AD3BB8" w:rsidRDefault="00D57D97" w:rsidP="00D57D97">
      <w:pPr>
        <w:tabs>
          <w:tab w:val="left" w:pos="1276"/>
        </w:tabs>
        <w:ind w:firstLine="720"/>
        <w:jc w:val="both"/>
        <w:rPr>
          <w:rFonts w:ascii="GHEA Grapalat" w:hAnsi="GHEA Grapalat" w:cs="Sylfaen"/>
          <w:sz w:val="20"/>
          <w:szCs w:val="20"/>
          <w:lang w:val="hy-AM"/>
        </w:rPr>
      </w:pPr>
      <w:r>
        <w:rPr>
          <w:rFonts w:ascii="GHEA Grapalat" w:hAnsi="GHEA Grapalat" w:cs="Times Armenian"/>
          <w:sz w:val="20"/>
          <w:szCs w:val="20"/>
          <w:lang w:val="es-ES"/>
        </w:rPr>
        <w:t xml:space="preserve">3.2.5 </w:t>
      </w:r>
      <w:r>
        <w:rPr>
          <w:rFonts w:ascii="GHEA Grapalat" w:hAnsi="GHEA Grapalat" w:cs="Times Armenian"/>
          <w:sz w:val="20"/>
          <w:szCs w:val="20"/>
          <w:lang w:val="hy-AM"/>
        </w:rPr>
        <w:t>Պայմանագրի 3.4.3 կետի 2-րդ ենթակետով նախատեսված գրավոր համաձայնությունը Կապալառուին տրամադրել ....... օրվա ընթացքում:</w:t>
      </w:r>
      <w:r w:rsidR="008A6B82">
        <w:rPr>
          <w:rFonts w:ascii="GHEA Grapalat" w:hAnsi="GHEA Grapalat" w:cs="Times Armenian"/>
          <w:sz w:val="20"/>
          <w:szCs w:val="20"/>
          <w:lang w:val="hy-AM"/>
        </w:rPr>
        <w:t xml:space="preserve"> </w:t>
      </w: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AD3B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AD3B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02DC3DE4" w14:textId="2BB15060" w:rsidR="0091536E" w:rsidRPr="00AD3BB8" w:rsidRDefault="0091536E" w:rsidP="0091536E">
      <w:pPr>
        <w:tabs>
          <w:tab w:val="left" w:pos="1276"/>
        </w:tabs>
        <w:ind w:firstLine="720"/>
        <w:jc w:val="both"/>
        <w:rPr>
          <w:rFonts w:ascii="GHEA Grapalat" w:hAnsi="GHEA Grapalat" w:cs="Sylfaen"/>
          <w:sz w:val="20"/>
          <w:szCs w:val="20"/>
          <w:lang w:val="hy-AM"/>
        </w:rPr>
      </w:pPr>
    </w:p>
    <w:p w14:paraId="24938488" w14:textId="5F034EFA"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358BD8BE"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1A429C92" w14:textId="4A69C16E"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7E806C3" w14:textId="77777777" w:rsidR="00205A55" w:rsidRDefault="00205A55" w:rsidP="00205A55">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Pr>
          <w:rFonts w:ascii="GHEA Grapalat" w:hAnsi="GHEA Grapalat" w:cs="Sylfaen"/>
          <w:sz w:val="20"/>
          <w:szCs w:val="20"/>
          <w:lang w:val="hy-AM"/>
        </w:rPr>
        <w:t>՝</w:t>
      </w:r>
    </w:p>
    <w:p w14:paraId="2B584F11" w14:textId="03B2BC69" w:rsidR="00205A55" w:rsidRDefault="00205A55" w:rsidP="00205A55">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r>
        <w:rPr>
          <w:rFonts w:ascii="GHEA Grapalat" w:hAnsi="GHEA Grapalat" w:cs="Sylfaen"/>
          <w:sz w:val="20"/>
          <w:szCs w:val="20"/>
          <w:lang w:val="hy-AM"/>
        </w:rPr>
        <w:t>.</w:t>
      </w:r>
    </w:p>
    <w:p w14:paraId="75DE0C0D" w14:textId="77777777" w:rsidR="00205A55" w:rsidRPr="009C51BA" w:rsidRDefault="00205A55" w:rsidP="00205A55">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9C51BA">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lastRenderedPageBreak/>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13ECD92D" w14:textId="77777777" w:rsidR="00205A55" w:rsidRDefault="00F02279" w:rsidP="00F02279">
      <w:pPr>
        <w:tabs>
          <w:tab w:val="left" w:pos="1276"/>
        </w:tabs>
        <w:ind w:firstLine="720"/>
        <w:jc w:val="both"/>
        <w:rPr>
          <w:rFonts w:ascii="GHEA Grapalat" w:hAnsi="GHEA Grapalat" w:cs="Sylfaen"/>
          <w:sz w:val="20"/>
          <w:szCs w:val="20"/>
          <w:vertAlign w:val="superscript"/>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w:t>
      </w:r>
      <w:r w:rsidR="00266FE1" w:rsidRPr="00266FE1">
        <w:rPr>
          <w:rFonts w:ascii="GHEA Grapalat" w:hAnsi="GHEA Grapalat" w:cs="Sylfaen"/>
          <w:sz w:val="20"/>
          <w:szCs w:val="20"/>
          <w:lang w:val="hy-AM"/>
        </w:rPr>
        <w:t>365</w:t>
      </w:r>
      <w:r w:rsidRPr="00266FE1">
        <w:rPr>
          <w:rFonts w:ascii="GHEA Grapalat" w:hAnsi="GHEA Grapalat" w:cs="Sylfaen"/>
          <w:sz w:val="20"/>
          <w:szCs w:val="20"/>
          <w:lang w:val="hy-AM"/>
        </w:rPr>
        <w:t xml:space="preserve"> օրացուցային օր։</w:t>
      </w:r>
      <w:r w:rsidRPr="00C7042B">
        <w:rPr>
          <w:rFonts w:ascii="GHEA Grapalat" w:hAnsi="GHEA Grapalat" w:cs="Sylfaen"/>
          <w:sz w:val="20"/>
          <w:szCs w:val="20"/>
          <w:lang w:val="hy-AM"/>
        </w:rPr>
        <w:t xml:space="preserve"> Եթե երաշխիքային 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p>
    <w:p w14:paraId="00544122" w14:textId="77777777" w:rsidR="00205A55" w:rsidRPr="0093002B" w:rsidRDefault="00205A55" w:rsidP="00205A55">
      <w:pPr>
        <w:tabs>
          <w:tab w:val="left" w:pos="1276"/>
        </w:tabs>
        <w:ind w:firstLine="720"/>
        <w:jc w:val="both"/>
        <w:rPr>
          <w:rFonts w:ascii="GHEA Grapalat" w:hAnsi="GHEA Grapalat" w:cs="Times Armenian"/>
          <w:sz w:val="20"/>
          <w:szCs w:val="20"/>
          <w:lang w:val="es-ES"/>
        </w:rPr>
      </w:pPr>
      <w:r w:rsidRPr="0093002B">
        <w:rPr>
          <w:rFonts w:ascii="GHEA Grapalat" w:hAnsi="GHEA Grapalat" w:cs="Times Armenian"/>
          <w:sz w:val="20"/>
          <w:szCs w:val="20"/>
          <w:lang w:val="es-ES"/>
        </w:rPr>
        <w:t xml:space="preserve">3.4.10 </w:t>
      </w:r>
      <w:r w:rsidRPr="0093002B">
        <w:rPr>
          <w:rFonts w:ascii="GHEA Grapalat" w:hAnsi="GHEA Grapalat" w:cs="Sylfaen"/>
          <w:sz w:val="20"/>
          <w:szCs w:val="20"/>
          <w:lang w:val="hy-AM"/>
        </w:rPr>
        <w:t>Կապալի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օբյեկտի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մասերի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կոնստրուկցիաներ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օգտագործվելիք </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նյութերի</w:t>
      </w:r>
      <w:r w:rsidRPr="0093002B">
        <w:rPr>
          <w:rFonts w:ascii="GHEA Grapalat" w:hAnsi="GHEA Grapalat" w:cs="Arial"/>
          <w:sz w:val="20"/>
          <w:szCs w:val="20"/>
          <w:lang w:val="hy-AM"/>
        </w:rPr>
        <w:t xml:space="preserve"> և (կամ) սարքերի ու սարքավորումների </w:t>
      </w:r>
      <w:r>
        <w:rPr>
          <w:rFonts w:ascii="GHEA Grapalat" w:hAnsi="GHEA Grapalat" w:cs="Arial"/>
          <w:sz w:val="20"/>
          <w:szCs w:val="20"/>
          <w:lang w:val="hy-AM"/>
        </w:rPr>
        <w:t xml:space="preserve">տեխնիկական բնութագրերին և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ժամկետներին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ներկայացվող</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պահանջները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N – </w:t>
      </w:r>
      <w:r w:rsidRPr="0093002B">
        <w:rPr>
          <w:rFonts w:ascii="GHEA Grapalat" w:hAnsi="GHEA Grapalat" w:cs="Sylfaen"/>
          <w:sz w:val="20"/>
          <w:szCs w:val="20"/>
          <w:lang w:val="pt-BR"/>
        </w:rPr>
        <w:t>Հավելվածում:</w:t>
      </w:r>
      <w:r w:rsidRPr="0093002B">
        <w:rPr>
          <w:rStyle w:val="FootnoteReference"/>
          <w:rFonts w:ascii="GHEA Grapalat" w:hAnsi="GHEA Grapalat" w:cs="Sylfaen"/>
          <w:sz w:val="20"/>
          <w:szCs w:val="20"/>
          <w:lang w:val="pt-BR"/>
        </w:rPr>
        <w:footnoteReference w:id="12"/>
      </w:r>
    </w:p>
    <w:p w14:paraId="2BA41547"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A368F68" w14:textId="77777777" w:rsidR="002F63F0" w:rsidRDefault="002F63F0" w:rsidP="00F02279">
      <w:pPr>
        <w:tabs>
          <w:tab w:val="left" w:pos="1276"/>
        </w:tabs>
        <w:ind w:firstLine="720"/>
        <w:jc w:val="both"/>
        <w:rPr>
          <w:rFonts w:ascii="GHEA Grapalat" w:hAnsi="GHEA Grapalat" w:cs="Tahoma"/>
          <w:sz w:val="20"/>
          <w:szCs w:val="20"/>
          <w:lang w:val="hy-AM"/>
        </w:rPr>
      </w:pPr>
    </w:p>
    <w:p w14:paraId="2D1F509C" w14:textId="7A285CB3"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28BDE9DA"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2160BC">
        <w:rPr>
          <w:rFonts w:ascii="GHEA Grapalat" w:hAnsi="GHEA Grapalat" w:cs="Sylfaen"/>
          <w:sz w:val="20"/>
          <w:szCs w:val="20"/>
          <w:lang w:val="pt-BR"/>
        </w:rPr>
        <w:t>1</w:t>
      </w:r>
      <w:r w:rsidR="00945E74">
        <w:rPr>
          <w:rFonts w:ascii="GHEA Grapalat" w:hAnsi="GHEA Grapalat" w:cs="Sylfaen"/>
          <w:sz w:val="20"/>
          <w:szCs w:val="20"/>
          <w:lang w:val="pt-BR"/>
        </w:rPr>
        <w:t>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w:t>
      </w:r>
      <w:r w:rsidRPr="00FB1EC7">
        <w:rPr>
          <w:rFonts w:ascii="GHEA Grapalat" w:hAnsi="GHEA Grapalat" w:cs="Sylfaen"/>
          <w:sz w:val="20"/>
          <w:szCs w:val="20"/>
          <w:lang w:val="pt-BR"/>
        </w:rPr>
        <w:lastRenderedPageBreak/>
        <w:t>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2933B5C5"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3) </w:t>
      </w:r>
      <w:r w:rsidR="00AE1F6B">
        <w:rPr>
          <w:rFonts w:ascii="GHEA Grapalat" w:hAnsi="GHEA Grapalat" w:cs="Sylfaen"/>
          <w:sz w:val="20"/>
          <w:lang w:val="hy-AM"/>
        </w:rPr>
        <w:t xml:space="preserve"> </w:t>
      </w:r>
      <w:r w:rsidRPr="00FB1EC7">
        <w:rPr>
          <w:rFonts w:ascii="GHEA Grapalat" w:hAnsi="GHEA Grapalat" w:cs="Sylfaen"/>
          <w:sz w:val="20"/>
          <w:lang w:val="hy-AM"/>
        </w:rPr>
        <w:t>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83FB16D" w14:textId="77777777" w:rsidR="002F63F0" w:rsidRPr="00FB1EC7" w:rsidRDefault="002F63F0" w:rsidP="00F02279">
      <w:pPr>
        <w:pStyle w:val="norm"/>
        <w:spacing w:line="240" w:lineRule="auto"/>
        <w:rPr>
          <w:rFonts w:ascii="GHEA Grapalat" w:hAnsi="GHEA Grapalat" w:cs="Sylfaen"/>
          <w:sz w:val="20"/>
          <w:lang w:val="hy-AM"/>
        </w:rPr>
      </w:pPr>
    </w:p>
    <w:p w14:paraId="292BE9D0" w14:textId="7E8680A1"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A6DC1F4"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41588082"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3C7B1677"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w:t>
      </w:r>
      <w:r w:rsidR="004A0F2A">
        <w:rPr>
          <w:rFonts w:ascii="GHEA Grapalat" w:hAnsi="GHEA Grapalat" w:cs="Sylfaen"/>
          <w:sz w:val="20"/>
          <w:szCs w:val="20"/>
          <w:lang w:val="hy-AM"/>
        </w:rPr>
        <w:t>3</w:t>
      </w:r>
      <w:r w:rsidR="00F02279" w:rsidRPr="00FB1EC7">
        <w:rPr>
          <w:rFonts w:ascii="GHEA Grapalat" w:hAnsi="GHEA Grapalat" w:cs="Sylfaen"/>
          <w:sz w:val="20"/>
          <w:szCs w:val="20"/>
          <w:lang w:val="hy-AM"/>
        </w:rPr>
        <w:t>)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AA701D">
        <w:rPr>
          <w:rFonts w:ascii="GHEA Grapalat" w:hAnsi="GHEA Grapalat" w:cs="Sylfaen"/>
          <w:sz w:val="20"/>
          <w:szCs w:val="20"/>
          <w:lang w:val="hy-AM"/>
        </w:rPr>
        <w:t>25-</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sidR="009D092B">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5BAF885" w14:textId="7B46D297" w:rsidR="00F0796A" w:rsidRPr="002F63F0" w:rsidRDefault="00FC32F6"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F0796A" w:rsidRPr="002F63F0">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70DCC315"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6034E261"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ՆԳ-ն հրավերով հրապարակված շինարարական աշխատանքների նախահաշվային գինն է.</w:t>
      </w:r>
    </w:p>
    <w:p w14:paraId="67DD96DA"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3AF10D73"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ՎԳ –ն ծավալաթերթ-նախահաշվով սահմանված աշխատանքների դիմաց վճարվող գումարն է:</w:t>
      </w:r>
    </w:p>
    <w:p w14:paraId="1E421AD7" w14:textId="77777777" w:rsidR="002F63F0" w:rsidRDefault="002F63F0" w:rsidP="00F0796A">
      <w:pPr>
        <w:tabs>
          <w:tab w:val="left" w:pos="1276"/>
        </w:tabs>
        <w:ind w:firstLine="360"/>
        <w:jc w:val="both"/>
        <w:rPr>
          <w:rFonts w:ascii="GHEA Grapalat" w:hAnsi="GHEA Grapalat" w:cs="Sylfaen"/>
          <w:b/>
          <w:bCs/>
          <w:sz w:val="20"/>
          <w:szCs w:val="20"/>
          <w:lang w:val="hy-AM"/>
        </w:rPr>
      </w:pPr>
    </w:p>
    <w:p w14:paraId="7B957D65" w14:textId="205FE8B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884989C" w14:textId="02BB0650" w:rsidR="002F63F0" w:rsidRDefault="002F63F0" w:rsidP="002F63F0">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CE3DC5">
        <w:rPr>
          <w:rFonts w:ascii="GHEA Grapalat" w:hAnsi="GHEA Grapalat" w:cs="Arial"/>
          <w:sz w:val="20"/>
          <w:szCs w:val="20"/>
          <w:lang w:val="hy-AM"/>
        </w:rPr>
        <w:t>18</w:t>
      </w:r>
      <w:r>
        <w:rPr>
          <w:rFonts w:ascii="GHEA Grapalat" w:hAnsi="GHEA Grapalat" w:cs="Arial"/>
          <w:sz w:val="20"/>
          <w:szCs w:val="20"/>
          <w:lang w:val="hy-AM"/>
        </w:rPr>
        <w:t xml:space="preserve">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00CE3DC5">
        <w:rPr>
          <w:rFonts w:ascii="GHEA Grapalat" w:hAnsi="GHEA Grapalat" w:cs="Arial"/>
          <w:sz w:val="20"/>
          <w:szCs w:val="20"/>
          <w:lang w:val="hy-AM"/>
        </w:rPr>
        <w:t>տասնութ</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21DF7F83" w14:textId="06A47079" w:rsidR="002F63F0" w:rsidRDefault="002F63F0" w:rsidP="002F63F0">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F4148A">
        <w:rPr>
          <w:rFonts w:ascii="GHEA Grapalat" w:hAnsi="GHEA Grapalat" w:cs="Arial"/>
          <w:sz w:val="20"/>
          <w:szCs w:val="20"/>
          <w:lang w:val="hy-AM"/>
        </w:rPr>
        <w:t>3</w:t>
      </w:r>
      <w:r>
        <w:rPr>
          <w:rFonts w:ascii="GHEA Grapalat" w:hAnsi="GHEA Grapalat" w:cs="Arial"/>
          <w:sz w:val="20"/>
          <w:szCs w:val="20"/>
          <w:lang w:val="hy-AM"/>
        </w:rPr>
        <w:t xml:space="preserve"> (</w:t>
      </w:r>
      <w:r w:rsidR="00F4148A">
        <w:rPr>
          <w:rFonts w:ascii="GHEA Grapalat" w:hAnsi="GHEA Grapalat" w:cs="Arial"/>
          <w:sz w:val="20"/>
          <w:szCs w:val="20"/>
          <w:lang w:val="hy-AM"/>
        </w:rPr>
        <w:t>երեք</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7CE7F75"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5CBA9C6F" w14:textId="4E617959" w:rsidR="00F379EB"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20"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bookmarkEnd w:id="20"/>
    <w:p w14:paraId="7D2799AC" w14:textId="77777777" w:rsidR="002160BC" w:rsidRDefault="002160BC" w:rsidP="00F02279">
      <w:pPr>
        <w:tabs>
          <w:tab w:val="left" w:pos="1276"/>
        </w:tabs>
        <w:ind w:firstLine="720"/>
        <w:jc w:val="both"/>
        <w:rPr>
          <w:rFonts w:ascii="GHEA Grapalat" w:hAnsi="GHEA Grapalat"/>
          <w:sz w:val="20"/>
          <w:szCs w:val="20"/>
          <w:lang w:val="hy-AM"/>
        </w:rPr>
      </w:pPr>
    </w:p>
    <w:tbl>
      <w:tblPr>
        <w:tblpPr w:leftFromText="180" w:rightFromText="180" w:vertAnchor="text" w:horzAnchor="margin" w:tblpXSpec="center"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5"/>
        <w:gridCol w:w="2970"/>
        <w:gridCol w:w="1208"/>
      </w:tblGrid>
      <w:tr w:rsidR="007E2126" w:rsidRPr="00A970F1" w14:paraId="7ACFE60D" w14:textId="77777777" w:rsidTr="007E2126">
        <w:trPr>
          <w:trHeight w:val="112"/>
        </w:trPr>
        <w:tc>
          <w:tcPr>
            <w:tcW w:w="5845" w:type="dxa"/>
            <w:tcBorders>
              <w:top w:val="single" w:sz="4" w:space="0" w:color="auto"/>
              <w:left w:val="single" w:sz="4" w:space="0" w:color="auto"/>
              <w:bottom w:val="single" w:sz="4" w:space="0" w:color="auto"/>
              <w:right w:val="single" w:sz="4" w:space="0" w:color="auto"/>
            </w:tcBorders>
          </w:tcPr>
          <w:p w14:paraId="4EF9D0FA"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Շինարարական հրապարակի պատշաճ կազմակերպումը, կահավորումը չկատարել</w:t>
            </w:r>
          </w:p>
        </w:tc>
        <w:tc>
          <w:tcPr>
            <w:tcW w:w="2970" w:type="dxa"/>
            <w:tcBorders>
              <w:top w:val="single" w:sz="4" w:space="0" w:color="auto"/>
              <w:left w:val="single" w:sz="4" w:space="0" w:color="auto"/>
              <w:bottom w:val="single" w:sz="4" w:space="0" w:color="auto"/>
              <w:right w:val="single" w:sz="4" w:space="0" w:color="auto"/>
            </w:tcBorders>
            <w:vAlign w:val="center"/>
          </w:tcPr>
          <w:p w14:paraId="60D2D485"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Տուգանք</w:t>
            </w:r>
          </w:p>
          <w:p w14:paraId="132FDA05"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պայմանագրային գնի</w:t>
            </w:r>
          </w:p>
        </w:tc>
        <w:tc>
          <w:tcPr>
            <w:tcW w:w="1208" w:type="dxa"/>
            <w:tcBorders>
              <w:top w:val="single" w:sz="4" w:space="0" w:color="auto"/>
              <w:left w:val="single" w:sz="4" w:space="0" w:color="auto"/>
              <w:bottom w:val="single" w:sz="4" w:space="0" w:color="auto"/>
              <w:right w:val="single" w:sz="4" w:space="0" w:color="auto"/>
            </w:tcBorders>
            <w:vAlign w:val="center"/>
          </w:tcPr>
          <w:p w14:paraId="2DCBB447" w14:textId="77777777" w:rsidR="007E2126" w:rsidRPr="007E2126" w:rsidRDefault="007E2126" w:rsidP="003824F0">
            <w:pPr>
              <w:jc w:val="center"/>
              <w:rPr>
                <w:rFonts w:ascii="GHEA Grapalat" w:hAnsi="GHEA Grapalat"/>
                <w:sz w:val="20"/>
                <w:szCs w:val="20"/>
                <w:lang w:val="hy-AM"/>
              </w:rPr>
            </w:pPr>
            <w:r w:rsidRPr="007E2126">
              <w:rPr>
                <w:rFonts w:ascii="GHEA Grapalat" w:hAnsi="GHEA Grapalat"/>
                <w:sz w:val="20"/>
                <w:szCs w:val="20"/>
                <w:lang w:val="hy-AM"/>
              </w:rPr>
              <w:t>0.5</w:t>
            </w:r>
          </w:p>
        </w:tc>
      </w:tr>
      <w:tr w:rsidR="007E2126" w:rsidRPr="00A970F1" w14:paraId="6A7C8BBD" w14:textId="77777777" w:rsidTr="007E2126">
        <w:trPr>
          <w:trHeight w:val="112"/>
        </w:trPr>
        <w:tc>
          <w:tcPr>
            <w:tcW w:w="5845" w:type="dxa"/>
            <w:tcBorders>
              <w:top w:val="single" w:sz="4" w:space="0" w:color="auto"/>
              <w:left w:val="single" w:sz="4" w:space="0" w:color="auto"/>
              <w:bottom w:val="single" w:sz="4" w:space="0" w:color="auto"/>
              <w:right w:val="single" w:sz="4" w:space="0" w:color="auto"/>
            </w:tcBorders>
            <w:vAlign w:val="center"/>
          </w:tcPr>
          <w:p w14:paraId="14B96DE5"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Տեխնիկական անվտանգության նորմերի չպահապնելը</w:t>
            </w:r>
          </w:p>
        </w:tc>
        <w:tc>
          <w:tcPr>
            <w:tcW w:w="2970" w:type="dxa"/>
            <w:tcBorders>
              <w:top w:val="single" w:sz="4" w:space="0" w:color="auto"/>
              <w:left w:val="single" w:sz="4" w:space="0" w:color="auto"/>
              <w:bottom w:val="single" w:sz="4" w:space="0" w:color="auto"/>
              <w:right w:val="single" w:sz="4" w:space="0" w:color="auto"/>
            </w:tcBorders>
            <w:vAlign w:val="center"/>
          </w:tcPr>
          <w:p w14:paraId="28B9B6B2"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Տուգանք</w:t>
            </w:r>
          </w:p>
          <w:p w14:paraId="77A28F98"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պայմանագրային գնի</w:t>
            </w:r>
          </w:p>
        </w:tc>
        <w:tc>
          <w:tcPr>
            <w:tcW w:w="1208" w:type="dxa"/>
            <w:tcBorders>
              <w:top w:val="single" w:sz="4" w:space="0" w:color="auto"/>
              <w:left w:val="single" w:sz="4" w:space="0" w:color="auto"/>
              <w:bottom w:val="single" w:sz="4" w:space="0" w:color="auto"/>
              <w:right w:val="single" w:sz="4" w:space="0" w:color="auto"/>
            </w:tcBorders>
            <w:vAlign w:val="center"/>
          </w:tcPr>
          <w:p w14:paraId="326BBE9E" w14:textId="77777777" w:rsidR="007E2126" w:rsidRPr="007E2126" w:rsidRDefault="007E2126" w:rsidP="003824F0">
            <w:pPr>
              <w:jc w:val="center"/>
              <w:rPr>
                <w:rFonts w:ascii="GHEA Grapalat" w:hAnsi="GHEA Grapalat"/>
                <w:sz w:val="20"/>
                <w:szCs w:val="20"/>
                <w:lang w:val="hy-AM"/>
              </w:rPr>
            </w:pPr>
            <w:r w:rsidRPr="007E2126">
              <w:rPr>
                <w:rFonts w:ascii="GHEA Grapalat" w:hAnsi="GHEA Grapalat"/>
                <w:sz w:val="20"/>
                <w:szCs w:val="20"/>
                <w:lang w:val="hy-AM"/>
              </w:rPr>
              <w:t>0.5</w:t>
            </w:r>
          </w:p>
        </w:tc>
      </w:tr>
      <w:tr w:rsidR="007E2126" w:rsidRPr="00A970F1" w14:paraId="3EDC4859" w14:textId="77777777" w:rsidTr="007E2126">
        <w:trPr>
          <w:trHeight w:val="112"/>
        </w:trPr>
        <w:tc>
          <w:tcPr>
            <w:tcW w:w="5845" w:type="dxa"/>
            <w:tcBorders>
              <w:top w:val="single" w:sz="4" w:space="0" w:color="auto"/>
              <w:left w:val="single" w:sz="4" w:space="0" w:color="auto"/>
              <w:bottom w:val="single" w:sz="4" w:space="0" w:color="auto"/>
              <w:right w:val="single" w:sz="4" w:space="0" w:color="auto"/>
            </w:tcBorders>
          </w:tcPr>
          <w:p w14:paraId="4709B16B"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 xml:space="preserve">Սանիտարահիգենիկ և բնապահպանական նորմերի չպահապնելը  </w:t>
            </w:r>
          </w:p>
        </w:tc>
        <w:tc>
          <w:tcPr>
            <w:tcW w:w="2970" w:type="dxa"/>
            <w:tcBorders>
              <w:top w:val="single" w:sz="4" w:space="0" w:color="auto"/>
              <w:left w:val="single" w:sz="4" w:space="0" w:color="auto"/>
              <w:bottom w:val="single" w:sz="4" w:space="0" w:color="auto"/>
              <w:right w:val="single" w:sz="4" w:space="0" w:color="auto"/>
            </w:tcBorders>
            <w:vAlign w:val="center"/>
          </w:tcPr>
          <w:p w14:paraId="59E834F4"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Տուգանք</w:t>
            </w:r>
          </w:p>
          <w:p w14:paraId="3C4461BD" w14:textId="77777777" w:rsidR="007E2126" w:rsidRPr="007E2126" w:rsidRDefault="007E2126" w:rsidP="003824F0">
            <w:pPr>
              <w:ind w:left="-108" w:right="-108"/>
              <w:jc w:val="center"/>
              <w:rPr>
                <w:rFonts w:ascii="GHEA Grapalat" w:hAnsi="GHEA Grapalat"/>
                <w:sz w:val="20"/>
                <w:szCs w:val="20"/>
                <w:lang w:val="hy-AM"/>
              </w:rPr>
            </w:pPr>
            <w:r w:rsidRPr="007E2126">
              <w:rPr>
                <w:rFonts w:ascii="GHEA Grapalat" w:hAnsi="GHEA Grapalat"/>
                <w:sz w:val="20"/>
                <w:szCs w:val="20"/>
                <w:lang w:val="hy-AM"/>
              </w:rPr>
              <w:t>պայմանագրային գնի</w:t>
            </w:r>
          </w:p>
        </w:tc>
        <w:tc>
          <w:tcPr>
            <w:tcW w:w="1208" w:type="dxa"/>
            <w:tcBorders>
              <w:top w:val="single" w:sz="4" w:space="0" w:color="auto"/>
              <w:left w:val="single" w:sz="4" w:space="0" w:color="auto"/>
              <w:bottom w:val="single" w:sz="4" w:space="0" w:color="auto"/>
              <w:right w:val="single" w:sz="4" w:space="0" w:color="auto"/>
            </w:tcBorders>
            <w:vAlign w:val="center"/>
          </w:tcPr>
          <w:p w14:paraId="2666551F" w14:textId="77777777" w:rsidR="007E2126" w:rsidRPr="007E2126" w:rsidRDefault="007E2126" w:rsidP="003824F0">
            <w:pPr>
              <w:jc w:val="center"/>
              <w:rPr>
                <w:rFonts w:ascii="GHEA Grapalat" w:hAnsi="GHEA Grapalat"/>
                <w:sz w:val="20"/>
                <w:szCs w:val="20"/>
                <w:lang w:val="hy-AM"/>
              </w:rPr>
            </w:pPr>
            <w:r w:rsidRPr="007E2126">
              <w:rPr>
                <w:rFonts w:ascii="GHEA Grapalat" w:hAnsi="GHEA Grapalat"/>
                <w:sz w:val="20"/>
                <w:szCs w:val="20"/>
                <w:lang w:val="hy-AM"/>
              </w:rPr>
              <w:t>0.5</w:t>
            </w:r>
          </w:p>
        </w:tc>
      </w:tr>
    </w:tbl>
    <w:p w14:paraId="62A3A3F3" w14:textId="5B2A131F"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55C48116" w14:textId="77777777" w:rsidR="00F379EB" w:rsidRPr="00FB1EC7" w:rsidRDefault="00F379EB"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D6666C7" w14:textId="77777777" w:rsidR="00F379EB" w:rsidRPr="00FB1EC7" w:rsidRDefault="00F379EB" w:rsidP="00F02279">
      <w:pPr>
        <w:tabs>
          <w:tab w:val="left" w:pos="1276"/>
        </w:tabs>
        <w:ind w:firstLine="720"/>
        <w:jc w:val="both"/>
        <w:rPr>
          <w:rFonts w:ascii="GHEA Grapalat" w:hAnsi="GHEA Grapalat"/>
          <w:sz w:val="20"/>
          <w:szCs w:val="20"/>
          <w:lang w:val="hy-AM"/>
        </w:rPr>
      </w:pPr>
    </w:p>
    <w:p w14:paraId="31AAFFDB" w14:textId="0243B864"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F379EB">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lastRenderedPageBreak/>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6AC08E3F"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w:t>
      </w:r>
      <w:r w:rsidR="00AE00BC">
        <w:rPr>
          <w:rFonts w:ascii="GHEA Grapalat" w:hAnsi="GHEA Grapalat"/>
          <w:sz w:val="20"/>
          <w:szCs w:val="20"/>
          <w:lang w:val="hy-AM"/>
        </w:rPr>
        <w:t xml:space="preserve">  </w:t>
      </w:r>
      <w:r w:rsidRPr="00FB1EC7">
        <w:rPr>
          <w:rFonts w:ascii="GHEA Grapalat" w:hAnsi="GHEA Grapalat"/>
          <w:sz w:val="20"/>
          <w:szCs w:val="20"/>
          <w:lang w:val="hy-AM"/>
        </w:rPr>
        <w:t>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5F56D2FF" w14:textId="77777777" w:rsidR="003D0C16" w:rsidRPr="0093002B" w:rsidRDefault="003D0C16" w:rsidP="003D0C16">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r w:rsidRPr="0093002B">
        <w:rPr>
          <w:rStyle w:val="FootnoteReference"/>
          <w:rFonts w:ascii="GHEA Grapalat" w:hAnsi="GHEA Grapalat"/>
          <w:sz w:val="20"/>
          <w:lang w:val="pt-BR"/>
        </w:rPr>
        <w:t xml:space="preserve"> </w:t>
      </w:r>
      <w:r w:rsidRPr="0093002B">
        <w:rPr>
          <w:rStyle w:val="FootnoteReference"/>
          <w:rFonts w:ascii="GHEA Grapalat" w:hAnsi="GHEA Grapalat" w:cs="Sylfaen"/>
          <w:sz w:val="20"/>
          <w:szCs w:val="20"/>
          <w:lang w:val="hy-AM"/>
        </w:rPr>
        <w:footnoteReference w:id="13"/>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4"/>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FB1EC7">
        <w:rPr>
          <w:rFonts w:ascii="GHEA Grapalat" w:hAnsi="GHEA Grapalat" w:cs="Sylfaen"/>
          <w:sz w:val="20"/>
          <w:szCs w:val="20"/>
          <w:lang w:val="hy-AM"/>
        </w:rPr>
        <w:lastRenderedPageBreak/>
        <w:t>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77DFA157" w14:textId="77777777" w:rsidR="009C4358" w:rsidRDefault="009C4358" w:rsidP="009C4358">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15"/>
      </w:r>
    </w:p>
    <w:p w14:paraId="050EB25D" w14:textId="77777777" w:rsidR="00A11F7F" w:rsidRDefault="00A11F7F" w:rsidP="00A11F7F">
      <w:pPr>
        <w:tabs>
          <w:tab w:val="left" w:pos="1276"/>
        </w:tabs>
        <w:ind w:firstLine="720"/>
        <w:jc w:val="both"/>
        <w:rPr>
          <w:rFonts w:ascii="GHEA Grapalat" w:hAnsi="GHEA Grapalat" w:cs="Times Armenian"/>
          <w:sz w:val="20"/>
          <w:szCs w:val="20"/>
          <w:lang w:val="hy-AM"/>
        </w:rPr>
      </w:pPr>
      <w:bookmarkStart w:id="22" w:name="_Hlk195261098"/>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1FDD4E2A" w14:textId="77777777" w:rsidR="00A11F7F" w:rsidRDefault="00A11F7F" w:rsidP="00A11F7F">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112E6933" w14:textId="0C20ED5F" w:rsidR="009A4931" w:rsidRPr="00AE00BC" w:rsidRDefault="00A11F7F" w:rsidP="00A11F7F">
      <w:pPr>
        <w:ind w:firstLine="708"/>
        <w:jc w:val="both"/>
        <w:rPr>
          <w:rFonts w:ascii="GHEA Grapalat" w:hAnsi="GHEA Grapalat" w:cs="Sylfaen"/>
          <w:sz w:val="20"/>
          <w:szCs w:val="20"/>
          <w:lang w:val="hy-AM"/>
        </w:rPr>
      </w:pPr>
      <w:r w:rsidRPr="00FB1EC7">
        <w:rPr>
          <w:rFonts w:ascii="GHEA Grapalat" w:hAnsi="GHEA Grapalat" w:cs="Sylfaen"/>
          <w:sz w:val="20"/>
          <w:szCs w:val="20"/>
          <w:lang w:val="hy-AM"/>
        </w:rPr>
        <w:t>8.1</w:t>
      </w:r>
      <w:r>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Pr="00AE00BC">
        <w:rPr>
          <w:rFonts w:ascii="GHEA Grapalat" w:hAnsi="GHEA Grapalat" w:cs="Sylfaen"/>
          <w:sz w:val="20"/>
          <w:szCs w:val="20"/>
          <w:lang w:val="hy-AM"/>
        </w:rPr>
        <w:t>Երևան քաղաք</w:t>
      </w:r>
      <w:r w:rsidR="00AE00BC" w:rsidRPr="00AE00BC">
        <w:rPr>
          <w:rFonts w:ascii="GHEA Grapalat" w:hAnsi="GHEA Grapalat" w:cs="Sylfaen"/>
          <w:sz w:val="20"/>
          <w:szCs w:val="20"/>
          <w:lang w:val="hy-AM"/>
        </w:rPr>
        <w:t>ի</w:t>
      </w:r>
      <w:r w:rsidR="00AB5698">
        <w:rPr>
          <w:rFonts w:ascii="GHEA Grapalat" w:hAnsi="GHEA Grapalat" w:cs="Sylfaen"/>
          <w:sz w:val="20"/>
          <w:szCs w:val="20"/>
          <w:lang w:val="hy-AM"/>
        </w:rPr>
        <w:t xml:space="preserve"> Կենտրոն վարչական շրջանի ղեկավարի</w:t>
      </w:r>
      <w:r w:rsidR="00AE00BC" w:rsidRPr="00AE00BC">
        <w:rPr>
          <w:rFonts w:ascii="GHEA Grapalat" w:hAnsi="GHEA Grapalat" w:cs="Sylfaen"/>
          <w:sz w:val="20"/>
          <w:szCs w:val="20"/>
          <w:lang w:val="hy-AM"/>
        </w:rPr>
        <w:t xml:space="preserve"> աշխատակազմ</w:t>
      </w:r>
      <w:r w:rsidR="00AB5698">
        <w:rPr>
          <w:rFonts w:ascii="GHEA Grapalat" w:hAnsi="GHEA Grapalat" w:cs="Sylfaen"/>
          <w:sz w:val="20"/>
          <w:szCs w:val="20"/>
          <w:lang w:val="hy-AM"/>
        </w:rPr>
        <w:t>ը</w:t>
      </w:r>
      <w:r w:rsidRPr="00AE00BC">
        <w:rPr>
          <w:rFonts w:ascii="GHEA Grapalat" w:hAnsi="GHEA Grapalat" w:cs="Sylfaen"/>
          <w:sz w:val="20"/>
          <w:szCs w:val="20"/>
          <w:lang w:val="hy-AM"/>
        </w:rPr>
        <w:t>:</w:t>
      </w:r>
      <w:bookmarkEnd w:id="22"/>
    </w:p>
    <w:p w14:paraId="7F8DE698" w14:textId="77777777" w:rsidR="00A54C71" w:rsidRPr="00AE00BC"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16"/>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42793CD9" w14:textId="77777777" w:rsidR="001A4C4B" w:rsidRDefault="001A4C4B" w:rsidP="00A921FD">
      <w:pPr>
        <w:ind w:firstLine="567"/>
        <w:jc w:val="right"/>
        <w:rPr>
          <w:rFonts w:ascii="GHEA Grapalat" w:hAnsi="GHEA Grapalat" w:cs="Sylfaen"/>
          <w:i/>
          <w:sz w:val="20"/>
          <w:szCs w:val="20"/>
          <w:lang w:val="hy-AM"/>
        </w:rPr>
      </w:pPr>
    </w:p>
    <w:p w14:paraId="6A517ECC" w14:textId="537A3E89" w:rsidR="006C4169" w:rsidRDefault="006C4169" w:rsidP="00A921FD">
      <w:pPr>
        <w:ind w:firstLine="567"/>
        <w:jc w:val="right"/>
        <w:rPr>
          <w:rFonts w:ascii="GHEA Grapalat" w:hAnsi="GHEA Grapalat" w:cs="Sylfaen"/>
          <w:i/>
          <w:sz w:val="20"/>
          <w:szCs w:val="20"/>
          <w:lang w:val="hy-AM"/>
        </w:rPr>
      </w:pPr>
    </w:p>
    <w:p w14:paraId="7D1741C5" w14:textId="77777777" w:rsidR="006C4169" w:rsidRDefault="006C4169" w:rsidP="00A921FD">
      <w:pPr>
        <w:ind w:firstLine="567"/>
        <w:jc w:val="right"/>
        <w:rPr>
          <w:rFonts w:ascii="GHEA Grapalat" w:hAnsi="GHEA Grapalat" w:cs="Sylfaen"/>
          <w:i/>
          <w:sz w:val="20"/>
          <w:szCs w:val="20"/>
          <w:lang w:val="hy-AM"/>
        </w:rPr>
      </w:pPr>
    </w:p>
    <w:p w14:paraId="731BE883" w14:textId="77777777" w:rsidR="008B6523" w:rsidRDefault="008B6523" w:rsidP="00A921FD">
      <w:pPr>
        <w:ind w:firstLine="567"/>
        <w:jc w:val="right"/>
        <w:rPr>
          <w:rFonts w:ascii="GHEA Grapalat" w:hAnsi="GHEA Grapalat" w:cs="Sylfaen"/>
          <w:i/>
          <w:sz w:val="20"/>
          <w:szCs w:val="20"/>
          <w:lang w:val="hy-AM"/>
        </w:rPr>
      </w:pPr>
    </w:p>
    <w:p w14:paraId="6150A02A" w14:textId="77777777" w:rsidR="008B6523" w:rsidRDefault="008B6523" w:rsidP="00A921FD">
      <w:pPr>
        <w:ind w:firstLine="567"/>
        <w:jc w:val="right"/>
        <w:rPr>
          <w:rFonts w:ascii="GHEA Grapalat" w:hAnsi="GHEA Grapalat" w:cs="Sylfaen"/>
          <w:i/>
          <w:sz w:val="20"/>
          <w:szCs w:val="20"/>
          <w:lang w:val="hy-AM"/>
        </w:rPr>
      </w:pPr>
    </w:p>
    <w:p w14:paraId="184C721C" w14:textId="77777777" w:rsidR="008B6523" w:rsidRDefault="008B6523" w:rsidP="00A921FD">
      <w:pPr>
        <w:ind w:firstLine="567"/>
        <w:jc w:val="right"/>
        <w:rPr>
          <w:rFonts w:ascii="GHEA Grapalat" w:hAnsi="GHEA Grapalat" w:cs="Sylfaen"/>
          <w:i/>
          <w:sz w:val="20"/>
          <w:szCs w:val="20"/>
          <w:lang w:val="hy-AM"/>
        </w:rPr>
      </w:pPr>
    </w:p>
    <w:p w14:paraId="046AE57F" w14:textId="77777777" w:rsidR="008B6523" w:rsidRDefault="008B6523" w:rsidP="00A921FD">
      <w:pPr>
        <w:ind w:firstLine="567"/>
        <w:jc w:val="right"/>
        <w:rPr>
          <w:rFonts w:ascii="GHEA Grapalat" w:hAnsi="GHEA Grapalat" w:cs="Sylfaen"/>
          <w:i/>
          <w:sz w:val="20"/>
          <w:szCs w:val="20"/>
          <w:lang w:val="hy-AM"/>
        </w:rPr>
      </w:pPr>
    </w:p>
    <w:p w14:paraId="6BD33907" w14:textId="77777777" w:rsidR="008B6523" w:rsidRDefault="008B6523" w:rsidP="00A921FD">
      <w:pPr>
        <w:ind w:firstLine="567"/>
        <w:jc w:val="right"/>
        <w:rPr>
          <w:rFonts w:ascii="GHEA Grapalat" w:hAnsi="GHEA Grapalat" w:cs="Sylfaen"/>
          <w:i/>
          <w:sz w:val="20"/>
          <w:szCs w:val="20"/>
          <w:lang w:val="hy-AM"/>
        </w:rPr>
      </w:pPr>
    </w:p>
    <w:p w14:paraId="25F88E23" w14:textId="77777777" w:rsidR="008B6523" w:rsidRDefault="008B6523" w:rsidP="00A921FD">
      <w:pPr>
        <w:ind w:firstLine="567"/>
        <w:jc w:val="right"/>
        <w:rPr>
          <w:rFonts w:ascii="GHEA Grapalat" w:hAnsi="GHEA Grapalat" w:cs="Sylfaen"/>
          <w:i/>
          <w:sz w:val="20"/>
          <w:szCs w:val="20"/>
          <w:lang w:val="hy-AM"/>
        </w:rPr>
      </w:pPr>
    </w:p>
    <w:p w14:paraId="5E7CA638" w14:textId="77777777" w:rsidR="008B6523" w:rsidRDefault="008B6523" w:rsidP="00A921FD">
      <w:pPr>
        <w:ind w:firstLine="567"/>
        <w:jc w:val="right"/>
        <w:rPr>
          <w:rFonts w:ascii="GHEA Grapalat" w:hAnsi="GHEA Grapalat" w:cs="Sylfaen"/>
          <w:i/>
          <w:sz w:val="20"/>
          <w:szCs w:val="20"/>
          <w:lang w:val="hy-AM"/>
        </w:rPr>
      </w:pPr>
    </w:p>
    <w:p w14:paraId="4D5EACDE" w14:textId="77777777" w:rsidR="008B6523" w:rsidRDefault="008B6523" w:rsidP="00A921FD">
      <w:pPr>
        <w:ind w:firstLine="567"/>
        <w:jc w:val="right"/>
        <w:rPr>
          <w:rFonts w:ascii="GHEA Grapalat" w:hAnsi="GHEA Grapalat" w:cs="Sylfaen"/>
          <w:i/>
          <w:sz w:val="20"/>
          <w:szCs w:val="20"/>
          <w:lang w:val="hy-AM"/>
        </w:rPr>
      </w:pPr>
    </w:p>
    <w:p w14:paraId="4DEA24F5" w14:textId="77777777" w:rsidR="008B6523" w:rsidRDefault="008B6523" w:rsidP="00A921FD">
      <w:pPr>
        <w:ind w:firstLine="567"/>
        <w:jc w:val="right"/>
        <w:rPr>
          <w:rFonts w:ascii="GHEA Grapalat" w:hAnsi="GHEA Grapalat" w:cs="Sylfaen"/>
          <w:i/>
          <w:sz w:val="20"/>
          <w:szCs w:val="20"/>
          <w:lang w:val="hy-AM"/>
        </w:rPr>
      </w:pPr>
    </w:p>
    <w:p w14:paraId="3EA23100" w14:textId="77777777" w:rsidR="008B6523" w:rsidRDefault="008B6523" w:rsidP="00A921FD">
      <w:pPr>
        <w:ind w:firstLine="567"/>
        <w:jc w:val="right"/>
        <w:rPr>
          <w:rFonts w:ascii="GHEA Grapalat" w:hAnsi="GHEA Grapalat" w:cs="Sylfaen"/>
          <w:i/>
          <w:sz w:val="20"/>
          <w:szCs w:val="20"/>
          <w:lang w:val="hy-AM"/>
        </w:rPr>
      </w:pPr>
    </w:p>
    <w:p w14:paraId="09FFDFAF" w14:textId="77777777" w:rsidR="008B6523" w:rsidRDefault="008B6523" w:rsidP="00A921FD">
      <w:pPr>
        <w:ind w:firstLine="567"/>
        <w:jc w:val="right"/>
        <w:rPr>
          <w:rFonts w:ascii="GHEA Grapalat" w:hAnsi="GHEA Grapalat" w:cs="Sylfaen"/>
          <w:i/>
          <w:sz w:val="20"/>
          <w:szCs w:val="20"/>
          <w:lang w:val="hy-AM"/>
        </w:rPr>
        <w:sectPr w:rsidR="008B6523" w:rsidSect="009E402F">
          <w:footnotePr>
            <w:pos w:val="beneathText"/>
          </w:footnotePr>
          <w:pgSz w:w="11906" w:h="16838" w:code="9"/>
          <w:pgMar w:top="540" w:right="707" w:bottom="540" w:left="663" w:header="561" w:footer="561" w:gutter="0"/>
          <w:cols w:space="720"/>
        </w:sectPr>
      </w:pPr>
    </w:p>
    <w:p w14:paraId="4A4E8BD2" w14:textId="77777777" w:rsidR="008B6523" w:rsidRDefault="008B6523" w:rsidP="00A921FD">
      <w:pPr>
        <w:ind w:firstLine="567"/>
        <w:jc w:val="right"/>
        <w:rPr>
          <w:rFonts w:ascii="GHEA Grapalat" w:hAnsi="GHEA Grapalat" w:cs="Sylfaen"/>
          <w:i/>
          <w:sz w:val="20"/>
          <w:szCs w:val="20"/>
          <w:lang w:val="hy-AM"/>
        </w:rPr>
      </w:pPr>
    </w:p>
    <w:p w14:paraId="18036C44" w14:textId="77777777" w:rsidR="008B6523" w:rsidRDefault="008B6523" w:rsidP="00A921FD">
      <w:pPr>
        <w:ind w:firstLine="567"/>
        <w:jc w:val="right"/>
        <w:rPr>
          <w:rFonts w:ascii="GHEA Grapalat" w:hAnsi="GHEA Grapalat" w:cs="Sylfaen"/>
          <w:i/>
          <w:sz w:val="20"/>
          <w:szCs w:val="20"/>
          <w:lang w:val="hy-AM"/>
        </w:rPr>
      </w:pPr>
    </w:p>
    <w:p w14:paraId="264D8BD3" w14:textId="4256D3AD" w:rsidR="00A921FD" w:rsidRPr="008B6523" w:rsidRDefault="00A921FD" w:rsidP="00A921FD">
      <w:pPr>
        <w:ind w:firstLine="567"/>
        <w:jc w:val="right"/>
        <w:rPr>
          <w:rFonts w:ascii="GHEA Grapalat" w:hAnsi="GHEA Grapalat" w:cs="Arial"/>
          <w:i/>
          <w:sz w:val="20"/>
          <w:szCs w:val="20"/>
          <w:lang w:val="hy-AM"/>
        </w:rPr>
      </w:pPr>
      <w:r w:rsidRPr="008B6523">
        <w:rPr>
          <w:rFonts w:ascii="GHEA Grapalat" w:hAnsi="GHEA Grapalat" w:cs="Sylfaen"/>
          <w:i/>
          <w:sz w:val="20"/>
          <w:szCs w:val="20"/>
          <w:lang w:val="hy-AM"/>
        </w:rPr>
        <w:t>Հավելված</w:t>
      </w:r>
      <w:r w:rsidRPr="008B6523">
        <w:rPr>
          <w:rFonts w:ascii="GHEA Grapalat" w:hAnsi="GHEA Grapalat" w:cs="Arial"/>
          <w:i/>
          <w:sz w:val="20"/>
          <w:szCs w:val="20"/>
          <w:lang w:val="hy-AM"/>
        </w:rPr>
        <w:t xml:space="preserve"> </w:t>
      </w:r>
      <w:r w:rsidRPr="008B6523">
        <w:rPr>
          <w:rFonts w:ascii="GHEA Grapalat" w:hAnsi="GHEA Grapalat" w:cs="Sylfaen"/>
          <w:i/>
          <w:sz w:val="20"/>
          <w:szCs w:val="20"/>
          <w:lang w:val="hy-AM"/>
        </w:rPr>
        <w:t>թիվ</w:t>
      </w:r>
      <w:r w:rsidRPr="008B6523">
        <w:rPr>
          <w:rFonts w:ascii="GHEA Grapalat" w:hAnsi="GHEA Grapalat" w:cs="Arial"/>
          <w:i/>
          <w:sz w:val="20"/>
          <w:szCs w:val="20"/>
          <w:lang w:val="hy-AM"/>
        </w:rPr>
        <w:t xml:space="preserve"> 1</w:t>
      </w:r>
    </w:p>
    <w:p w14:paraId="07F9ED9B" w14:textId="77777777" w:rsidR="00A921FD" w:rsidRPr="008B6523" w:rsidRDefault="00A921FD" w:rsidP="00A921FD">
      <w:pPr>
        <w:ind w:firstLine="567"/>
        <w:jc w:val="right"/>
        <w:rPr>
          <w:rFonts w:ascii="GHEA Grapalat" w:hAnsi="GHEA Grapalat" w:cs="Arial"/>
          <w:i/>
          <w:sz w:val="20"/>
          <w:szCs w:val="20"/>
          <w:lang w:val="pt-BR"/>
        </w:rPr>
      </w:pPr>
      <w:r w:rsidRPr="008B6523">
        <w:rPr>
          <w:rFonts w:ascii="GHEA Grapalat" w:hAnsi="GHEA Grapalat"/>
          <w:sz w:val="20"/>
          <w:szCs w:val="20"/>
          <w:lang w:val="hy-AM"/>
        </w:rPr>
        <w:t>«</w:t>
      </w:r>
      <w:r w:rsidRPr="008B6523">
        <w:rPr>
          <w:rFonts w:ascii="GHEA Grapalat" w:hAnsi="GHEA Grapalat"/>
          <w:i/>
          <w:sz w:val="20"/>
          <w:szCs w:val="20"/>
          <w:lang w:val="pt-BR"/>
        </w:rPr>
        <w:t xml:space="preserve">           </w:t>
      </w:r>
      <w:r w:rsidRPr="008B6523">
        <w:rPr>
          <w:rFonts w:ascii="GHEA Grapalat" w:hAnsi="GHEA Grapalat"/>
          <w:sz w:val="20"/>
          <w:szCs w:val="20"/>
          <w:lang w:val="hy-AM"/>
        </w:rPr>
        <w:t>»</w:t>
      </w:r>
      <w:r w:rsidRPr="008B6523">
        <w:rPr>
          <w:rFonts w:ascii="GHEA Grapalat" w:hAnsi="GHEA Grapalat"/>
          <w:i/>
          <w:sz w:val="20"/>
          <w:szCs w:val="20"/>
          <w:lang w:val="pt-BR"/>
        </w:rPr>
        <w:t xml:space="preserve">                  20   </w:t>
      </w:r>
      <w:r w:rsidRPr="008B6523">
        <w:rPr>
          <w:rFonts w:ascii="GHEA Grapalat" w:hAnsi="GHEA Grapalat" w:cs="Sylfaen"/>
          <w:i/>
          <w:sz w:val="20"/>
          <w:szCs w:val="20"/>
          <w:lang w:val="pt-BR"/>
        </w:rPr>
        <w:t>թ</w:t>
      </w:r>
      <w:r w:rsidRPr="008B6523">
        <w:rPr>
          <w:rFonts w:ascii="GHEA Grapalat" w:hAnsi="GHEA Grapalat" w:cs="Arial"/>
          <w:i/>
          <w:sz w:val="20"/>
          <w:szCs w:val="20"/>
          <w:lang w:val="pt-BR"/>
        </w:rPr>
        <w:t xml:space="preserve">. </w:t>
      </w:r>
      <w:r w:rsidRPr="008B6523">
        <w:rPr>
          <w:rFonts w:ascii="GHEA Grapalat" w:hAnsi="GHEA Grapalat"/>
          <w:i/>
          <w:sz w:val="20"/>
          <w:szCs w:val="20"/>
          <w:lang w:val="pt-BR"/>
        </w:rPr>
        <w:t xml:space="preserve"> </w:t>
      </w:r>
      <w:r w:rsidRPr="008B6523">
        <w:rPr>
          <w:rFonts w:ascii="GHEA Grapalat" w:hAnsi="GHEA Grapalat" w:cs="Sylfaen"/>
          <w:i/>
          <w:sz w:val="20"/>
          <w:szCs w:val="20"/>
          <w:lang w:val="pt-BR"/>
        </w:rPr>
        <w:t>կնքված</w:t>
      </w:r>
      <w:r w:rsidRPr="008B6523">
        <w:rPr>
          <w:rFonts w:ascii="GHEA Grapalat" w:hAnsi="GHEA Grapalat" w:cs="Arial"/>
          <w:i/>
          <w:sz w:val="20"/>
          <w:szCs w:val="20"/>
          <w:lang w:val="pt-BR"/>
        </w:rPr>
        <w:t xml:space="preserve"> </w:t>
      </w:r>
    </w:p>
    <w:p w14:paraId="4F87D676" w14:textId="108E9722" w:rsidR="00A921FD" w:rsidRPr="008B6523" w:rsidRDefault="00A921FD" w:rsidP="00A921FD">
      <w:pPr>
        <w:jc w:val="right"/>
        <w:rPr>
          <w:rFonts w:ascii="GHEA Grapalat" w:hAnsi="GHEA Grapalat" w:cs="Sylfaen"/>
          <w:i/>
          <w:sz w:val="20"/>
          <w:szCs w:val="20"/>
          <w:lang w:val="pt-BR"/>
        </w:rPr>
      </w:pPr>
      <w:r w:rsidRPr="008B6523">
        <w:rPr>
          <w:rFonts w:ascii="GHEA Grapalat" w:hAnsi="GHEA Grapalat" w:cs="Sylfaen"/>
          <w:i/>
          <w:sz w:val="20"/>
          <w:szCs w:val="20"/>
          <w:lang w:val="pt-BR"/>
        </w:rPr>
        <w:t>ծածկագրով պայմանագրի</w:t>
      </w:r>
    </w:p>
    <w:p w14:paraId="4948A34E" w14:textId="02ADCAC5" w:rsidR="00A921FD" w:rsidRPr="008B6523" w:rsidRDefault="00A921FD" w:rsidP="00A921FD">
      <w:pPr>
        <w:jc w:val="right"/>
        <w:rPr>
          <w:rFonts w:ascii="GHEA Grapalat" w:hAnsi="GHEA Grapalat" w:cs="Sylfaen"/>
          <w:i/>
          <w:sz w:val="20"/>
          <w:szCs w:val="20"/>
          <w:lang w:val="pt-BR"/>
        </w:rPr>
      </w:pPr>
    </w:p>
    <w:p w14:paraId="3F5AC591" w14:textId="77777777" w:rsidR="008B6523" w:rsidRPr="008B6523" w:rsidRDefault="008B6523" w:rsidP="001C74B0">
      <w:pPr>
        <w:jc w:val="center"/>
        <w:rPr>
          <w:rFonts w:ascii="GHEA Grapalat" w:hAnsi="GHEA Grapalat" w:cs="Sylfaen"/>
          <w:iCs/>
          <w:sz w:val="20"/>
          <w:szCs w:val="20"/>
          <w:lang w:val="hy-AM"/>
        </w:rPr>
      </w:pPr>
    </w:p>
    <w:p w14:paraId="1C6D03B7" w14:textId="77777777" w:rsidR="008B6523" w:rsidRPr="008B6523" w:rsidRDefault="008B6523" w:rsidP="001C74B0">
      <w:pPr>
        <w:jc w:val="center"/>
        <w:rPr>
          <w:rFonts w:ascii="GHEA Grapalat" w:hAnsi="GHEA Grapalat" w:cs="Sylfaen"/>
          <w:iCs/>
          <w:sz w:val="20"/>
          <w:szCs w:val="20"/>
          <w:lang w:val="hy-AM"/>
        </w:rPr>
      </w:pPr>
    </w:p>
    <w:tbl>
      <w:tblPr>
        <w:tblW w:w="16308" w:type="dxa"/>
        <w:tblLook w:val="04A0" w:firstRow="1" w:lastRow="0" w:firstColumn="1" w:lastColumn="0" w:noHBand="0" w:noVBand="1"/>
      </w:tblPr>
      <w:tblGrid>
        <w:gridCol w:w="486"/>
        <w:gridCol w:w="1894"/>
        <w:gridCol w:w="1844"/>
        <w:gridCol w:w="838"/>
        <w:gridCol w:w="1341"/>
        <w:gridCol w:w="1310"/>
        <w:gridCol w:w="373"/>
        <w:gridCol w:w="97"/>
        <w:gridCol w:w="758"/>
        <w:gridCol w:w="481"/>
        <w:gridCol w:w="2030"/>
        <w:gridCol w:w="163"/>
        <w:gridCol w:w="2087"/>
        <w:gridCol w:w="1688"/>
        <w:gridCol w:w="166"/>
        <w:gridCol w:w="222"/>
        <w:gridCol w:w="222"/>
        <w:gridCol w:w="308"/>
      </w:tblGrid>
      <w:tr w:rsidR="008B6523" w:rsidRPr="008B6523" w14:paraId="5C68FE38" w14:textId="77777777" w:rsidTr="009E2596">
        <w:trPr>
          <w:gridAfter w:val="4"/>
          <w:wAfter w:w="918" w:type="dxa"/>
          <w:trHeight w:val="373"/>
        </w:trPr>
        <w:tc>
          <w:tcPr>
            <w:tcW w:w="15390" w:type="dxa"/>
            <w:gridSpan w:val="14"/>
            <w:tcBorders>
              <w:top w:val="nil"/>
              <w:left w:val="nil"/>
              <w:bottom w:val="nil"/>
              <w:right w:val="nil"/>
            </w:tcBorders>
            <w:noWrap/>
            <w:vAlign w:val="bottom"/>
            <w:hideMark/>
          </w:tcPr>
          <w:p w14:paraId="48180447" w14:textId="77777777" w:rsidR="008B6523" w:rsidRPr="008B6523" w:rsidRDefault="008B6523">
            <w:pPr>
              <w:jc w:val="center"/>
              <w:rPr>
                <w:rFonts w:ascii="Calibri" w:hAnsi="Calibri" w:cs="Calibri"/>
                <w:sz w:val="20"/>
                <w:szCs w:val="20"/>
              </w:rPr>
            </w:pPr>
            <w:r w:rsidRPr="008B6523">
              <w:rPr>
                <w:rFonts w:ascii="Calibri" w:hAnsi="Calibri" w:cs="Calibri"/>
                <w:sz w:val="20"/>
                <w:szCs w:val="20"/>
              </w:rPr>
              <w:t>ՏԵԽՆԻԿԱԿԱՆ ԲՆՈՒԹԱԳԻՐ</w:t>
            </w:r>
          </w:p>
        </w:tc>
      </w:tr>
      <w:tr w:rsidR="008B6523" w:rsidRPr="008B6523" w14:paraId="4B5E5DF4" w14:textId="77777777" w:rsidTr="009E2596">
        <w:trPr>
          <w:trHeight w:val="64"/>
        </w:trPr>
        <w:tc>
          <w:tcPr>
            <w:tcW w:w="486" w:type="dxa"/>
            <w:tcBorders>
              <w:top w:val="nil"/>
              <w:left w:val="nil"/>
              <w:bottom w:val="nil"/>
              <w:right w:val="nil"/>
            </w:tcBorders>
            <w:noWrap/>
            <w:vAlign w:val="bottom"/>
            <w:hideMark/>
          </w:tcPr>
          <w:p w14:paraId="42ED8FCC" w14:textId="77777777" w:rsidR="008B6523" w:rsidRPr="008B6523" w:rsidRDefault="008B6523">
            <w:pPr>
              <w:jc w:val="center"/>
              <w:rPr>
                <w:rFonts w:ascii="Calibri" w:hAnsi="Calibri" w:cs="Calibri"/>
                <w:sz w:val="20"/>
                <w:szCs w:val="20"/>
              </w:rPr>
            </w:pPr>
          </w:p>
        </w:tc>
        <w:tc>
          <w:tcPr>
            <w:tcW w:w="1894" w:type="dxa"/>
            <w:tcBorders>
              <w:top w:val="nil"/>
              <w:left w:val="nil"/>
              <w:bottom w:val="nil"/>
              <w:right w:val="nil"/>
            </w:tcBorders>
            <w:vAlign w:val="center"/>
            <w:hideMark/>
          </w:tcPr>
          <w:p w14:paraId="2EB25CB4" w14:textId="77777777" w:rsidR="008B6523" w:rsidRPr="008B6523" w:rsidRDefault="008B6523">
            <w:pPr>
              <w:rPr>
                <w:sz w:val="20"/>
                <w:szCs w:val="20"/>
              </w:rPr>
            </w:pPr>
          </w:p>
        </w:tc>
        <w:tc>
          <w:tcPr>
            <w:tcW w:w="1844" w:type="dxa"/>
            <w:tcBorders>
              <w:top w:val="nil"/>
              <w:left w:val="nil"/>
              <w:bottom w:val="nil"/>
              <w:right w:val="nil"/>
            </w:tcBorders>
            <w:vAlign w:val="center"/>
            <w:hideMark/>
          </w:tcPr>
          <w:p w14:paraId="0B9B25D5" w14:textId="77777777" w:rsidR="008B6523" w:rsidRPr="008B6523" w:rsidRDefault="008B6523">
            <w:pPr>
              <w:rPr>
                <w:sz w:val="20"/>
                <w:szCs w:val="20"/>
              </w:rPr>
            </w:pPr>
          </w:p>
        </w:tc>
        <w:tc>
          <w:tcPr>
            <w:tcW w:w="3489" w:type="dxa"/>
            <w:gridSpan w:val="3"/>
            <w:tcBorders>
              <w:top w:val="nil"/>
              <w:left w:val="nil"/>
              <w:bottom w:val="nil"/>
              <w:right w:val="nil"/>
            </w:tcBorders>
            <w:vAlign w:val="center"/>
            <w:hideMark/>
          </w:tcPr>
          <w:p w14:paraId="5A0717F2" w14:textId="77777777" w:rsidR="008B6523" w:rsidRPr="008B6523" w:rsidRDefault="008B6523">
            <w:pPr>
              <w:rPr>
                <w:sz w:val="20"/>
                <w:szCs w:val="20"/>
              </w:rPr>
            </w:pPr>
          </w:p>
        </w:tc>
        <w:tc>
          <w:tcPr>
            <w:tcW w:w="373" w:type="dxa"/>
            <w:tcBorders>
              <w:top w:val="nil"/>
              <w:left w:val="nil"/>
              <w:bottom w:val="nil"/>
              <w:right w:val="nil"/>
            </w:tcBorders>
            <w:vAlign w:val="center"/>
            <w:hideMark/>
          </w:tcPr>
          <w:p w14:paraId="5D2E8843" w14:textId="77777777" w:rsidR="008B6523" w:rsidRPr="008B6523" w:rsidRDefault="008B6523">
            <w:pPr>
              <w:rPr>
                <w:sz w:val="20"/>
                <w:szCs w:val="20"/>
              </w:rPr>
            </w:pPr>
          </w:p>
        </w:tc>
        <w:tc>
          <w:tcPr>
            <w:tcW w:w="855" w:type="dxa"/>
            <w:gridSpan w:val="2"/>
            <w:tcBorders>
              <w:top w:val="nil"/>
              <w:left w:val="nil"/>
              <w:bottom w:val="nil"/>
              <w:right w:val="nil"/>
            </w:tcBorders>
            <w:vAlign w:val="center"/>
            <w:hideMark/>
          </w:tcPr>
          <w:p w14:paraId="5D2E5B03" w14:textId="77777777" w:rsidR="008B6523" w:rsidRPr="008B6523" w:rsidRDefault="008B6523">
            <w:pPr>
              <w:rPr>
                <w:sz w:val="20"/>
                <w:szCs w:val="20"/>
              </w:rPr>
            </w:pPr>
          </w:p>
        </w:tc>
        <w:tc>
          <w:tcPr>
            <w:tcW w:w="2674" w:type="dxa"/>
            <w:gridSpan w:val="3"/>
            <w:tcBorders>
              <w:top w:val="nil"/>
              <w:left w:val="nil"/>
              <w:bottom w:val="nil"/>
              <w:right w:val="nil"/>
            </w:tcBorders>
            <w:vAlign w:val="center"/>
            <w:hideMark/>
          </w:tcPr>
          <w:p w14:paraId="566678C6" w14:textId="675ECBF0" w:rsidR="008B6523" w:rsidRPr="008B6523" w:rsidRDefault="008B6523">
            <w:pPr>
              <w:jc w:val="center"/>
              <w:rPr>
                <w:sz w:val="20"/>
                <w:szCs w:val="20"/>
              </w:rPr>
            </w:pPr>
            <w:r>
              <w:rPr>
                <w:sz w:val="20"/>
                <w:szCs w:val="20"/>
              </w:rPr>
              <w:t xml:space="preserve">ՀՀ </w:t>
            </w:r>
            <w:proofErr w:type="spellStart"/>
            <w:r>
              <w:rPr>
                <w:sz w:val="20"/>
                <w:szCs w:val="20"/>
              </w:rPr>
              <w:t>դրամ</w:t>
            </w:r>
            <w:proofErr w:type="spellEnd"/>
          </w:p>
        </w:tc>
        <w:tc>
          <w:tcPr>
            <w:tcW w:w="2087" w:type="dxa"/>
            <w:tcBorders>
              <w:top w:val="nil"/>
              <w:left w:val="nil"/>
              <w:bottom w:val="nil"/>
              <w:right w:val="nil"/>
            </w:tcBorders>
            <w:vAlign w:val="center"/>
            <w:hideMark/>
          </w:tcPr>
          <w:p w14:paraId="34343958" w14:textId="77777777" w:rsidR="008B6523" w:rsidRPr="008B6523" w:rsidRDefault="008B6523">
            <w:pPr>
              <w:jc w:val="center"/>
              <w:rPr>
                <w:sz w:val="20"/>
                <w:szCs w:val="20"/>
              </w:rPr>
            </w:pPr>
          </w:p>
        </w:tc>
        <w:tc>
          <w:tcPr>
            <w:tcW w:w="1854" w:type="dxa"/>
            <w:gridSpan w:val="2"/>
            <w:tcBorders>
              <w:top w:val="nil"/>
              <w:left w:val="nil"/>
              <w:bottom w:val="nil"/>
              <w:right w:val="nil"/>
            </w:tcBorders>
            <w:vAlign w:val="center"/>
            <w:hideMark/>
          </w:tcPr>
          <w:p w14:paraId="5288B0A5" w14:textId="77777777" w:rsidR="008B6523" w:rsidRPr="008B6523" w:rsidRDefault="008B6523">
            <w:pPr>
              <w:jc w:val="center"/>
              <w:rPr>
                <w:sz w:val="20"/>
                <w:szCs w:val="20"/>
              </w:rPr>
            </w:pPr>
          </w:p>
        </w:tc>
        <w:tc>
          <w:tcPr>
            <w:tcW w:w="222" w:type="dxa"/>
            <w:tcBorders>
              <w:top w:val="nil"/>
              <w:left w:val="nil"/>
              <w:bottom w:val="nil"/>
              <w:right w:val="nil"/>
            </w:tcBorders>
            <w:vAlign w:val="center"/>
            <w:hideMark/>
          </w:tcPr>
          <w:p w14:paraId="60ED9550" w14:textId="77777777" w:rsidR="008B6523" w:rsidRPr="008B6523" w:rsidRDefault="008B6523">
            <w:pPr>
              <w:jc w:val="center"/>
              <w:rPr>
                <w:sz w:val="20"/>
                <w:szCs w:val="20"/>
              </w:rPr>
            </w:pPr>
          </w:p>
        </w:tc>
        <w:tc>
          <w:tcPr>
            <w:tcW w:w="222" w:type="dxa"/>
            <w:tcBorders>
              <w:top w:val="nil"/>
              <w:left w:val="nil"/>
              <w:bottom w:val="nil"/>
              <w:right w:val="nil"/>
            </w:tcBorders>
            <w:vAlign w:val="center"/>
            <w:hideMark/>
          </w:tcPr>
          <w:p w14:paraId="15860312" w14:textId="77777777" w:rsidR="008B6523" w:rsidRPr="008B6523" w:rsidRDefault="008B6523">
            <w:pPr>
              <w:jc w:val="center"/>
              <w:rPr>
                <w:sz w:val="20"/>
                <w:szCs w:val="20"/>
              </w:rPr>
            </w:pPr>
          </w:p>
        </w:tc>
        <w:tc>
          <w:tcPr>
            <w:tcW w:w="308" w:type="dxa"/>
            <w:tcBorders>
              <w:top w:val="nil"/>
              <w:left w:val="nil"/>
              <w:bottom w:val="nil"/>
              <w:right w:val="nil"/>
            </w:tcBorders>
            <w:noWrap/>
            <w:vAlign w:val="bottom"/>
            <w:hideMark/>
          </w:tcPr>
          <w:p w14:paraId="51307752" w14:textId="77777777" w:rsidR="008B6523" w:rsidRPr="008B6523" w:rsidRDefault="008B6523">
            <w:pPr>
              <w:jc w:val="center"/>
              <w:rPr>
                <w:sz w:val="20"/>
                <w:szCs w:val="20"/>
              </w:rPr>
            </w:pPr>
          </w:p>
        </w:tc>
      </w:tr>
      <w:tr w:rsidR="008B6523" w:rsidRPr="008B6523" w14:paraId="0D6EFD45" w14:textId="77777777" w:rsidTr="009E2596">
        <w:trPr>
          <w:gridAfter w:val="4"/>
          <w:wAfter w:w="918" w:type="dxa"/>
          <w:trHeight w:val="283"/>
        </w:trPr>
        <w:tc>
          <w:tcPr>
            <w:tcW w:w="1539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7E473952" w14:textId="77777777" w:rsidR="008B6523" w:rsidRPr="008B6523" w:rsidRDefault="008B6523">
            <w:pPr>
              <w:jc w:val="center"/>
              <w:rPr>
                <w:rFonts w:ascii="Sylfaen" w:hAnsi="Sylfaen" w:cs="Calibri"/>
                <w:sz w:val="20"/>
                <w:szCs w:val="20"/>
              </w:rPr>
            </w:pPr>
            <w:proofErr w:type="spellStart"/>
            <w:r w:rsidRPr="008B6523">
              <w:rPr>
                <w:rFonts w:ascii="Sylfaen" w:hAnsi="Sylfaen" w:cs="Calibri"/>
                <w:sz w:val="20"/>
                <w:szCs w:val="20"/>
              </w:rPr>
              <w:t>Աշխատանք</w:t>
            </w:r>
            <w:proofErr w:type="spellEnd"/>
          </w:p>
        </w:tc>
      </w:tr>
      <w:tr w:rsidR="0078198D" w:rsidRPr="008B6523" w14:paraId="16F0655D" w14:textId="77777777" w:rsidTr="009E2596">
        <w:trPr>
          <w:gridAfter w:val="4"/>
          <w:wAfter w:w="918" w:type="dxa"/>
          <w:trHeight w:val="386"/>
        </w:trPr>
        <w:tc>
          <w:tcPr>
            <w:tcW w:w="4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F70AEB" w14:textId="77777777" w:rsidR="0078198D" w:rsidRPr="008B6523" w:rsidRDefault="0078198D">
            <w:pPr>
              <w:jc w:val="center"/>
              <w:rPr>
                <w:rFonts w:ascii="Sylfaen" w:hAnsi="Sylfaen" w:cs="Calibri"/>
                <w:sz w:val="20"/>
                <w:szCs w:val="20"/>
              </w:rPr>
            </w:pPr>
            <w:r w:rsidRPr="008B6523">
              <w:rPr>
                <w:rFonts w:ascii="Sylfaen" w:hAnsi="Sylfaen" w:cs="Calibri"/>
                <w:sz w:val="20"/>
                <w:szCs w:val="20"/>
              </w:rPr>
              <w:t>Հ/Հ</w:t>
            </w:r>
          </w:p>
        </w:tc>
        <w:tc>
          <w:tcPr>
            <w:tcW w:w="18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6AC4D2" w14:textId="77777777" w:rsidR="0078198D" w:rsidRPr="008B6523" w:rsidRDefault="0078198D">
            <w:pPr>
              <w:jc w:val="center"/>
              <w:rPr>
                <w:rFonts w:ascii="Sylfaen" w:hAnsi="Sylfaen" w:cs="Calibri"/>
                <w:sz w:val="20"/>
                <w:szCs w:val="20"/>
              </w:rPr>
            </w:pPr>
            <w:r w:rsidRPr="008B6523">
              <w:rPr>
                <w:rFonts w:ascii="Sylfaen" w:hAnsi="Sylfaen" w:cs="Calibri"/>
                <w:sz w:val="20"/>
                <w:szCs w:val="20"/>
              </w:rPr>
              <w:t xml:space="preserve">ԳՄԱ </w:t>
            </w:r>
            <w:proofErr w:type="spellStart"/>
            <w:r w:rsidRPr="008B6523">
              <w:rPr>
                <w:rFonts w:ascii="Sylfaen" w:hAnsi="Sylfaen" w:cs="Calibri"/>
                <w:sz w:val="20"/>
                <w:szCs w:val="20"/>
              </w:rPr>
              <w:t>կոդ</w:t>
            </w:r>
            <w:proofErr w:type="spellEnd"/>
            <w:r w:rsidRPr="008B6523">
              <w:rPr>
                <w:rFonts w:ascii="Sylfaen" w:hAnsi="Sylfaen" w:cs="Calibri"/>
                <w:sz w:val="20"/>
                <w:szCs w:val="20"/>
              </w:rPr>
              <w:t xml:space="preserve"> (CPV)</w:t>
            </w:r>
          </w:p>
        </w:tc>
        <w:tc>
          <w:tcPr>
            <w:tcW w:w="2682" w:type="dxa"/>
            <w:gridSpan w:val="2"/>
            <w:vMerge w:val="restart"/>
            <w:tcBorders>
              <w:top w:val="nil"/>
              <w:left w:val="single" w:sz="4" w:space="0" w:color="auto"/>
              <w:right w:val="single" w:sz="4" w:space="0" w:color="auto"/>
            </w:tcBorders>
            <w:shd w:val="clear" w:color="000000" w:fill="FFFFFF"/>
            <w:vAlign w:val="center"/>
          </w:tcPr>
          <w:p w14:paraId="7A615F15" w14:textId="72990161"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Գնման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առարկայի</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անվանումը</w:t>
            </w:r>
            <w:proofErr w:type="spellEnd"/>
          </w:p>
        </w:tc>
        <w:tc>
          <w:tcPr>
            <w:tcW w:w="13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89ABE8"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Չափման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միավորը</w:t>
            </w:r>
            <w:proofErr w:type="spellEnd"/>
          </w:p>
        </w:tc>
        <w:tc>
          <w:tcPr>
            <w:tcW w:w="1780"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14:paraId="50C152A1" w14:textId="5689E5F2"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ընդհանուր</w:t>
            </w:r>
            <w:proofErr w:type="spellEnd"/>
            <w:r w:rsidRPr="008B6523">
              <w:rPr>
                <w:rFonts w:ascii="Sylfaen" w:hAnsi="Sylfaen" w:cs="Calibri"/>
                <w:sz w:val="20"/>
                <w:szCs w:val="20"/>
              </w:rPr>
              <w:br/>
            </w:r>
            <w:proofErr w:type="spellStart"/>
            <w:r w:rsidRPr="008B6523">
              <w:rPr>
                <w:rFonts w:ascii="Sylfaen" w:hAnsi="Sylfaen" w:cs="Calibri"/>
                <w:sz w:val="20"/>
                <w:szCs w:val="20"/>
              </w:rPr>
              <w:t>գինը</w:t>
            </w:r>
            <w:proofErr w:type="spellEnd"/>
            <w:r w:rsidRPr="008B6523">
              <w:rPr>
                <w:rFonts w:ascii="Sylfaen" w:hAnsi="Sylfaen" w:cs="Calibri"/>
                <w:sz w:val="20"/>
                <w:szCs w:val="20"/>
              </w:rPr>
              <w:t xml:space="preserve"> </w:t>
            </w:r>
            <w:r w:rsidRPr="008B6523">
              <w:rPr>
                <w:rFonts w:ascii="Sylfaen" w:hAnsi="Sylfaen" w:cs="Calibri"/>
                <w:sz w:val="20"/>
                <w:szCs w:val="20"/>
              </w:rPr>
              <w:br/>
              <w:t xml:space="preserve"> /ՀՀ </w:t>
            </w:r>
            <w:proofErr w:type="spellStart"/>
            <w:r w:rsidRPr="008B6523">
              <w:rPr>
                <w:rFonts w:ascii="Sylfaen" w:hAnsi="Sylfaen" w:cs="Calibri"/>
                <w:sz w:val="20"/>
                <w:szCs w:val="20"/>
              </w:rPr>
              <w:t>դրամ</w:t>
            </w:r>
            <w:proofErr w:type="spellEnd"/>
            <w:r w:rsidRPr="008B6523">
              <w:rPr>
                <w:rFonts w:ascii="Sylfaen" w:hAnsi="Sylfaen" w:cs="Calibri"/>
                <w:sz w:val="20"/>
                <w:szCs w:val="20"/>
              </w:rPr>
              <w:t>/</w:t>
            </w:r>
          </w:p>
        </w:tc>
        <w:tc>
          <w:tcPr>
            <w:tcW w:w="123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38BC813"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ընդհանուր</w:t>
            </w:r>
            <w:proofErr w:type="spellEnd"/>
            <w:r w:rsidRPr="008B6523">
              <w:rPr>
                <w:rFonts w:ascii="Sylfaen" w:hAnsi="Sylfaen" w:cs="Calibri"/>
                <w:sz w:val="20"/>
                <w:szCs w:val="20"/>
              </w:rPr>
              <w:t xml:space="preserve"> քանակը</w:t>
            </w:r>
          </w:p>
        </w:tc>
        <w:tc>
          <w:tcPr>
            <w:tcW w:w="5968" w:type="dxa"/>
            <w:gridSpan w:val="4"/>
            <w:tcBorders>
              <w:top w:val="single" w:sz="4" w:space="0" w:color="auto"/>
              <w:left w:val="nil"/>
              <w:bottom w:val="single" w:sz="4" w:space="0" w:color="auto"/>
              <w:right w:val="single" w:sz="4" w:space="0" w:color="auto"/>
            </w:tcBorders>
            <w:shd w:val="clear" w:color="000000" w:fill="FFFFFF"/>
            <w:vAlign w:val="center"/>
            <w:hideMark/>
          </w:tcPr>
          <w:p w14:paraId="448755B9" w14:textId="0CE7326C" w:rsidR="0078198D" w:rsidRPr="008B6523" w:rsidRDefault="00F8453E">
            <w:pPr>
              <w:jc w:val="center"/>
              <w:rPr>
                <w:rFonts w:ascii="Sylfaen" w:hAnsi="Sylfaen" w:cs="Calibri"/>
                <w:sz w:val="20"/>
                <w:szCs w:val="20"/>
              </w:rPr>
            </w:pPr>
            <w:proofErr w:type="spellStart"/>
            <w:r>
              <w:rPr>
                <w:rFonts w:ascii="Sylfaen" w:hAnsi="Sylfaen" w:cs="Calibri"/>
                <w:sz w:val="20"/>
                <w:szCs w:val="20"/>
              </w:rPr>
              <w:t>կատարման</w:t>
            </w:r>
            <w:proofErr w:type="spellEnd"/>
          </w:p>
        </w:tc>
      </w:tr>
      <w:tr w:rsidR="0078198D" w:rsidRPr="008B6523" w14:paraId="1113B72E" w14:textId="77777777" w:rsidTr="009E2596">
        <w:trPr>
          <w:gridAfter w:val="4"/>
          <w:wAfter w:w="918" w:type="dxa"/>
          <w:trHeight w:val="656"/>
        </w:trPr>
        <w:tc>
          <w:tcPr>
            <w:tcW w:w="486" w:type="dxa"/>
            <w:vMerge/>
            <w:tcBorders>
              <w:top w:val="nil"/>
              <w:left w:val="single" w:sz="4" w:space="0" w:color="auto"/>
              <w:bottom w:val="single" w:sz="4" w:space="0" w:color="auto"/>
              <w:right w:val="single" w:sz="4" w:space="0" w:color="auto"/>
            </w:tcBorders>
            <w:vAlign w:val="center"/>
            <w:hideMark/>
          </w:tcPr>
          <w:p w14:paraId="1F6D5B62" w14:textId="77777777" w:rsidR="0078198D" w:rsidRPr="008B6523" w:rsidRDefault="0078198D">
            <w:pPr>
              <w:rPr>
                <w:rFonts w:ascii="Sylfaen" w:hAnsi="Sylfaen" w:cs="Calibri"/>
                <w:sz w:val="20"/>
                <w:szCs w:val="20"/>
              </w:rPr>
            </w:pPr>
          </w:p>
        </w:tc>
        <w:tc>
          <w:tcPr>
            <w:tcW w:w="1894" w:type="dxa"/>
            <w:vMerge/>
            <w:tcBorders>
              <w:top w:val="nil"/>
              <w:left w:val="single" w:sz="4" w:space="0" w:color="auto"/>
              <w:bottom w:val="single" w:sz="4" w:space="0" w:color="auto"/>
              <w:right w:val="single" w:sz="4" w:space="0" w:color="auto"/>
            </w:tcBorders>
            <w:vAlign w:val="center"/>
            <w:hideMark/>
          </w:tcPr>
          <w:p w14:paraId="415773BA" w14:textId="77777777" w:rsidR="0078198D" w:rsidRPr="008B6523" w:rsidRDefault="0078198D">
            <w:pPr>
              <w:rPr>
                <w:rFonts w:ascii="Sylfaen" w:hAnsi="Sylfaen" w:cs="Calibri"/>
                <w:sz w:val="20"/>
                <w:szCs w:val="20"/>
              </w:rPr>
            </w:pPr>
          </w:p>
        </w:tc>
        <w:tc>
          <w:tcPr>
            <w:tcW w:w="2682" w:type="dxa"/>
            <w:gridSpan w:val="2"/>
            <w:vMerge/>
            <w:tcBorders>
              <w:left w:val="single" w:sz="4" w:space="0" w:color="auto"/>
              <w:bottom w:val="single" w:sz="4" w:space="0" w:color="auto"/>
              <w:right w:val="single" w:sz="4" w:space="0" w:color="auto"/>
            </w:tcBorders>
            <w:vAlign w:val="center"/>
          </w:tcPr>
          <w:p w14:paraId="2D0CFA74" w14:textId="77777777" w:rsidR="0078198D" w:rsidRPr="008B6523" w:rsidRDefault="0078198D">
            <w:pPr>
              <w:rPr>
                <w:rFonts w:ascii="Sylfaen" w:hAnsi="Sylfaen" w:cs="Calibri"/>
                <w:sz w:val="20"/>
                <w:szCs w:val="20"/>
              </w:rPr>
            </w:pPr>
          </w:p>
        </w:tc>
        <w:tc>
          <w:tcPr>
            <w:tcW w:w="1341" w:type="dxa"/>
            <w:vMerge/>
            <w:tcBorders>
              <w:top w:val="nil"/>
              <w:left w:val="single" w:sz="4" w:space="0" w:color="auto"/>
              <w:bottom w:val="single" w:sz="4" w:space="0" w:color="auto"/>
              <w:right w:val="single" w:sz="4" w:space="0" w:color="auto"/>
            </w:tcBorders>
            <w:vAlign w:val="center"/>
            <w:hideMark/>
          </w:tcPr>
          <w:p w14:paraId="65F0FF24" w14:textId="77777777" w:rsidR="0078198D" w:rsidRPr="008B6523" w:rsidRDefault="0078198D">
            <w:pPr>
              <w:rPr>
                <w:rFonts w:ascii="Sylfaen" w:hAnsi="Sylfaen" w:cs="Calibri"/>
                <w:sz w:val="20"/>
                <w:szCs w:val="20"/>
              </w:rPr>
            </w:pPr>
          </w:p>
        </w:tc>
        <w:tc>
          <w:tcPr>
            <w:tcW w:w="1780" w:type="dxa"/>
            <w:gridSpan w:val="3"/>
            <w:vMerge/>
            <w:tcBorders>
              <w:top w:val="nil"/>
              <w:left w:val="single" w:sz="4" w:space="0" w:color="auto"/>
              <w:bottom w:val="single" w:sz="4" w:space="0" w:color="auto"/>
              <w:right w:val="single" w:sz="4" w:space="0" w:color="auto"/>
            </w:tcBorders>
            <w:vAlign w:val="center"/>
            <w:hideMark/>
          </w:tcPr>
          <w:p w14:paraId="6239EF98" w14:textId="77777777" w:rsidR="0078198D" w:rsidRPr="008B6523" w:rsidRDefault="0078198D">
            <w:pPr>
              <w:rPr>
                <w:rFonts w:ascii="Sylfaen" w:hAnsi="Sylfaen" w:cs="Calibri"/>
                <w:sz w:val="20"/>
                <w:szCs w:val="20"/>
              </w:rPr>
            </w:pPr>
          </w:p>
        </w:tc>
        <w:tc>
          <w:tcPr>
            <w:tcW w:w="1239" w:type="dxa"/>
            <w:gridSpan w:val="2"/>
            <w:vMerge/>
            <w:tcBorders>
              <w:top w:val="nil"/>
              <w:left w:val="single" w:sz="4" w:space="0" w:color="auto"/>
              <w:bottom w:val="single" w:sz="4" w:space="0" w:color="auto"/>
              <w:right w:val="single" w:sz="4" w:space="0" w:color="auto"/>
            </w:tcBorders>
            <w:vAlign w:val="center"/>
            <w:hideMark/>
          </w:tcPr>
          <w:p w14:paraId="63A9915A" w14:textId="77777777" w:rsidR="0078198D" w:rsidRPr="008B6523" w:rsidRDefault="0078198D">
            <w:pPr>
              <w:rPr>
                <w:rFonts w:ascii="Sylfaen" w:hAnsi="Sylfaen" w:cs="Calibri"/>
                <w:sz w:val="20"/>
                <w:szCs w:val="20"/>
              </w:rPr>
            </w:pPr>
          </w:p>
        </w:tc>
        <w:tc>
          <w:tcPr>
            <w:tcW w:w="2030" w:type="dxa"/>
            <w:tcBorders>
              <w:top w:val="nil"/>
              <w:left w:val="nil"/>
              <w:bottom w:val="single" w:sz="4" w:space="0" w:color="auto"/>
              <w:right w:val="single" w:sz="4" w:space="0" w:color="auto"/>
            </w:tcBorders>
            <w:vAlign w:val="center"/>
            <w:hideMark/>
          </w:tcPr>
          <w:p w14:paraId="7B3A228D" w14:textId="77777777" w:rsidR="0078198D" w:rsidRPr="008B6523" w:rsidRDefault="0078198D">
            <w:pPr>
              <w:jc w:val="center"/>
              <w:rPr>
                <w:rFonts w:ascii="GHEA Grapalat" w:hAnsi="GHEA Grapalat" w:cs="Calibri"/>
                <w:sz w:val="20"/>
                <w:szCs w:val="20"/>
              </w:rPr>
            </w:pPr>
            <w:proofErr w:type="spellStart"/>
            <w:r w:rsidRPr="008B6523">
              <w:rPr>
                <w:rFonts w:ascii="GHEA Grapalat" w:hAnsi="GHEA Grapalat" w:cs="Calibri"/>
                <w:sz w:val="20"/>
                <w:szCs w:val="20"/>
              </w:rPr>
              <w:t>հասցեն</w:t>
            </w:r>
            <w:proofErr w:type="spellEnd"/>
          </w:p>
        </w:tc>
        <w:tc>
          <w:tcPr>
            <w:tcW w:w="3938" w:type="dxa"/>
            <w:gridSpan w:val="3"/>
            <w:tcBorders>
              <w:top w:val="single" w:sz="4" w:space="0" w:color="auto"/>
              <w:left w:val="nil"/>
              <w:bottom w:val="single" w:sz="4" w:space="0" w:color="auto"/>
              <w:right w:val="single" w:sz="4" w:space="0" w:color="auto"/>
            </w:tcBorders>
            <w:vAlign w:val="center"/>
            <w:hideMark/>
          </w:tcPr>
          <w:p w14:paraId="004C7AE8" w14:textId="77777777" w:rsidR="0078198D" w:rsidRPr="008B6523" w:rsidRDefault="0078198D">
            <w:pPr>
              <w:jc w:val="center"/>
              <w:rPr>
                <w:rFonts w:ascii="GHEA Grapalat" w:hAnsi="GHEA Grapalat" w:cs="Calibri"/>
                <w:sz w:val="20"/>
                <w:szCs w:val="20"/>
              </w:rPr>
            </w:pPr>
            <w:proofErr w:type="spellStart"/>
            <w:r w:rsidRPr="008B6523">
              <w:rPr>
                <w:rFonts w:ascii="GHEA Grapalat" w:hAnsi="GHEA Grapalat" w:cs="Calibri"/>
                <w:sz w:val="20"/>
                <w:szCs w:val="20"/>
              </w:rPr>
              <w:t>Ժամկետը</w:t>
            </w:r>
            <w:proofErr w:type="spellEnd"/>
          </w:p>
        </w:tc>
      </w:tr>
      <w:tr w:rsidR="0078198D" w:rsidRPr="008B6523" w14:paraId="1271BFE2" w14:textId="77777777" w:rsidTr="009E2596">
        <w:trPr>
          <w:gridAfter w:val="4"/>
          <w:wAfter w:w="918" w:type="dxa"/>
          <w:trHeight w:val="1209"/>
        </w:trPr>
        <w:tc>
          <w:tcPr>
            <w:tcW w:w="486" w:type="dxa"/>
            <w:vMerge w:val="restart"/>
            <w:tcBorders>
              <w:top w:val="nil"/>
              <w:left w:val="single" w:sz="4" w:space="0" w:color="auto"/>
              <w:bottom w:val="single" w:sz="4" w:space="0" w:color="auto"/>
              <w:right w:val="single" w:sz="4" w:space="0" w:color="auto"/>
            </w:tcBorders>
            <w:noWrap/>
            <w:vAlign w:val="center"/>
            <w:hideMark/>
          </w:tcPr>
          <w:p w14:paraId="3C670939" w14:textId="77777777" w:rsidR="0078198D" w:rsidRPr="008B6523" w:rsidRDefault="0078198D">
            <w:pPr>
              <w:jc w:val="center"/>
              <w:rPr>
                <w:rFonts w:ascii="Arial" w:hAnsi="Arial" w:cs="Arial"/>
                <w:sz w:val="20"/>
                <w:szCs w:val="20"/>
              </w:rPr>
            </w:pPr>
            <w:r w:rsidRPr="008B6523">
              <w:rPr>
                <w:rFonts w:ascii="Arial" w:hAnsi="Arial" w:cs="Arial"/>
                <w:sz w:val="20"/>
                <w:szCs w:val="20"/>
              </w:rPr>
              <w:t>1</w:t>
            </w:r>
          </w:p>
        </w:tc>
        <w:tc>
          <w:tcPr>
            <w:tcW w:w="18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D9A9AD" w14:textId="782182E0" w:rsidR="0078198D" w:rsidRPr="008B6523" w:rsidRDefault="00F8453E">
            <w:pPr>
              <w:ind w:right="252"/>
              <w:jc w:val="center"/>
              <w:rPr>
                <w:rFonts w:ascii="Arial Armenian" w:hAnsi="Arial Armenian" w:cs="Calibri"/>
                <w:sz w:val="20"/>
                <w:szCs w:val="20"/>
              </w:rPr>
            </w:pPr>
            <w:r w:rsidRPr="00F450B2">
              <w:rPr>
                <w:rFonts w:ascii="GHEA Grapalat" w:hAnsi="GHEA Grapalat"/>
                <w:iCs/>
                <w:sz w:val="16"/>
                <w:szCs w:val="16"/>
                <w:lang w:val="hy-AM"/>
              </w:rPr>
              <w:t>45611300/130</w:t>
            </w:r>
          </w:p>
        </w:tc>
        <w:tc>
          <w:tcPr>
            <w:tcW w:w="2682" w:type="dxa"/>
            <w:gridSpan w:val="2"/>
            <w:vMerge w:val="restart"/>
            <w:tcBorders>
              <w:top w:val="nil"/>
              <w:left w:val="single" w:sz="4" w:space="0" w:color="auto"/>
              <w:right w:val="single" w:sz="4" w:space="0" w:color="auto"/>
            </w:tcBorders>
            <w:shd w:val="clear" w:color="000000" w:fill="FFFFFF"/>
            <w:vAlign w:val="center"/>
            <w:hideMark/>
          </w:tcPr>
          <w:p w14:paraId="699E1229" w14:textId="49AA24AC" w:rsidR="0078198D" w:rsidRPr="008B6523" w:rsidRDefault="00F8453E">
            <w:pPr>
              <w:jc w:val="center"/>
              <w:rPr>
                <w:rFonts w:ascii="Arial LatArm" w:hAnsi="Arial LatArm" w:cs="Calibri"/>
                <w:sz w:val="20"/>
                <w:szCs w:val="20"/>
              </w:rPr>
            </w:pPr>
            <w:r w:rsidRPr="002B67D0">
              <w:rPr>
                <w:rFonts w:ascii="GHEA Grapalat" w:hAnsi="GHEA Grapalat" w:cs="Sylfaen"/>
                <w:sz w:val="20"/>
                <w:szCs w:val="20"/>
                <w:lang w:val="pt-BR"/>
              </w:rPr>
              <w:t>Երևան քաղաքի Կենտրոն վարչական շրջանի բակերի ընթացիկ վերանորոգման աշխատանքներ</w:t>
            </w:r>
          </w:p>
        </w:tc>
        <w:tc>
          <w:tcPr>
            <w:tcW w:w="1341" w:type="dxa"/>
            <w:vMerge w:val="restart"/>
            <w:tcBorders>
              <w:top w:val="nil"/>
              <w:left w:val="single" w:sz="4" w:space="0" w:color="auto"/>
              <w:bottom w:val="single" w:sz="4" w:space="0" w:color="auto"/>
              <w:right w:val="single" w:sz="4" w:space="0" w:color="auto"/>
            </w:tcBorders>
            <w:vAlign w:val="center"/>
            <w:hideMark/>
          </w:tcPr>
          <w:p w14:paraId="702B9B03" w14:textId="77777777" w:rsidR="0078198D" w:rsidRPr="008B6523" w:rsidRDefault="0078198D">
            <w:pPr>
              <w:jc w:val="center"/>
              <w:rPr>
                <w:rFonts w:ascii="Arial Armenian" w:hAnsi="Arial Armenian" w:cs="Calibri"/>
                <w:sz w:val="20"/>
                <w:szCs w:val="20"/>
              </w:rPr>
            </w:pPr>
            <w:proofErr w:type="spellStart"/>
            <w:r w:rsidRPr="008B6523">
              <w:rPr>
                <w:rFonts w:ascii="Sylfaen" w:hAnsi="Sylfaen" w:cs="Sylfaen"/>
                <w:sz w:val="20"/>
                <w:szCs w:val="20"/>
              </w:rPr>
              <w:t>դրամ</w:t>
            </w:r>
            <w:proofErr w:type="spellEnd"/>
          </w:p>
        </w:tc>
        <w:tc>
          <w:tcPr>
            <w:tcW w:w="1780" w:type="dxa"/>
            <w:gridSpan w:val="3"/>
            <w:vMerge w:val="restart"/>
            <w:tcBorders>
              <w:top w:val="nil"/>
              <w:left w:val="single" w:sz="4" w:space="0" w:color="auto"/>
              <w:bottom w:val="single" w:sz="4" w:space="0" w:color="auto"/>
              <w:right w:val="single" w:sz="4" w:space="0" w:color="auto"/>
            </w:tcBorders>
            <w:noWrap/>
            <w:vAlign w:val="center"/>
            <w:hideMark/>
          </w:tcPr>
          <w:p w14:paraId="5756A1F4" w14:textId="63A2A537" w:rsidR="0078198D" w:rsidRPr="008B6523" w:rsidRDefault="0078198D">
            <w:pPr>
              <w:jc w:val="center"/>
              <w:rPr>
                <w:rFonts w:ascii="Arial" w:hAnsi="Arial" w:cs="Arial"/>
                <w:sz w:val="20"/>
                <w:szCs w:val="20"/>
              </w:rPr>
            </w:pPr>
          </w:p>
        </w:tc>
        <w:tc>
          <w:tcPr>
            <w:tcW w:w="1239" w:type="dxa"/>
            <w:gridSpan w:val="2"/>
            <w:vMerge w:val="restart"/>
            <w:tcBorders>
              <w:top w:val="nil"/>
              <w:left w:val="single" w:sz="4" w:space="0" w:color="auto"/>
              <w:bottom w:val="single" w:sz="4" w:space="0" w:color="auto"/>
              <w:right w:val="single" w:sz="4" w:space="0" w:color="auto"/>
            </w:tcBorders>
            <w:noWrap/>
            <w:vAlign w:val="center"/>
            <w:hideMark/>
          </w:tcPr>
          <w:p w14:paraId="318FF87D" w14:textId="77777777" w:rsidR="0078198D" w:rsidRPr="008B6523" w:rsidRDefault="0078198D">
            <w:pPr>
              <w:jc w:val="center"/>
              <w:rPr>
                <w:rFonts w:ascii="Arial" w:hAnsi="Arial" w:cs="Arial"/>
                <w:sz w:val="20"/>
                <w:szCs w:val="20"/>
              </w:rPr>
            </w:pPr>
            <w:r w:rsidRPr="008B6523">
              <w:rPr>
                <w:rFonts w:ascii="Arial" w:hAnsi="Arial" w:cs="Arial"/>
                <w:sz w:val="20"/>
                <w:szCs w:val="20"/>
              </w:rPr>
              <w:t>1</w:t>
            </w:r>
          </w:p>
        </w:tc>
        <w:tc>
          <w:tcPr>
            <w:tcW w:w="20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3CADFF" w14:textId="5FCED617" w:rsidR="0078198D" w:rsidRPr="008B6523" w:rsidRDefault="00F8453E">
            <w:pPr>
              <w:jc w:val="center"/>
              <w:rPr>
                <w:rFonts w:ascii="Sylfaen" w:hAnsi="Sylfaen" w:cs="Calibri"/>
                <w:sz w:val="20"/>
                <w:szCs w:val="20"/>
              </w:rPr>
            </w:pPr>
            <w:r w:rsidRPr="00A03401">
              <w:rPr>
                <w:rFonts w:ascii="GHEA Grapalat" w:hAnsi="GHEA Grapalat"/>
                <w:sz w:val="18"/>
                <w:szCs w:val="18"/>
                <w:lang w:val="hy-AM"/>
              </w:rPr>
              <w:t>Երևան քաղաքի</w:t>
            </w:r>
            <w:r w:rsidRPr="000F6D74">
              <w:rPr>
                <w:rFonts w:ascii="GHEA Grapalat" w:hAnsi="GHEA Grapalat"/>
                <w:sz w:val="18"/>
                <w:szCs w:val="18"/>
                <w:lang w:val="hy-AM"/>
              </w:rPr>
              <w:t xml:space="preserve"> </w:t>
            </w:r>
            <w:r w:rsidRPr="00A03401">
              <w:rPr>
                <w:rFonts w:ascii="GHEA Grapalat" w:hAnsi="GHEA Grapalat"/>
                <w:sz w:val="18"/>
                <w:szCs w:val="18"/>
                <w:lang w:val="hy-AM"/>
              </w:rPr>
              <w:t>Կենտրոն վարչական շրջանի տարածք</w:t>
            </w:r>
          </w:p>
        </w:tc>
        <w:tc>
          <w:tcPr>
            <w:tcW w:w="3938"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14:paraId="61EC00A0" w14:textId="73244F1E" w:rsidR="0078198D" w:rsidRPr="008B6523" w:rsidRDefault="001511BD">
            <w:pPr>
              <w:jc w:val="center"/>
              <w:rPr>
                <w:rFonts w:ascii="Sylfaen" w:hAnsi="Sylfaen" w:cs="Calibri"/>
                <w:sz w:val="20"/>
                <w:szCs w:val="20"/>
              </w:rPr>
            </w:pPr>
            <w:r w:rsidRPr="003919B0">
              <w:rPr>
                <w:rFonts w:ascii="GHEA Grapalat" w:hAnsi="GHEA Grapalat"/>
                <w:sz w:val="18"/>
                <w:szCs w:val="18"/>
                <w:lang w:val="hy-AM"/>
              </w:rPr>
              <w:t xml:space="preserve">Պայմանագրով նախատեսված շինարարական աշխատանքները սկսվում են՝ տեխնիկական հսկողության ծառայությունների մատուցման պայմանագիրը ուժի մեջ մտնելու </w:t>
            </w:r>
            <w:r w:rsidRPr="009C1948">
              <w:rPr>
                <w:rFonts w:ascii="GHEA Grapalat" w:hAnsi="GHEA Grapalat"/>
                <w:sz w:val="18"/>
                <w:szCs w:val="18"/>
                <w:lang w:val="hy-AM"/>
              </w:rPr>
              <w:t xml:space="preserve">օրվանից մինչև </w:t>
            </w:r>
            <w:r>
              <w:rPr>
                <w:rFonts w:ascii="GHEA Grapalat" w:hAnsi="GHEA Grapalat"/>
                <w:sz w:val="18"/>
                <w:szCs w:val="18"/>
                <w:lang w:val="hy-AM"/>
              </w:rPr>
              <w:t>70 օրացուցային օրը ներառյալ</w:t>
            </w:r>
          </w:p>
        </w:tc>
      </w:tr>
      <w:tr w:rsidR="0078198D" w:rsidRPr="008B6523" w14:paraId="4D6B0DA8" w14:textId="77777777" w:rsidTr="009E2596">
        <w:trPr>
          <w:gridAfter w:val="4"/>
          <w:wAfter w:w="918" w:type="dxa"/>
          <w:trHeight w:val="1209"/>
        </w:trPr>
        <w:tc>
          <w:tcPr>
            <w:tcW w:w="486" w:type="dxa"/>
            <w:vMerge/>
            <w:tcBorders>
              <w:top w:val="nil"/>
              <w:left w:val="single" w:sz="4" w:space="0" w:color="auto"/>
              <w:bottom w:val="single" w:sz="4" w:space="0" w:color="auto"/>
              <w:right w:val="single" w:sz="4" w:space="0" w:color="auto"/>
            </w:tcBorders>
            <w:vAlign w:val="center"/>
            <w:hideMark/>
          </w:tcPr>
          <w:p w14:paraId="30DAE9A4" w14:textId="77777777" w:rsidR="0078198D" w:rsidRPr="008B6523" w:rsidRDefault="0078198D">
            <w:pPr>
              <w:rPr>
                <w:rFonts w:ascii="Arial" w:hAnsi="Arial" w:cs="Arial"/>
                <w:sz w:val="20"/>
                <w:szCs w:val="20"/>
              </w:rPr>
            </w:pPr>
          </w:p>
        </w:tc>
        <w:tc>
          <w:tcPr>
            <w:tcW w:w="1894" w:type="dxa"/>
            <w:vMerge/>
            <w:tcBorders>
              <w:top w:val="nil"/>
              <w:left w:val="single" w:sz="4" w:space="0" w:color="auto"/>
              <w:bottom w:val="single" w:sz="4" w:space="0" w:color="auto"/>
              <w:right w:val="single" w:sz="4" w:space="0" w:color="auto"/>
            </w:tcBorders>
            <w:vAlign w:val="center"/>
            <w:hideMark/>
          </w:tcPr>
          <w:p w14:paraId="5941F651" w14:textId="77777777" w:rsidR="0078198D" w:rsidRPr="008B6523" w:rsidRDefault="0078198D">
            <w:pPr>
              <w:rPr>
                <w:rFonts w:ascii="Arial Armenian" w:hAnsi="Arial Armenian" w:cs="Calibri"/>
                <w:sz w:val="20"/>
                <w:szCs w:val="20"/>
              </w:rPr>
            </w:pPr>
          </w:p>
        </w:tc>
        <w:tc>
          <w:tcPr>
            <w:tcW w:w="2682" w:type="dxa"/>
            <w:gridSpan w:val="2"/>
            <w:vMerge/>
            <w:tcBorders>
              <w:left w:val="single" w:sz="4" w:space="0" w:color="auto"/>
              <w:right w:val="single" w:sz="4" w:space="0" w:color="auto"/>
            </w:tcBorders>
            <w:vAlign w:val="center"/>
            <w:hideMark/>
          </w:tcPr>
          <w:p w14:paraId="1042B3A8" w14:textId="77777777" w:rsidR="0078198D" w:rsidRPr="008B6523" w:rsidRDefault="0078198D">
            <w:pPr>
              <w:rPr>
                <w:rFonts w:ascii="Arial LatArm" w:hAnsi="Arial LatArm" w:cs="Calibri"/>
                <w:sz w:val="20"/>
                <w:szCs w:val="20"/>
              </w:rPr>
            </w:pPr>
          </w:p>
        </w:tc>
        <w:tc>
          <w:tcPr>
            <w:tcW w:w="1341" w:type="dxa"/>
            <w:vMerge/>
            <w:tcBorders>
              <w:top w:val="nil"/>
              <w:left w:val="single" w:sz="4" w:space="0" w:color="auto"/>
              <w:bottom w:val="single" w:sz="4" w:space="0" w:color="auto"/>
              <w:right w:val="single" w:sz="4" w:space="0" w:color="auto"/>
            </w:tcBorders>
            <w:vAlign w:val="center"/>
            <w:hideMark/>
          </w:tcPr>
          <w:p w14:paraId="69F2E9C1" w14:textId="77777777" w:rsidR="0078198D" w:rsidRPr="008B6523" w:rsidRDefault="0078198D">
            <w:pPr>
              <w:rPr>
                <w:rFonts w:ascii="Arial Armenian" w:hAnsi="Arial Armenian" w:cs="Calibri"/>
                <w:sz w:val="20"/>
                <w:szCs w:val="20"/>
              </w:rPr>
            </w:pPr>
          </w:p>
        </w:tc>
        <w:tc>
          <w:tcPr>
            <w:tcW w:w="1780" w:type="dxa"/>
            <w:gridSpan w:val="3"/>
            <w:vMerge/>
            <w:tcBorders>
              <w:top w:val="nil"/>
              <w:left w:val="single" w:sz="4" w:space="0" w:color="auto"/>
              <w:bottom w:val="single" w:sz="4" w:space="0" w:color="auto"/>
              <w:right w:val="single" w:sz="4" w:space="0" w:color="auto"/>
            </w:tcBorders>
            <w:vAlign w:val="center"/>
            <w:hideMark/>
          </w:tcPr>
          <w:p w14:paraId="0AB5B4AB" w14:textId="77777777" w:rsidR="0078198D" w:rsidRPr="008B6523" w:rsidRDefault="0078198D">
            <w:pPr>
              <w:rPr>
                <w:rFonts w:ascii="Arial" w:hAnsi="Arial" w:cs="Arial"/>
                <w:b/>
                <w:bCs/>
                <w:sz w:val="20"/>
                <w:szCs w:val="20"/>
              </w:rPr>
            </w:pPr>
          </w:p>
        </w:tc>
        <w:tc>
          <w:tcPr>
            <w:tcW w:w="1239" w:type="dxa"/>
            <w:gridSpan w:val="2"/>
            <w:vMerge/>
            <w:tcBorders>
              <w:top w:val="nil"/>
              <w:left w:val="single" w:sz="4" w:space="0" w:color="auto"/>
              <w:bottom w:val="single" w:sz="4" w:space="0" w:color="auto"/>
              <w:right w:val="single" w:sz="4" w:space="0" w:color="auto"/>
            </w:tcBorders>
            <w:vAlign w:val="center"/>
            <w:hideMark/>
          </w:tcPr>
          <w:p w14:paraId="77E0B738" w14:textId="77777777" w:rsidR="0078198D" w:rsidRPr="008B6523" w:rsidRDefault="0078198D">
            <w:pPr>
              <w:rPr>
                <w:rFonts w:ascii="Arial" w:hAnsi="Arial" w:cs="Arial"/>
                <w:sz w:val="20"/>
                <w:szCs w:val="20"/>
              </w:rPr>
            </w:pPr>
          </w:p>
        </w:tc>
        <w:tc>
          <w:tcPr>
            <w:tcW w:w="2030" w:type="dxa"/>
            <w:vMerge/>
            <w:tcBorders>
              <w:top w:val="nil"/>
              <w:left w:val="single" w:sz="4" w:space="0" w:color="auto"/>
              <w:bottom w:val="single" w:sz="4" w:space="0" w:color="auto"/>
              <w:right w:val="single" w:sz="4" w:space="0" w:color="auto"/>
            </w:tcBorders>
            <w:vAlign w:val="center"/>
            <w:hideMark/>
          </w:tcPr>
          <w:p w14:paraId="02E1DAE8" w14:textId="77777777" w:rsidR="0078198D" w:rsidRPr="008B6523" w:rsidRDefault="0078198D">
            <w:pPr>
              <w:rPr>
                <w:rFonts w:ascii="Sylfaen" w:hAnsi="Sylfaen" w:cs="Calibri"/>
                <w:sz w:val="20"/>
                <w:szCs w:val="20"/>
              </w:rPr>
            </w:pPr>
          </w:p>
        </w:tc>
        <w:tc>
          <w:tcPr>
            <w:tcW w:w="3938" w:type="dxa"/>
            <w:gridSpan w:val="3"/>
            <w:vMerge/>
            <w:tcBorders>
              <w:top w:val="nil"/>
              <w:left w:val="single" w:sz="4" w:space="0" w:color="auto"/>
              <w:bottom w:val="single" w:sz="4" w:space="0" w:color="auto"/>
              <w:right w:val="single" w:sz="4" w:space="0" w:color="auto"/>
            </w:tcBorders>
            <w:vAlign w:val="center"/>
            <w:hideMark/>
          </w:tcPr>
          <w:p w14:paraId="2D9797A0" w14:textId="77777777" w:rsidR="0078198D" w:rsidRPr="008B6523" w:rsidRDefault="0078198D">
            <w:pPr>
              <w:rPr>
                <w:rFonts w:ascii="Sylfaen" w:hAnsi="Sylfaen" w:cs="Calibri"/>
                <w:b/>
                <w:bCs/>
                <w:sz w:val="20"/>
                <w:szCs w:val="20"/>
              </w:rPr>
            </w:pPr>
          </w:p>
        </w:tc>
      </w:tr>
      <w:tr w:rsidR="0078198D" w:rsidRPr="008B6523" w14:paraId="49C9CFA6" w14:textId="77777777" w:rsidTr="009E2596">
        <w:trPr>
          <w:gridAfter w:val="4"/>
          <w:wAfter w:w="918" w:type="dxa"/>
          <w:trHeight w:val="1209"/>
        </w:trPr>
        <w:tc>
          <w:tcPr>
            <w:tcW w:w="486" w:type="dxa"/>
            <w:vMerge/>
            <w:tcBorders>
              <w:top w:val="nil"/>
              <w:left w:val="single" w:sz="4" w:space="0" w:color="auto"/>
              <w:bottom w:val="single" w:sz="4" w:space="0" w:color="auto"/>
              <w:right w:val="single" w:sz="4" w:space="0" w:color="auto"/>
            </w:tcBorders>
            <w:vAlign w:val="center"/>
            <w:hideMark/>
          </w:tcPr>
          <w:p w14:paraId="1EF7C39E" w14:textId="77777777" w:rsidR="0078198D" w:rsidRPr="008B6523" w:rsidRDefault="0078198D">
            <w:pPr>
              <w:rPr>
                <w:rFonts w:ascii="Arial" w:hAnsi="Arial" w:cs="Arial"/>
                <w:sz w:val="20"/>
                <w:szCs w:val="20"/>
              </w:rPr>
            </w:pPr>
          </w:p>
        </w:tc>
        <w:tc>
          <w:tcPr>
            <w:tcW w:w="1894" w:type="dxa"/>
            <w:vMerge/>
            <w:tcBorders>
              <w:top w:val="nil"/>
              <w:left w:val="single" w:sz="4" w:space="0" w:color="auto"/>
              <w:bottom w:val="single" w:sz="4" w:space="0" w:color="auto"/>
              <w:right w:val="single" w:sz="4" w:space="0" w:color="auto"/>
            </w:tcBorders>
            <w:vAlign w:val="center"/>
            <w:hideMark/>
          </w:tcPr>
          <w:p w14:paraId="22185938" w14:textId="77777777" w:rsidR="0078198D" w:rsidRPr="008B6523" w:rsidRDefault="0078198D">
            <w:pPr>
              <w:rPr>
                <w:rFonts w:ascii="Arial Armenian" w:hAnsi="Arial Armenian" w:cs="Calibri"/>
                <w:sz w:val="20"/>
                <w:szCs w:val="20"/>
              </w:rPr>
            </w:pPr>
          </w:p>
        </w:tc>
        <w:tc>
          <w:tcPr>
            <w:tcW w:w="2682" w:type="dxa"/>
            <w:gridSpan w:val="2"/>
            <w:vMerge/>
            <w:tcBorders>
              <w:left w:val="single" w:sz="4" w:space="0" w:color="auto"/>
              <w:bottom w:val="single" w:sz="4" w:space="0" w:color="auto"/>
              <w:right w:val="single" w:sz="4" w:space="0" w:color="auto"/>
            </w:tcBorders>
            <w:vAlign w:val="center"/>
            <w:hideMark/>
          </w:tcPr>
          <w:p w14:paraId="3594BD35" w14:textId="77777777" w:rsidR="0078198D" w:rsidRPr="008B6523" w:rsidRDefault="0078198D">
            <w:pPr>
              <w:rPr>
                <w:rFonts w:ascii="Arial LatArm" w:hAnsi="Arial LatArm" w:cs="Calibri"/>
                <w:sz w:val="20"/>
                <w:szCs w:val="20"/>
              </w:rPr>
            </w:pPr>
          </w:p>
        </w:tc>
        <w:tc>
          <w:tcPr>
            <w:tcW w:w="1341" w:type="dxa"/>
            <w:vMerge/>
            <w:tcBorders>
              <w:top w:val="nil"/>
              <w:left w:val="single" w:sz="4" w:space="0" w:color="auto"/>
              <w:bottom w:val="single" w:sz="4" w:space="0" w:color="auto"/>
              <w:right w:val="single" w:sz="4" w:space="0" w:color="auto"/>
            </w:tcBorders>
            <w:vAlign w:val="center"/>
            <w:hideMark/>
          </w:tcPr>
          <w:p w14:paraId="262B6BC7" w14:textId="77777777" w:rsidR="0078198D" w:rsidRPr="008B6523" w:rsidRDefault="0078198D">
            <w:pPr>
              <w:rPr>
                <w:rFonts w:ascii="Arial Armenian" w:hAnsi="Arial Armenian" w:cs="Calibri"/>
                <w:sz w:val="20"/>
                <w:szCs w:val="20"/>
              </w:rPr>
            </w:pPr>
          </w:p>
        </w:tc>
        <w:tc>
          <w:tcPr>
            <w:tcW w:w="1780" w:type="dxa"/>
            <w:gridSpan w:val="3"/>
            <w:vMerge/>
            <w:tcBorders>
              <w:top w:val="nil"/>
              <w:left w:val="single" w:sz="4" w:space="0" w:color="auto"/>
              <w:bottom w:val="single" w:sz="4" w:space="0" w:color="auto"/>
              <w:right w:val="single" w:sz="4" w:space="0" w:color="auto"/>
            </w:tcBorders>
            <w:vAlign w:val="center"/>
            <w:hideMark/>
          </w:tcPr>
          <w:p w14:paraId="280881DB" w14:textId="77777777" w:rsidR="0078198D" w:rsidRPr="008B6523" w:rsidRDefault="0078198D">
            <w:pPr>
              <w:rPr>
                <w:rFonts w:ascii="Arial" w:hAnsi="Arial" w:cs="Arial"/>
                <w:b/>
                <w:bCs/>
                <w:sz w:val="20"/>
                <w:szCs w:val="20"/>
              </w:rPr>
            </w:pPr>
          </w:p>
        </w:tc>
        <w:tc>
          <w:tcPr>
            <w:tcW w:w="1239" w:type="dxa"/>
            <w:gridSpan w:val="2"/>
            <w:vMerge/>
            <w:tcBorders>
              <w:top w:val="nil"/>
              <w:left w:val="single" w:sz="4" w:space="0" w:color="auto"/>
              <w:bottom w:val="single" w:sz="4" w:space="0" w:color="auto"/>
              <w:right w:val="single" w:sz="4" w:space="0" w:color="auto"/>
            </w:tcBorders>
            <w:vAlign w:val="center"/>
            <w:hideMark/>
          </w:tcPr>
          <w:p w14:paraId="696A79B6" w14:textId="77777777" w:rsidR="0078198D" w:rsidRPr="008B6523" w:rsidRDefault="0078198D">
            <w:pPr>
              <w:rPr>
                <w:rFonts w:ascii="Arial" w:hAnsi="Arial" w:cs="Arial"/>
                <w:sz w:val="20"/>
                <w:szCs w:val="20"/>
              </w:rPr>
            </w:pPr>
          </w:p>
        </w:tc>
        <w:tc>
          <w:tcPr>
            <w:tcW w:w="2030" w:type="dxa"/>
            <w:vMerge/>
            <w:tcBorders>
              <w:top w:val="nil"/>
              <w:left w:val="single" w:sz="4" w:space="0" w:color="auto"/>
              <w:bottom w:val="single" w:sz="4" w:space="0" w:color="auto"/>
              <w:right w:val="single" w:sz="4" w:space="0" w:color="auto"/>
            </w:tcBorders>
            <w:vAlign w:val="center"/>
            <w:hideMark/>
          </w:tcPr>
          <w:p w14:paraId="34CC1C13" w14:textId="77777777" w:rsidR="0078198D" w:rsidRPr="008B6523" w:rsidRDefault="0078198D">
            <w:pPr>
              <w:rPr>
                <w:rFonts w:ascii="Sylfaen" w:hAnsi="Sylfaen" w:cs="Calibri"/>
                <w:sz w:val="20"/>
                <w:szCs w:val="20"/>
              </w:rPr>
            </w:pPr>
          </w:p>
        </w:tc>
        <w:tc>
          <w:tcPr>
            <w:tcW w:w="3938" w:type="dxa"/>
            <w:gridSpan w:val="3"/>
            <w:vMerge/>
            <w:tcBorders>
              <w:top w:val="nil"/>
              <w:left w:val="single" w:sz="4" w:space="0" w:color="auto"/>
              <w:bottom w:val="single" w:sz="4" w:space="0" w:color="auto"/>
              <w:right w:val="single" w:sz="4" w:space="0" w:color="auto"/>
            </w:tcBorders>
            <w:vAlign w:val="center"/>
            <w:hideMark/>
          </w:tcPr>
          <w:p w14:paraId="155DE065" w14:textId="77777777" w:rsidR="0078198D" w:rsidRPr="008B6523" w:rsidRDefault="0078198D">
            <w:pPr>
              <w:rPr>
                <w:rFonts w:ascii="Sylfaen" w:hAnsi="Sylfaen" w:cs="Calibri"/>
                <w:b/>
                <w:bCs/>
                <w:sz w:val="20"/>
                <w:szCs w:val="20"/>
              </w:rPr>
            </w:pPr>
          </w:p>
        </w:tc>
      </w:tr>
    </w:tbl>
    <w:p w14:paraId="79BC8930" w14:textId="77777777" w:rsidR="008B6523" w:rsidRPr="008B6523" w:rsidRDefault="008B6523" w:rsidP="001C74B0">
      <w:pPr>
        <w:jc w:val="center"/>
        <w:rPr>
          <w:rFonts w:ascii="GHEA Grapalat" w:hAnsi="GHEA Grapalat" w:cs="Sylfaen"/>
          <w:iCs/>
          <w:sz w:val="20"/>
          <w:szCs w:val="20"/>
        </w:rPr>
      </w:pPr>
    </w:p>
    <w:p w14:paraId="6BA4D7A9" w14:textId="77777777" w:rsidR="008B6523" w:rsidRDefault="008B6523" w:rsidP="001C74B0">
      <w:pPr>
        <w:jc w:val="center"/>
        <w:rPr>
          <w:rFonts w:ascii="GHEA Grapalat" w:hAnsi="GHEA Grapalat" w:cs="Sylfaen"/>
          <w:iCs/>
          <w:sz w:val="20"/>
          <w:szCs w:val="20"/>
          <w:lang w:val="hy-AM"/>
        </w:rPr>
      </w:pPr>
    </w:p>
    <w:p w14:paraId="1B8F7E32" w14:textId="77777777" w:rsidR="00D4035F" w:rsidRPr="008E3E18" w:rsidRDefault="00D4035F" w:rsidP="00D4035F">
      <w:pPr>
        <w:ind w:firstLine="851"/>
        <w:jc w:val="center"/>
        <w:rPr>
          <w:rFonts w:ascii="GHEA Grapalat" w:hAnsi="GHEA Grapalat"/>
          <w:b/>
          <w:iCs/>
          <w:highlight w:val="yellow"/>
          <w:lang w:val="hy-AM"/>
        </w:rPr>
      </w:pPr>
      <w:r w:rsidRPr="008E3E18">
        <w:rPr>
          <w:rFonts w:ascii="GHEA Grapalat" w:hAnsi="GHEA Grapalat"/>
          <w:b/>
          <w:iCs/>
          <w:highlight w:val="yellow"/>
          <w:lang w:val="hy-AM"/>
        </w:rPr>
        <w:t>Աշխատանքների կատարման համար անհրաժեշտ է՝</w:t>
      </w:r>
    </w:p>
    <w:p w14:paraId="6AE90C3E" w14:textId="77777777" w:rsidR="00D4035F" w:rsidRPr="008E3E18" w:rsidRDefault="00D4035F" w:rsidP="00D4035F">
      <w:pPr>
        <w:ind w:firstLine="851"/>
        <w:jc w:val="center"/>
        <w:rPr>
          <w:rFonts w:ascii="GHEA Grapalat" w:hAnsi="GHEA Grapalat"/>
          <w:iCs/>
          <w:sz w:val="20"/>
          <w:szCs w:val="20"/>
          <w:highlight w:val="yellow"/>
          <w:lang w:val="hy-AM"/>
        </w:rPr>
      </w:pPr>
    </w:p>
    <w:p w14:paraId="09879CB0" w14:textId="77777777" w:rsidR="00D4035F" w:rsidRPr="008E3E18" w:rsidRDefault="00D4035F" w:rsidP="00D4035F">
      <w:pPr>
        <w:ind w:firstLine="1418"/>
        <w:jc w:val="both"/>
        <w:rPr>
          <w:rFonts w:ascii="GHEA Grapalat" w:hAnsi="GHEA Grapalat"/>
          <w:b/>
          <w:i/>
          <w:iCs/>
          <w:highlight w:val="yellow"/>
          <w:u w:val="single"/>
          <w:lang w:val="hy-AM"/>
        </w:rPr>
      </w:pPr>
      <w:r w:rsidRPr="008E3E18">
        <w:rPr>
          <w:rFonts w:ascii="GHEA Grapalat" w:hAnsi="GHEA Grapalat"/>
          <w:b/>
          <w:i/>
          <w:iCs/>
          <w:highlight w:val="yellow"/>
          <w:u w:val="single"/>
          <w:lang w:val="hy-AM"/>
        </w:rPr>
        <w:t>Քաղաքաշինության բնագավառում՝</w:t>
      </w:r>
    </w:p>
    <w:p w14:paraId="3292D0A6" w14:textId="77777777" w:rsidR="00D4035F" w:rsidRPr="000A7517" w:rsidRDefault="00D4035F" w:rsidP="00D4035F">
      <w:pPr>
        <w:tabs>
          <w:tab w:val="left" w:pos="1134"/>
        </w:tabs>
        <w:ind w:left="851"/>
        <w:rPr>
          <w:rFonts w:ascii="GHEA Grapalat" w:hAnsi="GHEA Grapalat"/>
          <w:iCs/>
          <w:lang w:val="hy-AM"/>
        </w:rPr>
      </w:pPr>
      <w:r w:rsidRPr="008E3E18">
        <w:rPr>
          <w:rFonts w:ascii="GHEA Grapalat" w:hAnsi="GHEA Grapalat"/>
          <w:iCs/>
          <w:highlight w:val="yellow"/>
          <w:lang w:val="hy-AM"/>
        </w:rPr>
        <w:t>1.</w:t>
      </w:r>
      <w:r w:rsidRPr="008E3E18">
        <w:rPr>
          <w:rFonts w:ascii="GHEA Grapalat" w:hAnsi="GHEA Grapalat"/>
          <w:iCs/>
          <w:highlight w:val="yellow"/>
          <w:lang w:val="hy-AM"/>
        </w:rPr>
        <w:tab/>
        <w:t>Ներդիրի ծածկագիր՝ 04  բնակելի, հասարակական և արտադրական կառույցներ՝ 2-րդ դասի լիցենզիա</w:t>
      </w:r>
    </w:p>
    <w:p w14:paraId="6B635ABE" w14:textId="77777777" w:rsidR="008B6523" w:rsidRDefault="008B6523" w:rsidP="001C74B0">
      <w:pPr>
        <w:jc w:val="center"/>
        <w:rPr>
          <w:rFonts w:ascii="GHEA Grapalat" w:hAnsi="GHEA Grapalat" w:cs="Sylfaen"/>
          <w:iCs/>
          <w:sz w:val="20"/>
          <w:szCs w:val="20"/>
          <w:lang w:val="hy-AM"/>
        </w:rPr>
      </w:pPr>
    </w:p>
    <w:p w14:paraId="7F926FEA" w14:textId="77777777" w:rsidR="008B6523" w:rsidRPr="00D4035F" w:rsidRDefault="008B6523" w:rsidP="008B6523">
      <w:pPr>
        <w:jc w:val="center"/>
        <w:rPr>
          <w:rFonts w:ascii="Sylfaen" w:hAnsi="Sylfaen" w:cs="Sylfaen"/>
          <w:b/>
          <w:bCs/>
          <w:sz w:val="21"/>
          <w:szCs w:val="21"/>
          <w:lang w:val="hy-AM"/>
        </w:rPr>
        <w:sectPr w:rsidR="008B6523" w:rsidRPr="00D4035F" w:rsidSect="008B6523">
          <w:footnotePr>
            <w:pos w:val="beneathText"/>
          </w:footnotePr>
          <w:pgSz w:w="16838" w:h="11906" w:orient="landscape" w:code="9"/>
          <w:pgMar w:top="662" w:right="547" w:bottom="706" w:left="547" w:header="562" w:footer="562" w:gutter="0"/>
          <w:cols w:space="720"/>
        </w:sectPr>
      </w:pPr>
    </w:p>
    <w:p w14:paraId="6E8AE4AE" w14:textId="77777777" w:rsidR="008B6523" w:rsidRDefault="008B6523" w:rsidP="001C74B0">
      <w:pPr>
        <w:jc w:val="center"/>
        <w:rPr>
          <w:rFonts w:ascii="GHEA Grapalat" w:hAnsi="GHEA Grapalat" w:cs="Sylfaen"/>
          <w:iCs/>
          <w:sz w:val="20"/>
          <w:szCs w:val="20"/>
          <w:lang w:val="hy-AM"/>
        </w:rPr>
      </w:pPr>
    </w:p>
    <w:tbl>
      <w:tblPr>
        <w:tblW w:w="10962" w:type="dxa"/>
        <w:tblLook w:val="04A0" w:firstRow="1" w:lastRow="0" w:firstColumn="1" w:lastColumn="0" w:noHBand="0" w:noVBand="1"/>
      </w:tblPr>
      <w:tblGrid>
        <w:gridCol w:w="540"/>
        <w:gridCol w:w="1170"/>
        <w:gridCol w:w="3705"/>
        <w:gridCol w:w="7"/>
        <w:gridCol w:w="1271"/>
        <w:gridCol w:w="7"/>
        <w:gridCol w:w="1145"/>
        <w:gridCol w:w="7"/>
        <w:gridCol w:w="1411"/>
        <w:gridCol w:w="7"/>
        <w:gridCol w:w="1463"/>
        <w:gridCol w:w="7"/>
        <w:gridCol w:w="215"/>
        <w:gridCol w:w="7"/>
      </w:tblGrid>
      <w:tr w:rsidR="00E54F48" w:rsidRPr="00665313" w14:paraId="1B684511" w14:textId="77777777" w:rsidTr="00E54F48">
        <w:trPr>
          <w:gridAfter w:val="2"/>
          <w:wAfter w:w="222" w:type="dxa"/>
          <w:trHeight w:val="285"/>
        </w:trPr>
        <w:tc>
          <w:tcPr>
            <w:tcW w:w="10740" w:type="dxa"/>
            <w:gridSpan w:val="12"/>
            <w:vMerge w:val="restart"/>
            <w:tcBorders>
              <w:top w:val="nil"/>
              <w:left w:val="nil"/>
              <w:bottom w:val="nil"/>
              <w:right w:val="nil"/>
            </w:tcBorders>
            <w:vAlign w:val="center"/>
            <w:hideMark/>
          </w:tcPr>
          <w:p w14:paraId="23A566DF" w14:textId="08351C40" w:rsidR="00E54F48" w:rsidRPr="00665313" w:rsidRDefault="00E54F48" w:rsidP="00E54F48">
            <w:pPr>
              <w:jc w:val="center"/>
              <w:rPr>
                <w:rFonts w:ascii="Arial Armenian" w:hAnsi="Arial Armenian" w:cs="Arial"/>
                <w:b/>
                <w:bCs/>
                <w:lang w:val="hy-AM"/>
              </w:rPr>
            </w:pPr>
          </w:p>
        </w:tc>
      </w:tr>
      <w:tr w:rsidR="00E54F48" w:rsidRPr="00665313" w14:paraId="02C5848E" w14:textId="77777777" w:rsidTr="00E54F48">
        <w:trPr>
          <w:trHeight w:val="285"/>
        </w:trPr>
        <w:tc>
          <w:tcPr>
            <w:tcW w:w="10740" w:type="dxa"/>
            <w:gridSpan w:val="12"/>
            <w:vMerge/>
            <w:tcBorders>
              <w:top w:val="nil"/>
              <w:left w:val="nil"/>
              <w:bottom w:val="nil"/>
              <w:right w:val="nil"/>
            </w:tcBorders>
            <w:vAlign w:val="center"/>
            <w:hideMark/>
          </w:tcPr>
          <w:p w14:paraId="0A2E5EAB" w14:textId="77777777" w:rsidR="00E54F48" w:rsidRPr="00665313" w:rsidRDefault="00E54F48" w:rsidP="00E54F48">
            <w:pPr>
              <w:rPr>
                <w:rFonts w:ascii="Arial Armenian" w:hAnsi="Arial Armenian" w:cs="Arial"/>
                <w:b/>
                <w:bCs/>
                <w:lang w:val="hy-AM"/>
              </w:rPr>
            </w:pPr>
          </w:p>
        </w:tc>
        <w:tc>
          <w:tcPr>
            <w:tcW w:w="222" w:type="dxa"/>
            <w:gridSpan w:val="2"/>
            <w:tcBorders>
              <w:top w:val="nil"/>
              <w:left w:val="nil"/>
              <w:bottom w:val="nil"/>
              <w:right w:val="nil"/>
            </w:tcBorders>
            <w:noWrap/>
            <w:vAlign w:val="bottom"/>
            <w:hideMark/>
          </w:tcPr>
          <w:p w14:paraId="2FF27028" w14:textId="77777777" w:rsidR="00E54F48" w:rsidRPr="00665313" w:rsidRDefault="00E54F48" w:rsidP="00E54F48">
            <w:pPr>
              <w:jc w:val="center"/>
              <w:rPr>
                <w:rFonts w:ascii="Arial Armenian" w:hAnsi="Arial Armenian" w:cs="Arial"/>
                <w:b/>
                <w:bCs/>
                <w:lang w:val="hy-AM"/>
              </w:rPr>
            </w:pPr>
          </w:p>
        </w:tc>
      </w:tr>
      <w:tr w:rsidR="00E54F48" w:rsidRPr="00665313" w14:paraId="5473095F" w14:textId="77777777" w:rsidTr="00E54F48">
        <w:trPr>
          <w:gridAfter w:val="1"/>
          <w:wAfter w:w="7" w:type="dxa"/>
          <w:trHeight w:val="300"/>
        </w:trPr>
        <w:tc>
          <w:tcPr>
            <w:tcW w:w="540" w:type="dxa"/>
            <w:tcBorders>
              <w:top w:val="nil"/>
              <w:left w:val="nil"/>
              <w:bottom w:val="nil"/>
              <w:right w:val="nil"/>
            </w:tcBorders>
            <w:noWrap/>
            <w:vAlign w:val="center"/>
            <w:hideMark/>
          </w:tcPr>
          <w:p w14:paraId="6E7ADCC7" w14:textId="77777777" w:rsidR="00E54F48" w:rsidRPr="00665313" w:rsidRDefault="00E54F48" w:rsidP="00E54F48">
            <w:pPr>
              <w:rPr>
                <w:sz w:val="20"/>
                <w:szCs w:val="20"/>
                <w:lang w:val="hy-AM"/>
              </w:rPr>
            </w:pPr>
          </w:p>
        </w:tc>
        <w:tc>
          <w:tcPr>
            <w:tcW w:w="1170" w:type="dxa"/>
            <w:tcBorders>
              <w:top w:val="nil"/>
              <w:left w:val="nil"/>
              <w:bottom w:val="nil"/>
              <w:right w:val="nil"/>
            </w:tcBorders>
            <w:noWrap/>
            <w:vAlign w:val="center"/>
            <w:hideMark/>
          </w:tcPr>
          <w:p w14:paraId="7A74AA0A" w14:textId="77777777" w:rsidR="00E54F48" w:rsidRPr="00665313" w:rsidRDefault="00E54F48" w:rsidP="00E54F48">
            <w:pPr>
              <w:jc w:val="center"/>
              <w:rPr>
                <w:sz w:val="20"/>
                <w:szCs w:val="20"/>
                <w:lang w:val="hy-AM"/>
              </w:rPr>
            </w:pPr>
          </w:p>
        </w:tc>
        <w:tc>
          <w:tcPr>
            <w:tcW w:w="3705" w:type="dxa"/>
            <w:tcBorders>
              <w:top w:val="nil"/>
              <w:left w:val="nil"/>
              <w:bottom w:val="nil"/>
              <w:right w:val="nil"/>
            </w:tcBorders>
            <w:noWrap/>
            <w:vAlign w:val="center"/>
            <w:hideMark/>
          </w:tcPr>
          <w:p w14:paraId="68AC3A31" w14:textId="77777777" w:rsidR="00E54F48" w:rsidRPr="00665313" w:rsidRDefault="00E54F48" w:rsidP="00E54F48">
            <w:pPr>
              <w:jc w:val="center"/>
              <w:rPr>
                <w:sz w:val="20"/>
                <w:szCs w:val="20"/>
                <w:lang w:val="hy-AM"/>
              </w:rPr>
            </w:pPr>
          </w:p>
        </w:tc>
        <w:tc>
          <w:tcPr>
            <w:tcW w:w="1278" w:type="dxa"/>
            <w:gridSpan w:val="2"/>
            <w:tcBorders>
              <w:top w:val="nil"/>
              <w:left w:val="nil"/>
              <w:bottom w:val="nil"/>
              <w:right w:val="nil"/>
            </w:tcBorders>
            <w:noWrap/>
            <w:vAlign w:val="center"/>
            <w:hideMark/>
          </w:tcPr>
          <w:p w14:paraId="32414DAE" w14:textId="77777777" w:rsidR="00E54F48" w:rsidRPr="00665313" w:rsidRDefault="00E54F48" w:rsidP="00E54F48">
            <w:pPr>
              <w:rPr>
                <w:sz w:val="20"/>
                <w:szCs w:val="20"/>
                <w:lang w:val="hy-AM"/>
              </w:rPr>
            </w:pPr>
          </w:p>
        </w:tc>
        <w:tc>
          <w:tcPr>
            <w:tcW w:w="1152" w:type="dxa"/>
            <w:gridSpan w:val="2"/>
            <w:tcBorders>
              <w:top w:val="nil"/>
              <w:left w:val="nil"/>
              <w:bottom w:val="nil"/>
              <w:right w:val="nil"/>
            </w:tcBorders>
            <w:noWrap/>
            <w:vAlign w:val="center"/>
            <w:hideMark/>
          </w:tcPr>
          <w:p w14:paraId="0E4DEAEC" w14:textId="77777777" w:rsidR="00E54F48" w:rsidRPr="00665313" w:rsidRDefault="00E54F48" w:rsidP="00E54F48">
            <w:pPr>
              <w:jc w:val="center"/>
              <w:rPr>
                <w:sz w:val="20"/>
                <w:szCs w:val="20"/>
                <w:lang w:val="hy-AM"/>
              </w:rPr>
            </w:pPr>
          </w:p>
        </w:tc>
        <w:tc>
          <w:tcPr>
            <w:tcW w:w="1418" w:type="dxa"/>
            <w:gridSpan w:val="2"/>
            <w:tcBorders>
              <w:top w:val="nil"/>
              <w:left w:val="nil"/>
              <w:bottom w:val="nil"/>
              <w:right w:val="nil"/>
            </w:tcBorders>
            <w:noWrap/>
            <w:vAlign w:val="center"/>
            <w:hideMark/>
          </w:tcPr>
          <w:p w14:paraId="5E3A29FD" w14:textId="77777777" w:rsidR="00E54F48" w:rsidRPr="00665313" w:rsidRDefault="00E54F48" w:rsidP="00E54F48">
            <w:pPr>
              <w:jc w:val="center"/>
              <w:rPr>
                <w:sz w:val="20"/>
                <w:szCs w:val="20"/>
                <w:lang w:val="hy-AM"/>
              </w:rPr>
            </w:pPr>
          </w:p>
        </w:tc>
        <w:tc>
          <w:tcPr>
            <w:tcW w:w="1470" w:type="dxa"/>
            <w:gridSpan w:val="2"/>
            <w:tcBorders>
              <w:top w:val="nil"/>
              <w:left w:val="nil"/>
              <w:bottom w:val="nil"/>
              <w:right w:val="nil"/>
            </w:tcBorders>
            <w:noWrap/>
            <w:vAlign w:val="center"/>
            <w:hideMark/>
          </w:tcPr>
          <w:p w14:paraId="7869A8F9" w14:textId="77777777" w:rsidR="00E54F48" w:rsidRPr="00665313" w:rsidRDefault="00E54F48" w:rsidP="00E54F48">
            <w:pPr>
              <w:jc w:val="center"/>
              <w:rPr>
                <w:sz w:val="20"/>
                <w:szCs w:val="20"/>
                <w:lang w:val="hy-AM"/>
              </w:rPr>
            </w:pPr>
          </w:p>
        </w:tc>
        <w:tc>
          <w:tcPr>
            <w:tcW w:w="222" w:type="dxa"/>
            <w:gridSpan w:val="2"/>
            <w:vAlign w:val="center"/>
            <w:hideMark/>
          </w:tcPr>
          <w:p w14:paraId="08843F0A" w14:textId="77777777" w:rsidR="00E54F48" w:rsidRPr="00665313" w:rsidRDefault="00E54F48" w:rsidP="00E54F48">
            <w:pPr>
              <w:rPr>
                <w:sz w:val="20"/>
                <w:szCs w:val="20"/>
                <w:lang w:val="hy-AM"/>
              </w:rPr>
            </w:pPr>
          </w:p>
        </w:tc>
      </w:tr>
      <w:tr w:rsidR="00E54F48" w:rsidRPr="00665313" w14:paraId="3E1947AD" w14:textId="77777777" w:rsidTr="00E54F48">
        <w:trPr>
          <w:trHeight w:val="300"/>
        </w:trPr>
        <w:tc>
          <w:tcPr>
            <w:tcW w:w="10740" w:type="dxa"/>
            <w:gridSpan w:val="12"/>
            <w:tcBorders>
              <w:top w:val="nil"/>
              <w:left w:val="nil"/>
              <w:bottom w:val="nil"/>
              <w:right w:val="nil"/>
            </w:tcBorders>
            <w:noWrap/>
            <w:vAlign w:val="center"/>
            <w:hideMark/>
          </w:tcPr>
          <w:p w14:paraId="523689A6" w14:textId="77777777" w:rsidR="00E54F48" w:rsidRPr="00665313" w:rsidRDefault="00E54F48" w:rsidP="00E54F48">
            <w:pPr>
              <w:jc w:val="center"/>
              <w:rPr>
                <w:rFonts w:ascii="Sylfaen" w:hAnsi="Sylfaen" w:cs="Sylfaen"/>
                <w:lang w:val="hy-AM"/>
              </w:rPr>
            </w:pPr>
            <w:r w:rsidRPr="00665313">
              <w:rPr>
                <w:rFonts w:ascii="Sylfaen" w:hAnsi="Sylfaen" w:cs="Sylfaen"/>
                <w:lang w:val="hy-AM"/>
              </w:rPr>
              <w:t>Ծավալաթերթ</w:t>
            </w:r>
            <w:r w:rsidRPr="00665313">
              <w:rPr>
                <w:rFonts w:ascii="Arial Armenian" w:hAnsi="Arial Armenian" w:cs="Arial"/>
                <w:lang w:val="hy-AM"/>
              </w:rPr>
              <w:t>-</w:t>
            </w:r>
            <w:r w:rsidRPr="00665313">
              <w:rPr>
                <w:rFonts w:ascii="Sylfaen" w:hAnsi="Sylfaen" w:cs="Sylfaen"/>
                <w:lang w:val="hy-AM"/>
              </w:rPr>
              <w:t>նախահաշիվ</w:t>
            </w:r>
          </w:p>
          <w:p w14:paraId="5C3B57D4" w14:textId="114B7A5A" w:rsidR="00826BD0" w:rsidRPr="00665313" w:rsidRDefault="00826BD0" w:rsidP="00E54F48">
            <w:pPr>
              <w:jc w:val="center"/>
              <w:rPr>
                <w:rFonts w:ascii="Arial Armenian" w:hAnsi="Arial Armenian" w:cs="Arial"/>
                <w:lang w:val="hy-AM"/>
              </w:rPr>
            </w:pPr>
            <w:r w:rsidRPr="00826BD0">
              <w:rPr>
                <w:rFonts w:ascii="GHEA Grapalat" w:hAnsi="GHEA Grapalat" w:cs="Sylfaen"/>
                <w:sz w:val="20"/>
                <w:szCs w:val="20"/>
                <w:lang w:val="pt-BR"/>
              </w:rPr>
              <w:t>Երևան քաղաքի Կենտրոն վարչական շրջանի բակերի ընթացիկ վերանորոգման աշխատանքներ</w:t>
            </w:r>
          </w:p>
        </w:tc>
        <w:tc>
          <w:tcPr>
            <w:tcW w:w="222" w:type="dxa"/>
            <w:gridSpan w:val="2"/>
            <w:vAlign w:val="center"/>
            <w:hideMark/>
          </w:tcPr>
          <w:p w14:paraId="6BA54371" w14:textId="77777777" w:rsidR="00E54F48" w:rsidRPr="00665313" w:rsidRDefault="00E54F48" w:rsidP="00E54F48">
            <w:pPr>
              <w:rPr>
                <w:sz w:val="20"/>
                <w:szCs w:val="20"/>
                <w:lang w:val="hy-AM"/>
              </w:rPr>
            </w:pPr>
          </w:p>
        </w:tc>
      </w:tr>
      <w:tr w:rsidR="00E54F48" w:rsidRPr="00E54F48" w14:paraId="5A582AA7" w14:textId="77777777" w:rsidTr="00E54F48">
        <w:trPr>
          <w:trHeight w:val="780"/>
        </w:trPr>
        <w:tc>
          <w:tcPr>
            <w:tcW w:w="10740" w:type="dxa"/>
            <w:gridSpan w:val="12"/>
            <w:tcBorders>
              <w:top w:val="nil"/>
              <w:left w:val="nil"/>
              <w:bottom w:val="nil"/>
              <w:right w:val="nil"/>
            </w:tcBorders>
            <w:noWrap/>
            <w:hideMark/>
          </w:tcPr>
          <w:p w14:paraId="6ADF9AFA" w14:textId="41D5F26F" w:rsidR="00E54F48" w:rsidRPr="00E54F48" w:rsidRDefault="00826BD0" w:rsidP="00E54F48">
            <w:pPr>
              <w:jc w:val="center"/>
              <w:rPr>
                <w:rFonts w:ascii="Arial Armenian" w:hAnsi="Arial Armenian" w:cs="Arial"/>
                <w:lang w:val="ru-RU"/>
              </w:rPr>
            </w:pPr>
            <w:r w:rsidRPr="00E54F48">
              <w:rPr>
                <w:rFonts w:ascii="Calibri" w:hAnsi="Calibri" w:cs="Calibri"/>
                <w:lang w:val="ru-RU"/>
              </w:rPr>
              <w:t>Благоустройство</w:t>
            </w:r>
            <w:r w:rsidRPr="00E54F48">
              <w:rPr>
                <w:rFonts w:ascii="Arial Armenian" w:hAnsi="Arial Armenian" w:cs="Arial"/>
                <w:lang w:val="ru-RU"/>
              </w:rPr>
              <w:t xml:space="preserve"> </w:t>
            </w:r>
            <w:r w:rsidRPr="00E54F48">
              <w:rPr>
                <w:rFonts w:ascii="Calibri" w:hAnsi="Calibri" w:cs="Calibri"/>
                <w:lang w:val="ru-RU"/>
              </w:rPr>
              <w:t>внутри</w:t>
            </w:r>
            <w:r w:rsidRPr="00E54F48">
              <w:rPr>
                <w:rFonts w:ascii="Arial Armenian" w:hAnsi="Arial Armenian" w:cs="Arial"/>
                <w:lang w:val="ru-RU"/>
              </w:rPr>
              <w:t xml:space="preserve"> </w:t>
            </w:r>
            <w:r w:rsidRPr="00E54F48">
              <w:rPr>
                <w:rFonts w:ascii="Calibri" w:hAnsi="Calibri" w:cs="Calibri"/>
                <w:lang w:val="ru-RU"/>
              </w:rPr>
              <w:t>дворовой</w:t>
            </w:r>
            <w:r w:rsidRPr="00E54F48">
              <w:rPr>
                <w:rFonts w:ascii="Arial Armenian" w:hAnsi="Arial Armenian" w:cs="Arial"/>
                <w:lang w:val="ru-RU"/>
              </w:rPr>
              <w:t xml:space="preserve"> </w:t>
            </w:r>
            <w:r w:rsidRPr="00E54F48">
              <w:rPr>
                <w:rFonts w:ascii="Calibri" w:hAnsi="Calibri" w:cs="Calibri"/>
                <w:lang w:val="ru-RU"/>
              </w:rPr>
              <w:t>территории</w:t>
            </w:r>
            <w:r w:rsidRPr="00826BD0">
              <w:rPr>
                <w:rFonts w:ascii="Calibri" w:hAnsi="Calibri" w:cs="Calibri"/>
                <w:lang w:val="hy-AM"/>
              </w:rPr>
              <w:t xml:space="preserve"> </w:t>
            </w:r>
            <w:r w:rsidRPr="00826BD0">
              <w:rPr>
                <w:rFonts w:ascii="Calibri" w:hAnsi="Calibri" w:cs="Calibri"/>
                <w:lang w:val="ru-RU"/>
              </w:rPr>
              <w:t>адм. Района Кентрон</w:t>
            </w:r>
          </w:p>
        </w:tc>
        <w:tc>
          <w:tcPr>
            <w:tcW w:w="222" w:type="dxa"/>
            <w:gridSpan w:val="2"/>
            <w:vAlign w:val="center"/>
            <w:hideMark/>
          </w:tcPr>
          <w:p w14:paraId="1F494E93" w14:textId="77777777" w:rsidR="00E54F48" w:rsidRPr="00E54F48" w:rsidRDefault="00E54F48" w:rsidP="00E54F48">
            <w:pPr>
              <w:rPr>
                <w:sz w:val="20"/>
                <w:szCs w:val="20"/>
                <w:lang w:val="ru-RU"/>
              </w:rPr>
            </w:pPr>
          </w:p>
        </w:tc>
      </w:tr>
      <w:tr w:rsidR="00E54F48" w:rsidRPr="00E54F48" w14:paraId="3FE9F98B" w14:textId="77777777" w:rsidTr="00E54F48">
        <w:trPr>
          <w:gridAfter w:val="1"/>
          <w:wAfter w:w="7" w:type="dxa"/>
          <w:trHeight w:val="1140"/>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14:paraId="03692CED"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Հ</w:t>
            </w:r>
            <w:r w:rsidRPr="00E54F48">
              <w:rPr>
                <w:rFonts w:ascii="Arial Armenian" w:hAnsi="Arial Armenian" w:cs="Arial"/>
                <w:sz w:val="22"/>
                <w:szCs w:val="22"/>
              </w:rPr>
              <w:t>/</w:t>
            </w:r>
            <w:r w:rsidRPr="00E54F48">
              <w:rPr>
                <w:rFonts w:ascii="Sylfaen" w:hAnsi="Sylfaen" w:cs="Sylfaen"/>
                <w:sz w:val="22"/>
                <w:szCs w:val="22"/>
              </w:rPr>
              <w:t>Հ</w:t>
            </w:r>
            <w:r w:rsidRPr="00E54F48">
              <w:rPr>
                <w:rFonts w:ascii="Arial Armenian" w:hAnsi="Arial Armenian" w:cs="Arial"/>
                <w:sz w:val="22"/>
                <w:szCs w:val="22"/>
              </w:rPr>
              <w:t xml:space="preserve"> </w:t>
            </w:r>
            <w:r w:rsidRPr="00E54F48">
              <w:rPr>
                <w:rFonts w:ascii="Calibri" w:hAnsi="Calibri" w:cs="Calibri"/>
                <w:sz w:val="22"/>
                <w:szCs w:val="22"/>
              </w:rPr>
              <w:t>ПП</w:t>
            </w:r>
          </w:p>
        </w:tc>
        <w:tc>
          <w:tcPr>
            <w:tcW w:w="117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4ED34EB"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Հիմնավորում</w:t>
            </w:r>
            <w:r w:rsidRPr="00E54F48">
              <w:rPr>
                <w:rFonts w:ascii="Arial Armenian" w:hAnsi="Arial Armenian" w:cs="Arial"/>
                <w:sz w:val="22"/>
                <w:szCs w:val="22"/>
              </w:rPr>
              <w:t xml:space="preserve"> </w:t>
            </w:r>
            <w:proofErr w:type="spellStart"/>
            <w:r w:rsidRPr="00E54F48">
              <w:rPr>
                <w:rFonts w:ascii="Calibri" w:hAnsi="Calibri" w:cs="Calibri"/>
                <w:sz w:val="22"/>
                <w:szCs w:val="22"/>
              </w:rPr>
              <w:t>Обоснование</w:t>
            </w:r>
            <w:proofErr w:type="spellEnd"/>
          </w:p>
        </w:tc>
        <w:tc>
          <w:tcPr>
            <w:tcW w:w="3705" w:type="dxa"/>
            <w:vMerge w:val="restart"/>
            <w:tcBorders>
              <w:top w:val="single" w:sz="4" w:space="0" w:color="auto"/>
              <w:left w:val="single" w:sz="4" w:space="0" w:color="auto"/>
              <w:bottom w:val="single" w:sz="4" w:space="0" w:color="auto"/>
              <w:right w:val="single" w:sz="4" w:space="0" w:color="auto"/>
            </w:tcBorders>
            <w:vAlign w:val="center"/>
            <w:hideMark/>
          </w:tcPr>
          <w:p w14:paraId="4B141DBF"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Աշխատանքների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անվանումը</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Наименование</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работ</w:t>
            </w:r>
            <w:proofErr w:type="spellEnd"/>
          </w:p>
        </w:tc>
        <w:tc>
          <w:tcPr>
            <w:tcW w:w="1278"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DC60452"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Չափման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միավոր</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Ед</w:t>
            </w:r>
            <w:proofErr w:type="spellEnd"/>
            <w:r w:rsidRPr="00E54F48">
              <w:rPr>
                <w:rFonts w:ascii="Arial Armenian" w:hAnsi="Arial Armenian" w:cs="Arial"/>
                <w:sz w:val="22"/>
                <w:szCs w:val="22"/>
              </w:rPr>
              <w:t>/</w:t>
            </w:r>
            <w:proofErr w:type="spellStart"/>
            <w:r w:rsidRPr="00E54F48">
              <w:rPr>
                <w:rFonts w:ascii="Calibri" w:hAnsi="Calibri" w:cs="Calibri"/>
                <w:sz w:val="22"/>
                <w:szCs w:val="22"/>
              </w:rPr>
              <w:t>изн</w:t>
            </w:r>
            <w:proofErr w:type="spellEnd"/>
          </w:p>
        </w:tc>
        <w:tc>
          <w:tcPr>
            <w:tcW w:w="1152"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hideMark/>
          </w:tcPr>
          <w:p w14:paraId="10A0B920"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Ծավալը</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Объем</w:t>
            </w:r>
            <w:proofErr w:type="spellEnd"/>
          </w:p>
        </w:tc>
        <w:tc>
          <w:tcPr>
            <w:tcW w:w="1418" w:type="dxa"/>
            <w:gridSpan w:val="2"/>
            <w:tcBorders>
              <w:top w:val="single" w:sz="4" w:space="0" w:color="auto"/>
              <w:left w:val="nil"/>
              <w:bottom w:val="single" w:sz="4" w:space="0" w:color="auto"/>
              <w:right w:val="single" w:sz="4" w:space="0" w:color="auto"/>
            </w:tcBorders>
            <w:vAlign w:val="center"/>
            <w:hideMark/>
          </w:tcPr>
          <w:p w14:paraId="00EAB35B" w14:textId="77777777" w:rsidR="00E54F48" w:rsidRPr="00E54F48" w:rsidRDefault="00E54F48" w:rsidP="00E54F48">
            <w:pPr>
              <w:jc w:val="center"/>
              <w:rPr>
                <w:rFonts w:ascii="Arial Armenian" w:hAnsi="Arial Armenian" w:cs="Arial"/>
                <w:sz w:val="22"/>
                <w:szCs w:val="22"/>
                <w:lang w:val="ru-RU"/>
              </w:rPr>
            </w:pPr>
            <w:proofErr w:type="spellStart"/>
            <w:r w:rsidRPr="00E54F48">
              <w:rPr>
                <w:rFonts w:ascii="Sylfaen" w:hAnsi="Sylfaen" w:cs="Sylfaen"/>
                <w:sz w:val="22"/>
                <w:szCs w:val="22"/>
              </w:rPr>
              <w:t>միավորի</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արժեքը</w:t>
            </w:r>
            <w:proofErr w:type="spellEnd"/>
            <w:r w:rsidRPr="00E54F48">
              <w:rPr>
                <w:rFonts w:ascii="Arial Armenian" w:hAnsi="Arial Armenian" w:cs="Arial"/>
                <w:sz w:val="22"/>
                <w:szCs w:val="22"/>
                <w:lang w:val="ru-RU"/>
              </w:rPr>
              <w:t xml:space="preserve">             </w:t>
            </w:r>
            <w:r w:rsidRPr="00E54F48">
              <w:rPr>
                <w:rFonts w:ascii="Calibri" w:hAnsi="Calibri" w:cs="Calibri"/>
                <w:sz w:val="22"/>
                <w:szCs w:val="22"/>
                <w:lang w:val="ru-RU"/>
              </w:rPr>
              <w:t>цена</w:t>
            </w:r>
            <w:r w:rsidRPr="00E54F48">
              <w:rPr>
                <w:rFonts w:ascii="Arial Armenian" w:hAnsi="Arial Armenian" w:cs="Arial"/>
                <w:sz w:val="22"/>
                <w:szCs w:val="22"/>
                <w:lang w:val="ru-RU"/>
              </w:rPr>
              <w:t xml:space="preserve"> </w:t>
            </w:r>
            <w:r w:rsidRPr="00E54F48">
              <w:rPr>
                <w:rFonts w:ascii="Calibri" w:hAnsi="Calibri" w:cs="Calibri"/>
                <w:sz w:val="22"/>
                <w:szCs w:val="22"/>
                <w:lang w:val="ru-RU"/>
              </w:rPr>
              <w:t>за</w:t>
            </w:r>
            <w:r w:rsidRPr="00E54F48">
              <w:rPr>
                <w:rFonts w:ascii="Arial Armenian" w:hAnsi="Arial Armenian" w:cs="Arial"/>
                <w:sz w:val="22"/>
                <w:szCs w:val="22"/>
                <w:lang w:val="ru-RU"/>
              </w:rPr>
              <w:t xml:space="preserve"> </w:t>
            </w:r>
            <w:r w:rsidRPr="00E54F48">
              <w:rPr>
                <w:rFonts w:ascii="Calibri" w:hAnsi="Calibri" w:cs="Calibri"/>
                <w:sz w:val="22"/>
                <w:szCs w:val="22"/>
                <w:lang w:val="ru-RU"/>
              </w:rPr>
              <w:t>единицу</w:t>
            </w:r>
            <w:r w:rsidRPr="00E54F48">
              <w:rPr>
                <w:rFonts w:ascii="Arial Armenian" w:hAnsi="Arial Armenian" w:cs="Arial"/>
                <w:sz w:val="22"/>
                <w:szCs w:val="22"/>
                <w:lang w:val="ru-RU"/>
              </w:rPr>
              <w:t xml:space="preserve"> </w:t>
            </w:r>
          </w:p>
        </w:tc>
        <w:tc>
          <w:tcPr>
            <w:tcW w:w="1470" w:type="dxa"/>
            <w:gridSpan w:val="2"/>
            <w:tcBorders>
              <w:top w:val="single" w:sz="4" w:space="0" w:color="auto"/>
              <w:left w:val="nil"/>
              <w:bottom w:val="nil"/>
              <w:right w:val="single" w:sz="4" w:space="0" w:color="auto"/>
            </w:tcBorders>
            <w:vAlign w:val="center"/>
            <w:hideMark/>
          </w:tcPr>
          <w:p w14:paraId="46EF5C69"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Ընդհանուր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արժեքը</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Общая</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стоимость</w:t>
            </w:r>
            <w:proofErr w:type="spellEnd"/>
          </w:p>
        </w:tc>
        <w:tc>
          <w:tcPr>
            <w:tcW w:w="222" w:type="dxa"/>
            <w:gridSpan w:val="2"/>
            <w:vAlign w:val="center"/>
            <w:hideMark/>
          </w:tcPr>
          <w:p w14:paraId="67B90461" w14:textId="77777777" w:rsidR="00E54F48" w:rsidRPr="00E54F48" w:rsidRDefault="00E54F48" w:rsidP="00E54F48">
            <w:pPr>
              <w:rPr>
                <w:sz w:val="20"/>
                <w:szCs w:val="20"/>
              </w:rPr>
            </w:pPr>
          </w:p>
        </w:tc>
      </w:tr>
      <w:tr w:rsidR="00E54F48" w:rsidRPr="00E54F48" w14:paraId="2ACFA422" w14:textId="77777777" w:rsidTr="00E54F48">
        <w:trPr>
          <w:gridAfter w:val="1"/>
          <w:wAfter w:w="7" w:type="dxa"/>
          <w:trHeight w:val="57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0E173073" w14:textId="77777777" w:rsidR="00E54F48" w:rsidRPr="00E54F48" w:rsidRDefault="00E54F48" w:rsidP="00E54F48">
            <w:pPr>
              <w:rPr>
                <w:rFonts w:ascii="Arial Armenian" w:hAnsi="Arial Armenian" w:cs="Arial"/>
                <w:sz w:val="22"/>
                <w:szCs w:val="22"/>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2AAA7549" w14:textId="77777777" w:rsidR="00E54F48" w:rsidRPr="00E54F48" w:rsidRDefault="00E54F48" w:rsidP="00E54F48">
            <w:pPr>
              <w:rPr>
                <w:rFonts w:ascii="Arial Armenian" w:hAnsi="Arial Armenian" w:cs="Arial"/>
                <w:sz w:val="22"/>
                <w:szCs w:val="22"/>
              </w:rPr>
            </w:pPr>
          </w:p>
        </w:tc>
        <w:tc>
          <w:tcPr>
            <w:tcW w:w="3705" w:type="dxa"/>
            <w:vMerge/>
            <w:tcBorders>
              <w:top w:val="single" w:sz="4" w:space="0" w:color="auto"/>
              <w:left w:val="single" w:sz="4" w:space="0" w:color="auto"/>
              <w:bottom w:val="single" w:sz="4" w:space="0" w:color="auto"/>
              <w:right w:val="single" w:sz="4" w:space="0" w:color="auto"/>
            </w:tcBorders>
            <w:vAlign w:val="center"/>
            <w:hideMark/>
          </w:tcPr>
          <w:p w14:paraId="68622C43" w14:textId="77777777" w:rsidR="00E54F48" w:rsidRPr="00E54F48" w:rsidRDefault="00E54F48" w:rsidP="00E54F48">
            <w:pPr>
              <w:rPr>
                <w:rFonts w:ascii="Arial Armenian" w:hAnsi="Arial Armenian" w:cs="Arial"/>
                <w:sz w:val="22"/>
                <w:szCs w:val="22"/>
              </w:rPr>
            </w:pPr>
          </w:p>
        </w:tc>
        <w:tc>
          <w:tcPr>
            <w:tcW w:w="1278" w:type="dxa"/>
            <w:gridSpan w:val="2"/>
            <w:vMerge/>
            <w:tcBorders>
              <w:top w:val="single" w:sz="4" w:space="0" w:color="auto"/>
              <w:left w:val="single" w:sz="4" w:space="0" w:color="auto"/>
              <w:bottom w:val="single" w:sz="4" w:space="0" w:color="auto"/>
              <w:right w:val="single" w:sz="4" w:space="0" w:color="auto"/>
            </w:tcBorders>
            <w:vAlign w:val="center"/>
            <w:hideMark/>
          </w:tcPr>
          <w:p w14:paraId="1948EFC4" w14:textId="77777777" w:rsidR="00E54F48" w:rsidRPr="00E54F48" w:rsidRDefault="00E54F48" w:rsidP="00E54F48">
            <w:pPr>
              <w:rPr>
                <w:rFonts w:ascii="Arial Armenian" w:hAnsi="Arial Armenian" w:cs="Arial"/>
                <w:sz w:val="22"/>
                <w:szCs w:val="22"/>
              </w:rPr>
            </w:pPr>
          </w:p>
        </w:tc>
        <w:tc>
          <w:tcPr>
            <w:tcW w:w="1152" w:type="dxa"/>
            <w:gridSpan w:val="2"/>
            <w:vMerge/>
            <w:tcBorders>
              <w:top w:val="single" w:sz="4" w:space="0" w:color="auto"/>
              <w:left w:val="single" w:sz="4" w:space="0" w:color="auto"/>
              <w:bottom w:val="single" w:sz="4" w:space="0" w:color="000000"/>
              <w:right w:val="single" w:sz="4" w:space="0" w:color="auto"/>
            </w:tcBorders>
            <w:vAlign w:val="center"/>
            <w:hideMark/>
          </w:tcPr>
          <w:p w14:paraId="1E22FB7C" w14:textId="77777777" w:rsidR="00E54F48" w:rsidRPr="00E54F48" w:rsidRDefault="00E54F48" w:rsidP="00E54F48">
            <w:pPr>
              <w:rPr>
                <w:rFonts w:ascii="Arial Armenian" w:hAnsi="Arial Armenian" w:cs="Arial"/>
                <w:sz w:val="22"/>
                <w:szCs w:val="22"/>
              </w:rPr>
            </w:pPr>
          </w:p>
        </w:tc>
        <w:tc>
          <w:tcPr>
            <w:tcW w:w="1418" w:type="dxa"/>
            <w:gridSpan w:val="2"/>
            <w:tcBorders>
              <w:top w:val="nil"/>
              <w:left w:val="nil"/>
              <w:bottom w:val="single" w:sz="4" w:space="0" w:color="auto"/>
              <w:right w:val="single" w:sz="4" w:space="0" w:color="auto"/>
            </w:tcBorders>
            <w:vAlign w:val="center"/>
            <w:hideMark/>
          </w:tcPr>
          <w:p w14:paraId="3F169040"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հազ</w:t>
            </w:r>
            <w:proofErr w:type="spellEnd"/>
            <w:r w:rsidRPr="00E54F48">
              <w:rPr>
                <w:rFonts w:ascii="MS Gothic" w:eastAsia="MS Gothic" w:hAnsi="MS Gothic" w:cs="MS Gothic"/>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դրամ</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тыс</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драм</w:t>
            </w:r>
            <w:proofErr w:type="spellEnd"/>
            <w:r w:rsidRPr="00E54F48">
              <w:rPr>
                <w:rFonts w:ascii="Arial Armenian" w:hAnsi="Arial Armenian" w:cs="Arial"/>
                <w:sz w:val="22"/>
                <w:szCs w:val="22"/>
              </w:rPr>
              <w:t xml:space="preserve"> </w:t>
            </w:r>
          </w:p>
        </w:tc>
        <w:tc>
          <w:tcPr>
            <w:tcW w:w="1470" w:type="dxa"/>
            <w:gridSpan w:val="2"/>
            <w:tcBorders>
              <w:top w:val="single" w:sz="4" w:space="0" w:color="auto"/>
              <w:left w:val="nil"/>
              <w:bottom w:val="single" w:sz="4" w:space="0" w:color="auto"/>
              <w:right w:val="single" w:sz="4" w:space="0" w:color="auto"/>
            </w:tcBorders>
            <w:vAlign w:val="center"/>
            <w:hideMark/>
          </w:tcPr>
          <w:p w14:paraId="5FA8B6AC"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հազ</w:t>
            </w:r>
            <w:proofErr w:type="spellEnd"/>
            <w:r w:rsidRPr="00E54F48">
              <w:rPr>
                <w:rFonts w:ascii="MS Gothic" w:eastAsia="MS Gothic" w:hAnsi="MS Gothic" w:cs="MS Gothic"/>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դրամ</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тыс</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драм</w:t>
            </w:r>
            <w:proofErr w:type="spellEnd"/>
          </w:p>
        </w:tc>
        <w:tc>
          <w:tcPr>
            <w:tcW w:w="222" w:type="dxa"/>
            <w:gridSpan w:val="2"/>
            <w:vAlign w:val="center"/>
            <w:hideMark/>
          </w:tcPr>
          <w:p w14:paraId="6674D300" w14:textId="77777777" w:rsidR="00E54F48" w:rsidRPr="00E54F48" w:rsidRDefault="00E54F48" w:rsidP="00E54F48">
            <w:pPr>
              <w:rPr>
                <w:sz w:val="20"/>
                <w:szCs w:val="20"/>
              </w:rPr>
            </w:pPr>
          </w:p>
        </w:tc>
      </w:tr>
      <w:tr w:rsidR="00E54F48" w:rsidRPr="00E54F48" w14:paraId="501E69C7" w14:textId="77777777" w:rsidTr="00E54F48">
        <w:trPr>
          <w:gridAfter w:val="1"/>
          <w:wAfter w:w="7" w:type="dxa"/>
          <w:trHeight w:val="285"/>
        </w:trPr>
        <w:tc>
          <w:tcPr>
            <w:tcW w:w="540" w:type="dxa"/>
            <w:tcBorders>
              <w:top w:val="nil"/>
              <w:left w:val="single" w:sz="4" w:space="0" w:color="auto"/>
              <w:bottom w:val="nil"/>
              <w:right w:val="single" w:sz="4" w:space="0" w:color="auto"/>
            </w:tcBorders>
            <w:vAlign w:val="center"/>
            <w:hideMark/>
          </w:tcPr>
          <w:p w14:paraId="7AD86CD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5BD5432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3705" w:type="dxa"/>
            <w:tcBorders>
              <w:top w:val="nil"/>
              <w:left w:val="nil"/>
              <w:bottom w:val="nil"/>
              <w:right w:val="single" w:sz="4" w:space="0" w:color="auto"/>
            </w:tcBorders>
            <w:vAlign w:val="center"/>
            <w:hideMark/>
          </w:tcPr>
          <w:p w14:paraId="1F7F474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278" w:type="dxa"/>
            <w:gridSpan w:val="2"/>
            <w:tcBorders>
              <w:top w:val="nil"/>
              <w:left w:val="nil"/>
              <w:bottom w:val="nil"/>
              <w:right w:val="single" w:sz="4" w:space="0" w:color="auto"/>
            </w:tcBorders>
            <w:vAlign w:val="center"/>
            <w:hideMark/>
          </w:tcPr>
          <w:p w14:paraId="70DF3E0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52" w:type="dxa"/>
            <w:gridSpan w:val="2"/>
            <w:tcBorders>
              <w:top w:val="nil"/>
              <w:left w:val="nil"/>
              <w:bottom w:val="nil"/>
              <w:right w:val="single" w:sz="4" w:space="0" w:color="auto"/>
            </w:tcBorders>
            <w:vAlign w:val="center"/>
            <w:hideMark/>
          </w:tcPr>
          <w:p w14:paraId="3F5B38F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418" w:type="dxa"/>
            <w:gridSpan w:val="2"/>
            <w:tcBorders>
              <w:top w:val="nil"/>
              <w:left w:val="nil"/>
              <w:bottom w:val="nil"/>
              <w:right w:val="single" w:sz="4" w:space="0" w:color="auto"/>
            </w:tcBorders>
            <w:vAlign w:val="center"/>
            <w:hideMark/>
          </w:tcPr>
          <w:p w14:paraId="29A5D61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470" w:type="dxa"/>
            <w:gridSpan w:val="2"/>
            <w:tcBorders>
              <w:top w:val="nil"/>
              <w:left w:val="nil"/>
              <w:bottom w:val="nil"/>
              <w:right w:val="single" w:sz="4" w:space="0" w:color="auto"/>
            </w:tcBorders>
            <w:vAlign w:val="center"/>
            <w:hideMark/>
          </w:tcPr>
          <w:p w14:paraId="5A121EB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w:t>
            </w:r>
          </w:p>
        </w:tc>
        <w:tc>
          <w:tcPr>
            <w:tcW w:w="222" w:type="dxa"/>
            <w:gridSpan w:val="2"/>
            <w:vAlign w:val="center"/>
            <w:hideMark/>
          </w:tcPr>
          <w:p w14:paraId="04306850" w14:textId="77777777" w:rsidR="00E54F48" w:rsidRPr="00E54F48" w:rsidRDefault="00E54F48" w:rsidP="00E54F48">
            <w:pPr>
              <w:rPr>
                <w:sz w:val="20"/>
                <w:szCs w:val="20"/>
              </w:rPr>
            </w:pPr>
          </w:p>
        </w:tc>
      </w:tr>
      <w:tr w:rsidR="00E54F48" w:rsidRPr="00E54F48" w14:paraId="1BE8A56F"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39CCD14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018596C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7CF5AE59"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Քանդման</w:t>
            </w:r>
            <w:proofErr w:type="spellEnd"/>
            <w:r w:rsidRPr="00E54F48">
              <w:rPr>
                <w:rFonts w:ascii="Arial Armenian" w:hAnsi="Arial Armenian" w:cs="Arial"/>
                <w:b/>
                <w:bCs/>
              </w:rPr>
              <w:t xml:space="preserve"> </w:t>
            </w:r>
            <w:proofErr w:type="spellStart"/>
            <w:r w:rsidRPr="00E54F48">
              <w:rPr>
                <w:rFonts w:ascii="Sylfaen" w:hAnsi="Sylfaen" w:cs="Sylfaen"/>
                <w:b/>
                <w:bCs/>
              </w:rPr>
              <w:t>աշխատանքներ</w:t>
            </w:r>
            <w:proofErr w:type="spellEnd"/>
            <w:r w:rsidRPr="00E54F48">
              <w:rPr>
                <w:rFonts w:ascii="Arial Armenian" w:hAnsi="Arial Armenian" w:cs="Arial"/>
                <w:b/>
                <w:bCs/>
              </w:rPr>
              <w:t xml:space="preserve"> </w:t>
            </w:r>
            <w:proofErr w:type="spellStart"/>
            <w:r w:rsidRPr="00E54F48">
              <w:rPr>
                <w:rFonts w:ascii="Calibri" w:hAnsi="Calibri" w:cs="Calibri"/>
                <w:b/>
                <w:bCs/>
              </w:rPr>
              <w:t>монтажные</w:t>
            </w:r>
            <w:proofErr w:type="spellEnd"/>
            <w:r w:rsidRPr="00E54F48">
              <w:rPr>
                <w:rFonts w:ascii="Arial Armenian" w:hAnsi="Arial Armenian" w:cs="Arial"/>
                <w:b/>
                <w:bCs/>
              </w:rPr>
              <w:t xml:space="preserve"> </w:t>
            </w:r>
            <w:proofErr w:type="spellStart"/>
            <w:r w:rsidRPr="00E54F48">
              <w:rPr>
                <w:rFonts w:ascii="Calibri" w:hAnsi="Calibri" w:cs="Calibri"/>
                <w:b/>
                <w:bCs/>
              </w:rPr>
              <w:t>работы</w:t>
            </w:r>
            <w:proofErr w:type="spellEnd"/>
          </w:p>
        </w:tc>
        <w:tc>
          <w:tcPr>
            <w:tcW w:w="1278" w:type="dxa"/>
            <w:gridSpan w:val="2"/>
            <w:tcBorders>
              <w:top w:val="single" w:sz="4" w:space="0" w:color="auto"/>
              <w:left w:val="nil"/>
              <w:bottom w:val="single" w:sz="4" w:space="0" w:color="auto"/>
              <w:right w:val="single" w:sz="4" w:space="0" w:color="auto"/>
            </w:tcBorders>
            <w:vAlign w:val="center"/>
            <w:hideMark/>
          </w:tcPr>
          <w:p w14:paraId="782E81A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single" w:sz="4" w:space="0" w:color="auto"/>
              <w:left w:val="nil"/>
              <w:bottom w:val="single" w:sz="4" w:space="0" w:color="auto"/>
              <w:right w:val="single" w:sz="4" w:space="0" w:color="auto"/>
            </w:tcBorders>
            <w:noWrap/>
            <w:vAlign w:val="center"/>
            <w:hideMark/>
          </w:tcPr>
          <w:p w14:paraId="2B3173B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single" w:sz="4" w:space="0" w:color="auto"/>
              <w:left w:val="nil"/>
              <w:bottom w:val="single" w:sz="4" w:space="0" w:color="auto"/>
              <w:right w:val="single" w:sz="4" w:space="0" w:color="auto"/>
            </w:tcBorders>
            <w:noWrap/>
            <w:vAlign w:val="center"/>
            <w:hideMark/>
          </w:tcPr>
          <w:p w14:paraId="2331BB7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single" w:sz="4" w:space="0" w:color="auto"/>
              <w:left w:val="nil"/>
              <w:bottom w:val="single" w:sz="4" w:space="0" w:color="auto"/>
              <w:right w:val="single" w:sz="4" w:space="0" w:color="auto"/>
            </w:tcBorders>
            <w:vAlign w:val="center"/>
            <w:hideMark/>
          </w:tcPr>
          <w:p w14:paraId="45F127E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4F94D628" w14:textId="77777777" w:rsidR="00E54F48" w:rsidRPr="00E54F48" w:rsidRDefault="00E54F48" w:rsidP="00E54F48">
            <w:pPr>
              <w:rPr>
                <w:sz w:val="20"/>
                <w:szCs w:val="20"/>
              </w:rPr>
            </w:pPr>
          </w:p>
        </w:tc>
      </w:tr>
      <w:tr w:rsidR="00E54F48" w:rsidRPr="00E54F48" w14:paraId="73E0B49E"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471F523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single" w:sz="4" w:space="0" w:color="auto"/>
              <w:right w:val="single" w:sz="4" w:space="0" w:color="auto"/>
            </w:tcBorders>
            <w:vAlign w:val="center"/>
            <w:hideMark/>
          </w:tcPr>
          <w:p w14:paraId="17A0E47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9-80</w:t>
            </w:r>
          </w:p>
        </w:tc>
        <w:tc>
          <w:tcPr>
            <w:tcW w:w="3705" w:type="dxa"/>
            <w:tcBorders>
              <w:top w:val="nil"/>
              <w:left w:val="nil"/>
              <w:bottom w:val="single" w:sz="4" w:space="0" w:color="auto"/>
              <w:right w:val="single" w:sz="4" w:space="0" w:color="auto"/>
            </w:tcBorders>
            <w:vAlign w:val="center"/>
            <w:hideMark/>
          </w:tcPr>
          <w:p w14:paraId="126A5C3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Հենասյուների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ապամոնտաժում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խաղողի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սյուներ</w:t>
            </w:r>
            <w:proofErr w:type="spellEnd"/>
            <w:r w:rsidRPr="00E54F48">
              <w:rPr>
                <w:rFonts w:ascii="Arial Armenian" w:hAnsi="Arial Armenian" w:cs="Arial"/>
                <w:sz w:val="22"/>
                <w:szCs w:val="22"/>
              </w:rPr>
              <w:t>)</w:t>
            </w:r>
            <w:r w:rsidRPr="00E54F48">
              <w:rPr>
                <w:rFonts w:ascii="Arial Armenian" w:hAnsi="Arial Armenian" w:cs="Arial"/>
                <w:sz w:val="22"/>
                <w:szCs w:val="22"/>
              </w:rPr>
              <w:br/>
              <w:t xml:space="preserve"> </w:t>
            </w:r>
            <w:r w:rsidRPr="00E54F48">
              <w:rPr>
                <w:rFonts w:ascii="Calibri" w:hAnsi="Calibri" w:cs="Calibri"/>
                <w:sz w:val="22"/>
                <w:szCs w:val="22"/>
              </w:rPr>
              <w:t>ДЕМОНТАЖ</w:t>
            </w:r>
            <w:r w:rsidRPr="00E54F48">
              <w:rPr>
                <w:rFonts w:ascii="Arial Armenian" w:hAnsi="Arial Armenian" w:cs="Arial"/>
                <w:sz w:val="22"/>
                <w:szCs w:val="22"/>
              </w:rPr>
              <w:t xml:space="preserve"> </w:t>
            </w:r>
            <w:r w:rsidRPr="00E54F48">
              <w:rPr>
                <w:rFonts w:ascii="Calibri" w:hAnsi="Calibri" w:cs="Calibri"/>
                <w:sz w:val="22"/>
                <w:szCs w:val="22"/>
              </w:rPr>
              <w:t>ОПОРНЫХ</w:t>
            </w:r>
            <w:r w:rsidRPr="00E54F48">
              <w:rPr>
                <w:rFonts w:ascii="Arial Armenian" w:hAnsi="Arial Armenian" w:cs="Arial"/>
                <w:sz w:val="22"/>
                <w:szCs w:val="22"/>
              </w:rPr>
              <w:t xml:space="preserve"> </w:t>
            </w:r>
            <w:r w:rsidRPr="00E54F48">
              <w:rPr>
                <w:rFonts w:ascii="Calibri" w:hAnsi="Calibri" w:cs="Calibri"/>
                <w:sz w:val="22"/>
                <w:szCs w:val="22"/>
              </w:rPr>
              <w:t>СТОЕК</w:t>
            </w:r>
            <w:r w:rsidRPr="00E54F48">
              <w:rPr>
                <w:rFonts w:ascii="Arial Armenian" w:hAnsi="Arial Armenian" w:cs="Arial"/>
                <w:sz w:val="22"/>
                <w:szCs w:val="22"/>
              </w:rPr>
              <w:t xml:space="preserve">  (</w:t>
            </w:r>
            <w:proofErr w:type="spellStart"/>
            <w:r w:rsidRPr="00E54F48">
              <w:rPr>
                <w:rFonts w:ascii="Calibri" w:hAnsi="Calibri" w:cs="Calibri"/>
                <w:sz w:val="22"/>
                <w:szCs w:val="22"/>
              </w:rPr>
              <w:t>стойки</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для</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виноградов</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1560646D"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2DF9772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2.35</w:t>
            </w:r>
          </w:p>
        </w:tc>
        <w:tc>
          <w:tcPr>
            <w:tcW w:w="1418" w:type="dxa"/>
            <w:gridSpan w:val="2"/>
            <w:tcBorders>
              <w:top w:val="nil"/>
              <w:left w:val="nil"/>
              <w:bottom w:val="single" w:sz="4" w:space="0" w:color="auto"/>
              <w:right w:val="single" w:sz="4" w:space="0" w:color="auto"/>
            </w:tcBorders>
            <w:noWrap/>
            <w:vAlign w:val="center"/>
            <w:hideMark/>
          </w:tcPr>
          <w:p w14:paraId="565CC69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54.85</w:t>
            </w:r>
          </w:p>
        </w:tc>
        <w:tc>
          <w:tcPr>
            <w:tcW w:w="1470" w:type="dxa"/>
            <w:gridSpan w:val="2"/>
            <w:tcBorders>
              <w:top w:val="nil"/>
              <w:left w:val="nil"/>
              <w:bottom w:val="single" w:sz="4" w:space="0" w:color="auto"/>
              <w:right w:val="single" w:sz="4" w:space="0" w:color="auto"/>
            </w:tcBorders>
            <w:vAlign w:val="center"/>
            <w:hideMark/>
          </w:tcPr>
          <w:p w14:paraId="403A99B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128.898</w:t>
            </w:r>
          </w:p>
        </w:tc>
        <w:tc>
          <w:tcPr>
            <w:tcW w:w="222" w:type="dxa"/>
            <w:gridSpan w:val="2"/>
            <w:vAlign w:val="center"/>
            <w:hideMark/>
          </w:tcPr>
          <w:p w14:paraId="2328EB89" w14:textId="77777777" w:rsidR="00E54F48" w:rsidRPr="00E54F48" w:rsidRDefault="00E54F48" w:rsidP="00E54F48">
            <w:pPr>
              <w:rPr>
                <w:sz w:val="20"/>
                <w:szCs w:val="20"/>
              </w:rPr>
            </w:pPr>
          </w:p>
        </w:tc>
      </w:tr>
      <w:tr w:rsidR="00E54F48" w:rsidRPr="00E54F48" w14:paraId="47F2F885" w14:textId="77777777" w:rsidTr="00E54F48">
        <w:trPr>
          <w:gridAfter w:val="1"/>
          <w:wAfter w:w="7" w:type="dxa"/>
          <w:trHeight w:val="1425"/>
        </w:trPr>
        <w:tc>
          <w:tcPr>
            <w:tcW w:w="540" w:type="dxa"/>
            <w:tcBorders>
              <w:top w:val="nil"/>
              <w:left w:val="single" w:sz="4" w:space="0" w:color="auto"/>
              <w:bottom w:val="single" w:sz="4" w:space="0" w:color="auto"/>
              <w:right w:val="single" w:sz="4" w:space="0" w:color="auto"/>
            </w:tcBorders>
            <w:noWrap/>
            <w:vAlign w:val="center"/>
            <w:hideMark/>
          </w:tcPr>
          <w:p w14:paraId="0E7E070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nil"/>
              <w:left w:val="nil"/>
              <w:bottom w:val="single" w:sz="4" w:space="0" w:color="auto"/>
              <w:right w:val="single" w:sz="4" w:space="0" w:color="auto"/>
            </w:tcBorders>
            <w:vAlign w:val="center"/>
            <w:hideMark/>
          </w:tcPr>
          <w:p w14:paraId="13E0C50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102-46-1</w:t>
            </w:r>
          </w:p>
        </w:tc>
        <w:tc>
          <w:tcPr>
            <w:tcW w:w="3705" w:type="dxa"/>
            <w:tcBorders>
              <w:top w:val="nil"/>
              <w:left w:val="nil"/>
              <w:bottom w:val="single" w:sz="4" w:space="0" w:color="auto"/>
              <w:right w:val="single" w:sz="4" w:space="0" w:color="auto"/>
            </w:tcBorders>
            <w:vAlign w:val="center"/>
            <w:hideMark/>
          </w:tcPr>
          <w:p w14:paraId="30F27DF2"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Ավելի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քան</w:t>
            </w:r>
            <w:proofErr w:type="spellEnd"/>
            <w:r w:rsidRPr="00E54F48">
              <w:rPr>
                <w:rFonts w:ascii="Arial Armenian" w:hAnsi="Arial Armenian" w:cs="Arial"/>
                <w:sz w:val="22"/>
                <w:szCs w:val="22"/>
              </w:rPr>
              <w:t xml:space="preserve"> 1 </w:t>
            </w:r>
            <w:r w:rsidRPr="00E54F48">
              <w:rPr>
                <w:rFonts w:ascii="Sylfaen" w:hAnsi="Sylfaen" w:cs="Sylfaen"/>
                <w:sz w:val="22"/>
                <w:szCs w:val="22"/>
              </w:rPr>
              <w:t>մ</w:t>
            </w:r>
            <w:r w:rsidRPr="00E54F48">
              <w:rPr>
                <w:rFonts w:ascii="Arial Armenian" w:hAnsi="Arial Armenian" w:cs="Arial Armenian"/>
                <w:sz w:val="22"/>
                <w:szCs w:val="22"/>
              </w:rPr>
              <w:t>³</w:t>
            </w:r>
            <w:r w:rsidRPr="00E54F48">
              <w:rPr>
                <w:rFonts w:ascii="Arial Armenian" w:hAnsi="Arial Armenian" w:cs="Arial"/>
                <w:sz w:val="22"/>
                <w:szCs w:val="22"/>
              </w:rPr>
              <w:t xml:space="preserve"> </w:t>
            </w:r>
            <w:proofErr w:type="spellStart"/>
            <w:r w:rsidRPr="00E54F48">
              <w:rPr>
                <w:rFonts w:ascii="Sylfaen" w:hAnsi="Sylfaen" w:cs="Sylfaen"/>
                <w:sz w:val="22"/>
                <w:szCs w:val="22"/>
              </w:rPr>
              <w:t>ծավալով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բետոնե</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երկաթբետոնե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կառուցվածքների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ապամոնտաժում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ապամոնտաժիչ</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մուրճերի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հարվածային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մուրճերի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օգնությամբ</w:t>
            </w:r>
            <w:proofErr w:type="spellEnd"/>
            <w:r w:rsidRPr="00E54F48">
              <w:rPr>
                <w:rFonts w:ascii="Arial Armenian" w:hAnsi="Arial Armenian" w:cs="Arial"/>
                <w:sz w:val="22"/>
                <w:szCs w:val="22"/>
              </w:rPr>
              <w:br/>
            </w:r>
            <w:r w:rsidRPr="00E54F48">
              <w:rPr>
                <w:rFonts w:ascii="Calibri" w:hAnsi="Calibri" w:cs="Calibri"/>
                <w:sz w:val="22"/>
                <w:szCs w:val="22"/>
              </w:rPr>
              <w:t>РАЗБОРКА</w:t>
            </w:r>
            <w:r w:rsidRPr="00E54F48">
              <w:rPr>
                <w:rFonts w:ascii="Arial Armenian" w:hAnsi="Arial Armenian" w:cs="Arial"/>
                <w:sz w:val="22"/>
                <w:szCs w:val="22"/>
              </w:rPr>
              <w:t xml:space="preserve"> </w:t>
            </w:r>
            <w:r w:rsidRPr="00E54F48">
              <w:rPr>
                <w:rFonts w:ascii="Calibri" w:hAnsi="Calibri" w:cs="Calibri"/>
                <w:sz w:val="22"/>
                <w:szCs w:val="22"/>
              </w:rPr>
              <w:t>БЕТОННЫХ</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Ж</w:t>
            </w:r>
            <w:r w:rsidRPr="00E54F48">
              <w:rPr>
                <w:rFonts w:ascii="Arial Armenian" w:hAnsi="Arial Armenian" w:cs="Arial"/>
                <w:sz w:val="22"/>
                <w:szCs w:val="22"/>
              </w:rPr>
              <w:t>/</w:t>
            </w:r>
            <w:r w:rsidRPr="00E54F48">
              <w:rPr>
                <w:rFonts w:ascii="Calibri" w:hAnsi="Calibri" w:cs="Calibri"/>
                <w:sz w:val="22"/>
                <w:szCs w:val="22"/>
              </w:rPr>
              <w:t>Б</w:t>
            </w:r>
            <w:r w:rsidRPr="00E54F48">
              <w:rPr>
                <w:rFonts w:ascii="Arial Armenian" w:hAnsi="Arial Armenian" w:cs="Arial"/>
                <w:sz w:val="22"/>
                <w:szCs w:val="22"/>
              </w:rPr>
              <w:t xml:space="preserve"> </w:t>
            </w:r>
            <w:r w:rsidRPr="00E54F48">
              <w:rPr>
                <w:rFonts w:ascii="Calibri" w:hAnsi="Calibri" w:cs="Calibri"/>
                <w:sz w:val="22"/>
                <w:szCs w:val="22"/>
              </w:rPr>
              <w:t>КОНСТРУКЦИЙ</w:t>
            </w:r>
            <w:r w:rsidRPr="00E54F48">
              <w:rPr>
                <w:rFonts w:ascii="Arial Armenian" w:hAnsi="Arial Armenian" w:cs="Arial"/>
                <w:sz w:val="22"/>
                <w:szCs w:val="22"/>
              </w:rPr>
              <w:t xml:space="preserve"> </w:t>
            </w:r>
            <w:r w:rsidRPr="00E54F48">
              <w:rPr>
                <w:rFonts w:ascii="Calibri" w:hAnsi="Calibri" w:cs="Calibri"/>
                <w:sz w:val="22"/>
                <w:szCs w:val="22"/>
              </w:rPr>
              <w:t>ОБЪЕМОМ</w:t>
            </w:r>
            <w:r w:rsidRPr="00E54F48">
              <w:rPr>
                <w:rFonts w:ascii="Arial Armenian" w:hAnsi="Arial Armenian" w:cs="Arial"/>
                <w:sz w:val="22"/>
                <w:szCs w:val="22"/>
              </w:rPr>
              <w:t xml:space="preserve"> </w:t>
            </w:r>
            <w:r w:rsidRPr="00E54F48">
              <w:rPr>
                <w:rFonts w:ascii="Calibri" w:hAnsi="Calibri" w:cs="Calibri"/>
                <w:sz w:val="22"/>
                <w:szCs w:val="22"/>
              </w:rPr>
              <w:t>БОЛЕЕ</w:t>
            </w:r>
            <w:r w:rsidRPr="00E54F48">
              <w:rPr>
                <w:rFonts w:ascii="Arial Armenian" w:hAnsi="Arial Armenian" w:cs="Arial"/>
                <w:sz w:val="22"/>
                <w:szCs w:val="22"/>
              </w:rPr>
              <w:t xml:space="preserve"> 1</w:t>
            </w:r>
            <w:r w:rsidRPr="00E54F48">
              <w:rPr>
                <w:rFonts w:ascii="Calibri" w:hAnsi="Calibri" w:cs="Calibri"/>
                <w:sz w:val="22"/>
                <w:szCs w:val="22"/>
              </w:rPr>
              <w:t>М</w:t>
            </w:r>
            <w:r w:rsidRPr="00E54F48">
              <w:rPr>
                <w:rFonts w:ascii="Arial Armenian" w:hAnsi="Arial Armenian" w:cs="Arial"/>
                <w:sz w:val="22"/>
                <w:szCs w:val="22"/>
              </w:rPr>
              <w:t xml:space="preserve">3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ПОМОЩЬЮ</w:t>
            </w:r>
            <w:r w:rsidRPr="00E54F48">
              <w:rPr>
                <w:rFonts w:ascii="Arial Armenian" w:hAnsi="Arial Armenian" w:cs="Arial"/>
                <w:sz w:val="22"/>
                <w:szCs w:val="22"/>
              </w:rPr>
              <w:t xml:space="preserve"> </w:t>
            </w:r>
            <w:r w:rsidRPr="00E54F48">
              <w:rPr>
                <w:rFonts w:ascii="Calibri" w:hAnsi="Calibri" w:cs="Calibri"/>
                <w:sz w:val="22"/>
                <w:szCs w:val="22"/>
              </w:rPr>
              <w:t>ОТБОЙНЫХ</w:t>
            </w:r>
            <w:r w:rsidRPr="00E54F48">
              <w:rPr>
                <w:rFonts w:ascii="Arial Armenian" w:hAnsi="Arial Armenian" w:cs="Arial"/>
                <w:sz w:val="22"/>
                <w:szCs w:val="22"/>
              </w:rPr>
              <w:t xml:space="preserve"> </w:t>
            </w:r>
            <w:r w:rsidRPr="00E54F48">
              <w:rPr>
                <w:rFonts w:ascii="Calibri" w:hAnsi="Calibri" w:cs="Calibri"/>
                <w:sz w:val="22"/>
                <w:szCs w:val="22"/>
              </w:rPr>
              <w:t>МОЛОТКОВ</w:t>
            </w:r>
          </w:p>
        </w:tc>
        <w:tc>
          <w:tcPr>
            <w:tcW w:w="1278" w:type="dxa"/>
            <w:gridSpan w:val="2"/>
            <w:tcBorders>
              <w:top w:val="nil"/>
              <w:left w:val="nil"/>
              <w:bottom w:val="single" w:sz="4" w:space="0" w:color="auto"/>
              <w:right w:val="single" w:sz="4" w:space="0" w:color="auto"/>
            </w:tcBorders>
            <w:vAlign w:val="center"/>
            <w:hideMark/>
          </w:tcPr>
          <w:p w14:paraId="61D68ACC"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7E97A4C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88.5</w:t>
            </w:r>
          </w:p>
        </w:tc>
        <w:tc>
          <w:tcPr>
            <w:tcW w:w="1418" w:type="dxa"/>
            <w:gridSpan w:val="2"/>
            <w:tcBorders>
              <w:top w:val="nil"/>
              <w:left w:val="nil"/>
              <w:bottom w:val="single" w:sz="4" w:space="0" w:color="auto"/>
              <w:right w:val="single" w:sz="4" w:space="0" w:color="auto"/>
            </w:tcBorders>
            <w:noWrap/>
            <w:vAlign w:val="center"/>
            <w:hideMark/>
          </w:tcPr>
          <w:p w14:paraId="1A9A2D8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60.96</w:t>
            </w:r>
          </w:p>
        </w:tc>
        <w:tc>
          <w:tcPr>
            <w:tcW w:w="1470" w:type="dxa"/>
            <w:gridSpan w:val="2"/>
            <w:tcBorders>
              <w:top w:val="nil"/>
              <w:left w:val="nil"/>
              <w:bottom w:val="single" w:sz="4" w:space="0" w:color="auto"/>
              <w:right w:val="single" w:sz="4" w:space="0" w:color="auto"/>
            </w:tcBorders>
            <w:vAlign w:val="center"/>
            <w:hideMark/>
          </w:tcPr>
          <w:p w14:paraId="27D0906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5394.960</w:t>
            </w:r>
          </w:p>
        </w:tc>
        <w:tc>
          <w:tcPr>
            <w:tcW w:w="222" w:type="dxa"/>
            <w:gridSpan w:val="2"/>
            <w:vAlign w:val="center"/>
            <w:hideMark/>
          </w:tcPr>
          <w:p w14:paraId="07404710" w14:textId="77777777" w:rsidR="00E54F48" w:rsidRPr="00E54F48" w:rsidRDefault="00E54F48" w:rsidP="00E54F48">
            <w:pPr>
              <w:rPr>
                <w:sz w:val="20"/>
                <w:szCs w:val="20"/>
              </w:rPr>
            </w:pPr>
          </w:p>
        </w:tc>
      </w:tr>
      <w:tr w:rsidR="00E54F48" w:rsidRPr="00E54F48" w14:paraId="59C924E9"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4F34D9A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398E1B75" w14:textId="77777777" w:rsidR="00E54F48" w:rsidRPr="00E54F48" w:rsidRDefault="00E54F48" w:rsidP="00E54F48">
            <w:pPr>
              <w:jc w:val="center"/>
              <w:rPr>
                <w:rFonts w:ascii="Arial Armenian" w:hAnsi="Arial Armenian" w:cs="Arial"/>
                <w:sz w:val="22"/>
                <w:szCs w:val="22"/>
              </w:rPr>
            </w:pPr>
            <w:r w:rsidRPr="00E54F48">
              <w:rPr>
                <w:rFonts w:ascii="Calibri" w:hAnsi="Calibri" w:cs="Calibri"/>
                <w:sz w:val="22"/>
                <w:szCs w:val="22"/>
              </w:rPr>
              <w:t>Ц</w:t>
            </w:r>
            <w:r w:rsidRPr="00E54F48">
              <w:rPr>
                <w:rFonts w:ascii="Arial Armenian" w:hAnsi="Arial Armenian" w:cs="Arial"/>
                <w:sz w:val="22"/>
                <w:szCs w:val="22"/>
              </w:rPr>
              <w:t>18-4-7</w:t>
            </w:r>
          </w:p>
        </w:tc>
        <w:tc>
          <w:tcPr>
            <w:tcW w:w="3705" w:type="dxa"/>
            <w:tcBorders>
              <w:top w:val="nil"/>
              <w:left w:val="nil"/>
              <w:bottom w:val="single" w:sz="4" w:space="0" w:color="auto"/>
              <w:right w:val="single" w:sz="4" w:space="0" w:color="auto"/>
            </w:tcBorders>
            <w:vAlign w:val="center"/>
            <w:hideMark/>
          </w:tcPr>
          <w:p w14:paraId="1BC017CB"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Ապամոնտաժում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բաց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հրապարակում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զանգվածը</w:t>
            </w:r>
            <w:proofErr w:type="spellEnd"/>
            <w:r w:rsidRPr="00E54F48">
              <w:rPr>
                <w:rFonts w:ascii="Sylfaen" w:hAnsi="Sylfaen" w:cs="Sylfaen"/>
                <w:sz w:val="22"/>
                <w:szCs w:val="22"/>
              </w:rPr>
              <w:t>՝</w:t>
            </w:r>
            <w:r w:rsidRPr="00E54F48">
              <w:rPr>
                <w:rFonts w:ascii="Arial Armenian" w:hAnsi="Arial Armenian" w:cs="Arial"/>
                <w:sz w:val="22"/>
                <w:szCs w:val="22"/>
              </w:rPr>
              <w:t xml:space="preserve"> 0,72 </w:t>
            </w: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br/>
            </w:r>
            <w:r w:rsidRPr="00E54F48">
              <w:rPr>
                <w:rFonts w:ascii="Calibri" w:hAnsi="Calibri" w:cs="Calibri"/>
                <w:sz w:val="22"/>
                <w:szCs w:val="22"/>
              </w:rPr>
              <w:t>МОНТАЖ</w:t>
            </w:r>
            <w:r w:rsidRPr="00E54F48">
              <w:rPr>
                <w:rFonts w:ascii="Arial Armenian" w:hAnsi="Arial Armenian" w:cs="Arial"/>
                <w:sz w:val="22"/>
                <w:szCs w:val="22"/>
              </w:rPr>
              <w:t xml:space="preserve"> </w:t>
            </w:r>
            <w:r w:rsidRPr="00E54F48">
              <w:rPr>
                <w:rFonts w:ascii="Calibri" w:hAnsi="Calibri" w:cs="Calibri"/>
                <w:sz w:val="22"/>
                <w:szCs w:val="22"/>
              </w:rPr>
              <w:t>НА</w:t>
            </w:r>
            <w:r w:rsidRPr="00E54F48">
              <w:rPr>
                <w:rFonts w:ascii="Arial Armenian" w:hAnsi="Arial Armenian" w:cs="Arial"/>
                <w:sz w:val="22"/>
                <w:szCs w:val="22"/>
              </w:rPr>
              <w:t xml:space="preserve"> </w:t>
            </w:r>
            <w:r w:rsidRPr="00E54F48">
              <w:rPr>
                <w:rFonts w:ascii="Calibri" w:hAnsi="Calibri" w:cs="Calibri"/>
                <w:sz w:val="22"/>
                <w:szCs w:val="22"/>
              </w:rPr>
              <w:t>ОТКРЫТОЙ</w:t>
            </w:r>
            <w:r w:rsidRPr="00E54F48">
              <w:rPr>
                <w:rFonts w:ascii="Arial Armenian" w:hAnsi="Arial Armenian" w:cs="Arial"/>
                <w:sz w:val="22"/>
                <w:szCs w:val="22"/>
              </w:rPr>
              <w:t xml:space="preserve"> </w:t>
            </w:r>
            <w:r w:rsidRPr="00E54F48">
              <w:rPr>
                <w:rFonts w:ascii="Calibri" w:hAnsi="Calibri" w:cs="Calibri"/>
                <w:sz w:val="22"/>
                <w:szCs w:val="22"/>
              </w:rPr>
              <w:t>ПЛОЩАДКЕ</w:t>
            </w:r>
            <w:r w:rsidRPr="00E54F48">
              <w:rPr>
                <w:rFonts w:ascii="Arial Armenian" w:hAnsi="Arial Armenian" w:cs="Arial"/>
                <w:sz w:val="22"/>
                <w:szCs w:val="22"/>
              </w:rPr>
              <w:t>,</w:t>
            </w:r>
            <w:r w:rsidRPr="00E54F48">
              <w:rPr>
                <w:rFonts w:ascii="Calibri" w:hAnsi="Calibri" w:cs="Calibri"/>
                <w:sz w:val="22"/>
                <w:szCs w:val="22"/>
              </w:rPr>
              <w:t>МАССА</w:t>
            </w:r>
            <w:r w:rsidRPr="00E54F48">
              <w:rPr>
                <w:rFonts w:ascii="Arial Armenian" w:hAnsi="Arial Armenian" w:cs="Arial"/>
                <w:sz w:val="22"/>
                <w:szCs w:val="22"/>
              </w:rPr>
              <w:t>,</w:t>
            </w:r>
            <w:r w:rsidRPr="00E54F48">
              <w:rPr>
                <w:rFonts w:ascii="Calibri" w:hAnsi="Calibri" w:cs="Calibri"/>
                <w:sz w:val="22"/>
                <w:szCs w:val="22"/>
              </w:rPr>
              <w:t>Т</w:t>
            </w:r>
            <w:r w:rsidRPr="00E54F48">
              <w:rPr>
                <w:rFonts w:ascii="Arial Armenian" w:hAnsi="Arial Armenian" w:cs="Arial"/>
                <w:sz w:val="22"/>
                <w:szCs w:val="22"/>
              </w:rPr>
              <w:t>: 0,72</w:t>
            </w:r>
          </w:p>
        </w:tc>
        <w:tc>
          <w:tcPr>
            <w:tcW w:w="1278" w:type="dxa"/>
            <w:gridSpan w:val="2"/>
            <w:tcBorders>
              <w:top w:val="nil"/>
              <w:left w:val="nil"/>
              <w:bottom w:val="single" w:sz="4" w:space="0" w:color="auto"/>
              <w:right w:val="single" w:sz="4" w:space="0" w:color="auto"/>
            </w:tcBorders>
            <w:vAlign w:val="center"/>
            <w:hideMark/>
          </w:tcPr>
          <w:p w14:paraId="335D9ABE"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2906364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w:t>
            </w:r>
          </w:p>
        </w:tc>
        <w:tc>
          <w:tcPr>
            <w:tcW w:w="1418" w:type="dxa"/>
            <w:gridSpan w:val="2"/>
            <w:tcBorders>
              <w:top w:val="nil"/>
              <w:left w:val="nil"/>
              <w:bottom w:val="single" w:sz="4" w:space="0" w:color="auto"/>
              <w:right w:val="single" w:sz="4" w:space="0" w:color="auto"/>
            </w:tcBorders>
            <w:noWrap/>
            <w:vAlign w:val="center"/>
            <w:hideMark/>
          </w:tcPr>
          <w:p w14:paraId="6E5C1D2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48.58</w:t>
            </w:r>
          </w:p>
        </w:tc>
        <w:tc>
          <w:tcPr>
            <w:tcW w:w="1470" w:type="dxa"/>
            <w:gridSpan w:val="2"/>
            <w:tcBorders>
              <w:top w:val="nil"/>
              <w:left w:val="nil"/>
              <w:bottom w:val="single" w:sz="4" w:space="0" w:color="auto"/>
              <w:right w:val="single" w:sz="4" w:space="0" w:color="auto"/>
            </w:tcBorders>
            <w:vAlign w:val="center"/>
            <w:hideMark/>
          </w:tcPr>
          <w:p w14:paraId="5ED81EB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485.800</w:t>
            </w:r>
          </w:p>
        </w:tc>
        <w:tc>
          <w:tcPr>
            <w:tcW w:w="222" w:type="dxa"/>
            <w:gridSpan w:val="2"/>
            <w:vAlign w:val="center"/>
            <w:hideMark/>
          </w:tcPr>
          <w:p w14:paraId="241F2487" w14:textId="77777777" w:rsidR="00E54F48" w:rsidRPr="00E54F48" w:rsidRDefault="00E54F48" w:rsidP="00E54F48">
            <w:pPr>
              <w:rPr>
                <w:sz w:val="20"/>
                <w:szCs w:val="20"/>
              </w:rPr>
            </w:pPr>
          </w:p>
        </w:tc>
      </w:tr>
      <w:tr w:rsidR="00E54F48" w:rsidRPr="00E54F48" w14:paraId="0EB868BE"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1499DEA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single" w:sz="4" w:space="0" w:color="auto"/>
              <w:right w:val="single" w:sz="4" w:space="0" w:color="auto"/>
            </w:tcBorders>
            <w:vAlign w:val="center"/>
            <w:hideMark/>
          </w:tcPr>
          <w:p w14:paraId="6DFE941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r w:rsidRPr="00E54F48">
              <w:rPr>
                <w:rFonts w:ascii="Calibri" w:hAnsi="Calibri" w:cs="Calibri"/>
                <w:sz w:val="22"/>
                <w:szCs w:val="22"/>
              </w:rPr>
              <w:t>М</w:t>
            </w:r>
            <w:r w:rsidRPr="00E54F48">
              <w:rPr>
                <w:rFonts w:ascii="Arial Armenian" w:hAnsi="Arial Armenian" w:cs="Arial"/>
                <w:sz w:val="22"/>
                <w:szCs w:val="22"/>
              </w:rPr>
              <w:t>153</w:t>
            </w:r>
          </w:p>
        </w:tc>
        <w:tc>
          <w:tcPr>
            <w:tcW w:w="3705" w:type="dxa"/>
            <w:tcBorders>
              <w:top w:val="nil"/>
              <w:left w:val="nil"/>
              <w:bottom w:val="single" w:sz="4" w:space="0" w:color="auto"/>
              <w:right w:val="single" w:sz="4" w:space="0" w:color="auto"/>
            </w:tcBorders>
            <w:vAlign w:val="center"/>
            <w:hideMark/>
          </w:tcPr>
          <w:p w14:paraId="5A84FD44"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Մետաղական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կոնստրուկցիաների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ապամոնտաժում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Демонтаж</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металлических</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конструкций</w:t>
            </w:r>
            <w:proofErr w:type="spellEnd"/>
          </w:p>
        </w:tc>
        <w:tc>
          <w:tcPr>
            <w:tcW w:w="1278" w:type="dxa"/>
            <w:gridSpan w:val="2"/>
            <w:tcBorders>
              <w:top w:val="nil"/>
              <w:left w:val="nil"/>
              <w:bottom w:val="single" w:sz="4" w:space="0" w:color="auto"/>
              <w:right w:val="single" w:sz="4" w:space="0" w:color="auto"/>
            </w:tcBorders>
            <w:vAlign w:val="center"/>
            <w:hideMark/>
          </w:tcPr>
          <w:p w14:paraId="3AF506B9"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650FCC0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1.6</w:t>
            </w:r>
          </w:p>
        </w:tc>
        <w:tc>
          <w:tcPr>
            <w:tcW w:w="1418" w:type="dxa"/>
            <w:gridSpan w:val="2"/>
            <w:tcBorders>
              <w:top w:val="nil"/>
              <w:left w:val="nil"/>
              <w:bottom w:val="single" w:sz="4" w:space="0" w:color="auto"/>
              <w:right w:val="single" w:sz="4" w:space="0" w:color="auto"/>
            </w:tcBorders>
            <w:noWrap/>
            <w:vAlign w:val="center"/>
            <w:hideMark/>
          </w:tcPr>
          <w:p w14:paraId="2A14480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65.69</w:t>
            </w:r>
          </w:p>
        </w:tc>
        <w:tc>
          <w:tcPr>
            <w:tcW w:w="1470" w:type="dxa"/>
            <w:gridSpan w:val="2"/>
            <w:tcBorders>
              <w:top w:val="nil"/>
              <w:left w:val="nil"/>
              <w:bottom w:val="single" w:sz="4" w:space="0" w:color="auto"/>
              <w:right w:val="single" w:sz="4" w:space="0" w:color="auto"/>
            </w:tcBorders>
            <w:vAlign w:val="center"/>
            <w:hideMark/>
          </w:tcPr>
          <w:p w14:paraId="671BC93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105.104</w:t>
            </w:r>
          </w:p>
        </w:tc>
        <w:tc>
          <w:tcPr>
            <w:tcW w:w="222" w:type="dxa"/>
            <w:gridSpan w:val="2"/>
            <w:vAlign w:val="center"/>
            <w:hideMark/>
          </w:tcPr>
          <w:p w14:paraId="30036EA4" w14:textId="77777777" w:rsidR="00E54F48" w:rsidRPr="00E54F48" w:rsidRDefault="00E54F48" w:rsidP="00E54F48">
            <w:pPr>
              <w:rPr>
                <w:sz w:val="20"/>
                <w:szCs w:val="20"/>
              </w:rPr>
            </w:pPr>
          </w:p>
        </w:tc>
      </w:tr>
      <w:tr w:rsidR="00E54F48" w:rsidRPr="00E54F48" w14:paraId="73FFFD8B"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5396E85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170" w:type="dxa"/>
            <w:tcBorders>
              <w:top w:val="nil"/>
              <w:left w:val="nil"/>
              <w:bottom w:val="single" w:sz="4" w:space="0" w:color="auto"/>
              <w:right w:val="single" w:sz="4" w:space="0" w:color="auto"/>
            </w:tcBorders>
            <w:vAlign w:val="center"/>
            <w:hideMark/>
          </w:tcPr>
          <w:p w14:paraId="5F5CF91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27-176</w:t>
            </w:r>
          </w:p>
        </w:tc>
        <w:tc>
          <w:tcPr>
            <w:tcW w:w="3705" w:type="dxa"/>
            <w:tcBorders>
              <w:top w:val="nil"/>
              <w:left w:val="nil"/>
              <w:bottom w:val="single" w:sz="4" w:space="0" w:color="auto"/>
              <w:right w:val="single" w:sz="4" w:space="0" w:color="auto"/>
            </w:tcBorders>
            <w:vAlign w:val="center"/>
            <w:hideMark/>
          </w:tcPr>
          <w:p w14:paraId="0CCE031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Գոյություն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ունեցող</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սալիկապատ</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ծածկույթի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ապամոնտաժում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Демонтаж</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существующего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плиточного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покрытия</w:t>
            </w:r>
            <w:proofErr w:type="spellEnd"/>
          </w:p>
        </w:tc>
        <w:tc>
          <w:tcPr>
            <w:tcW w:w="1278" w:type="dxa"/>
            <w:gridSpan w:val="2"/>
            <w:tcBorders>
              <w:top w:val="nil"/>
              <w:left w:val="nil"/>
              <w:bottom w:val="single" w:sz="4" w:space="0" w:color="auto"/>
              <w:right w:val="single" w:sz="4" w:space="0" w:color="auto"/>
            </w:tcBorders>
            <w:vAlign w:val="center"/>
            <w:hideMark/>
          </w:tcPr>
          <w:p w14:paraId="56594140"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3929216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33</w:t>
            </w:r>
          </w:p>
        </w:tc>
        <w:tc>
          <w:tcPr>
            <w:tcW w:w="1418" w:type="dxa"/>
            <w:gridSpan w:val="2"/>
            <w:tcBorders>
              <w:top w:val="nil"/>
              <w:left w:val="nil"/>
              <w:bottom w:val="single" w:sz="4" w:space="0" w:color="auto"/>
              <w:right w:val="single" w:sz="4" w:space="0" w:color="auto"/>
            </w:tcBorders>
            <w:noWrap/>
            <w:vAlign w:val="center"/>
            <w:hideMark/>
          </w:tcPr>
          <w:p w14:paraId="79F3F8A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0.868</w:t>
            </w:r>
          </w:p>
        </w:tc>
        <w:tc>
          <w:tcPr>
            <w:tcW w:w="1470" w:type="dxa"/>
            <w:gridSpan w:val="2"/>
            <w:tcBorders>
              <w:top w:val="nil"/>
              <w:left w:val="nil"/>
              <w:bottom w:val="single" w:sz="4" w:space="0" w:color="auto"/>
              <w:right w:val="single" w:sz="4" w:space="0" w:color="auto"/>
            </w:tcBorders>
            <w:vAlign w:val="center"/>
            <w:hideMark/>
          </w:tcPr>
          <w:p w14:paraId="1F974FB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28.644</w:t>
            </w:r>
          </w:p>
        </w:tc>
        <w:tc>
          <w:tcPr>
            <w:tcW w:w="222" w:type="dxa"/>
            <w:gridSpan w:val="2"/>
            <w:vAlign w:val="center"/>
            <w:hideMark/>
          </w:tcPr>
          <w:p w14:paraId="0ADA4E71" w14:textId="77777777" w:rsidR="00E54F48" w:rsidRPr="00E54F48" w:rsidRDefault="00E54F48" w:rsidP="00E54F48">
            <w:pPr>
              <w:rPr>
                <w:sz w:val="20"/>
                <w:szCs w:val="20"/>
              </w:rPr>
            </w:pPr>
          </w:p>
        </w:tc>
      </w:tr>
      <w:tr w:rsidR="00E54F48" w:rsidRPr="00E54F48" w14:paraId="23E6A7C7"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3EAEBC0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170" w:type="dxa"/>
            <w:tcBorders>
              <w:top w:val="nil"/>
              <w:left w:val="nil"/>
              <w:bottom w:val="single" w:sz="4" w:space="0" w:color="auto"/>
              <w:right w:val="single" w:sz="4" w:space="0" w:color="auto"/>
            </w:tcBorders>
            <w:vAlign w:val="center"/>
            <w:hideMark/>
          </w:tcPr>
          <w:p w14:paraId="5071109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27-36</w:t>
            </w:r>
          </w:p>
        </w:tc>
        <w:tc>
          <w:tcPr>
            <w:tcW w:w="3705" w:type="dxa"/>
            <w:tcBorders>
              <w:top w:val="nil"/>
              <w:left w:val="nil"/>
              <w:bottom w:val="single" w:sz="4" w:space="0" w:color="auto"/>
              <w:right w:val="single" w:sz="4" w:space="0" w:color="auto"/>
            </w:tcBorders>
            <w:vAlign w:val="center"/>
            <w:hideMark/>
          </w:tcPr>
          <w:p w14:paraId="1C976BB2" w14:textId="77777777" w:rsidR="00E54F48" w:rsidRPr="00E54F48" w:rsidRDefault="00E54F48" w:rsidP="00E54F48">
            <w:pPr>
              <w:rPr>
                <w:rFonts w:ascii="Arial Armenian" w:hAnsi="Arial Armenian" w:cs="Arial"/>
                <w:sz w:val="22"/>
                <w:szCs w:val="22"/>
                <w:lang w:val="ru-RU"/>
              </w:rPr>
            </w:pPr>
            <w:proofErr w:type="spellStart"/>
            <w:r w:rsidRPr="00E54F48">
              <w:rPr>
                <w:rFonts w:ascii="Sylfaen" w:hAnsi="Sylfaen" w:cs="Sylfaen"/>
                <w:sz w:val="22"/>
                <w:szCs w:val="22"/>
              </w:rPr>
              <w:t>Եզրաքարերի</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քանդում</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իր</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հիմնատակերով</w:t>
            </w:r>
            <w:proofErr w:type="spellEnd"/>
            <w:r w:rsidRPr="00E54F48">
              <w:rPr>
                <w:rFonts w:ascii="Arial Armenian" w:hAnsi="Arial Armenian" w:cs="Arial"/>
                <w:sz w:val="22"/>
                <w:szCs w:val="22"/>
                <w:lang w:val="ru-RU"/>
              </w:rPr>
              <w:br/>
            </w:r>
            <w:r w:rsidRPr="00E54F48">
              <w:rPr>
                <w:rFonts w:ascii="Calibri" w:hAnsi="Calibri" w:cs="Calibri"/>
                <w:sz w:val="22"/>
                <w:szCs w:val="22"/>
                <w:lang w:val="ru-RU"/>
              </w:rPr>
              <w:t>РАЗБОРКА</w:t>
            </w:r>
            <w:r w:rsidRPr="00E54F48">
              <w:rPr>
                <w:rFonts w:ascii="Arial Armenian" w:hAnsi="Arial Armenian" w:cs="Arial"/>
                <w:sz w:val="22"/>
                <w:szCs w:val="22"/>
                <w:lang w:val="ru-RU"/>
              </w:rPr>
              <w:t xml:space="preserve"> </w:t>
            </w:r>
            <w:r w:rsidRPr="00E54F48">
              <w:rPr>
                <w:rFonts w:ascii="Calibri" w:hAnsi="Calibri" w:cs="Calibri"/>
                <w:sz w:val="22"/>
                <w:szCs w:val="22"/>
                <w:lang w:val="ru-RU"/>
              </w:rPr>
              <w:t>БОРТОВЫХ</w:t>
            </w:r>
            <w:r w:rsidRPr="00E54F48">
              <w:rPr>
                <w:rFonts w:ascii="Arial Armenian" w:hAnsi="Arial Armenian" w:cs="Arial"/>
                <w:sz w:val="22"/>
                <w:szCs w:val="22"/>
                <w:lang w:val="ru-RU"/>
              </w:rPr>
              <w:t xml:space="preserve"> </w:t>
            </w:r>
            <w:r w:rsidRPr="00E54F48">
              <w:rPr>
                <w:rFonts w:ascii="Calibri" w:hAnsi="Calibri" w:cs="Calibri"/>
                <w:sz w:val="22"/>
                <w:szCs w:val="22"/>
                <w:lang w:val="ru-RU"/>
              </w:rPr>
              <w:t>КАМНЕЙ</w:t>
            </w:r>
            <w:r w:rsidRPr="00E54F48">
              <w:rPr>
                <w:rFonts w:ascii="Arial Armenian" w:hAnsi="Arial Armenian" w:cs="Arial"/>
                <w:sz w:val="22"/>
                <w:szCs w:val="22"/>
                <w:lang w:val="ru-RU"/>
              </w:rPr>
              <w:t xml:space="preserve"> </w:t>
            </w:r>
            <w:r w:rsidRPr="00E54F48">
              <w:rPr>
                <w:rFonts w:ascii="Calibri" w:hAnsi="Calibri" w:cs="Calibri"/>
                <w:sz w:val="22"/>
                <w:szCs w:val="22"/>
                <w:lang w:val="ru-RU"/>
              </w:rPr>
              <w:t>НА</w:t>
            </w:r>
            <w:r w:rsidRPr="00E54F48">
              <w:rPr>
                <w:rFonts w:ascii="Arial Armenian" w:hAnsi="Arial Armenian" w:cs="Arial"/>
                <w:sz w:val="22"/>
                <w:szCs w:val="22"/>
                <w:lang w:val="ru-RU"/>
              </w:rPr>
              <w:t xml:space="preserve"> </w:t>
            </w:r>
            <w:r w:rsidRPr="00E54F48">
              <w:rPr>
                <w:rFonts w:ascii="Calibri" w:hAnsi="Calibri" w:cs="Calibri"/>
                <w:sz w:val="22"/>
                <w:szCs w:val="22"/>
                <w:lang w:val="ru-RU"/>
              </w:rPr>
              <w:t>БЕТОННОМ</w:t>
            </w:r>
            <w:r w:rsidRPr="00E54F48">
              <w:rPr>
                <w:rFonts w:ascii="Arial Armenian" w:hAnsi="Arial Armenian" w:cs="Arial"/>
                <w:sz w:val="22"/>
                <w:szCs w:val="22"/>
                <w:lang w:val="ru-RU"/>
              </w:rPr>
              <w:t xml:space="preserve"> </w:t>
            </w:r>
            <w:r w:rsidRPr="00E54F48">
              <w:rPr>
                <w:rFonts w:ascii="Calibri" w:hAnsi="Calibri" w:cs="Calibri"/>
                <w:sz w:val="22"/>
                <w:szCs w:val="22"/>
                <w:lang w:val="ru-RU"/>
              </w:rPr>
              <w:t>ОСНОВАНИИ</w:t>
            </w:r>
          </w:p>
        </w:tc>
        <w:tc>
          <w:tcPr>
            <w:tcW w:w="1278" w:type="dxa"/>
            <w:gridSpan w:val="2"/>
            <w:tcBorders>
              <w:top w:val="nil"/>
              <w:left w:val="nil"/>
              <w:bottom w:val="single" w:sz="4" w:space="0" w:color="auto"/>
              <w:right w:val="single" w:sz="4" w:space="0" w:color="auto"/>
            </w:tcBorders>
            <w:vAlign w:val="center"/>
            <w:hideMark/>
          </w:tcPr>
          <w:p w14:paraId="780B4D86"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64AA00E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20</w:t>
            </w:r>
          </w:p>
        </w:tc>
        <w:tc>
          <w:tcPr>
            <w:tcW w:w="1418" w:type="dxa"/>
            <w:gridSpan w:val="2"/>
            <w:tcBorders>
              <w:top w:val="nil"/>
              <w:left w:val="nil"/>
              <w:bottom w:val="single" w:sz="4" w:space="0" w:color="auto"/>
              <w:right w:val="single" w:sz="4" w:space="0" w:color="auto"/>
            </w:tcBorders>
            <w:noWrap/>
            <w:vAlign w:val="center"/>
            <w:hideMark/>
          </w:tcPr>
          <w:p w14:paraId="68F21F4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1.46</w:t>
            </w:r>
          </w:p>
        </w:tc>
        <w:tc>
          <w:tcPr>
            <w:tcW w:w="1470" w:type="dxa"/>
            <w:gridSpan w:val="2"/>
            <w:tcBorders>
              <w:top w:val="nil"/>
              <w:left w:val="nil"/>
              <w:bottom w:val="single" w:sz="4" w:space="0" w:color="auto"/>
              <w:right w:val="single" w:sz="4" w:space="0" w:color="auto"/>
            </w:tcBorders>
            <w:vAlign w:val="center"/>
            <w:hideMark/>
          </w:tcPr>
          <w:p w14:paraId="2BA77DF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29.200</w:t>
            </w:r>
          </w:p>
        </w:tc>
        <w:tc>
          <w:tcPr>
            <w:tcW w:w="222" w:type="dxa"/>
            <w:gridSpan w:val="2"/>
            <w:vAlign w:val="center"/>
            <w:hideMark/>
          </w:tcPr>
          <w:p w14:paraId="5398B1B7" w14:textId="77777777" w:rsidR="00E54F48" w:rsidRPr="00E54F48" w:rsidRDefault="00E54F48" w:rsidP="00E54F48">
            <w:pPr>
              <w:rPr>
                <w:sz w:val="20"/>
                <w:szCs w:val="20"/>
              </w:rPr>
            </w:pPr>
          </w:p>
        </w:tc>
      </w:tr>
      <w:tr w:rsidR="00E54F48" w:rsidRPr="00E54F48" w14:paraId="6E980180" w14:textId="77777777" w:rsidTr="00E54F48">
        <w:trPr>
          <w:gridAfter w:val="1"/>
          <w:wAfter w:w="7" w:type="dxa"/>
          <w:trHeight w:val="1140"/>
        </w:trPr>
        <w:tc>
          <w:tcPr>
            <w:tcW w:w="540" w:type="dxa"/>
            <w:tcBorders>
              <w:top w:val="nil"/>
              <w:left w:val="single" w:sz="4" w:space="0" w:color="auto"/>
              <w:bottom w:val="single" w:sz="4" w:space="0" w:color="auto"/>
              <w:right w:val="single" w:sz="4" w:space="0" w:color="auto"/>
            </w:tcBorders>
            <w:noWrap/>
            <w:vAlign w:val="center"/>
            <w:hideMark/>
          </w:tcPr>
          <w:p w14:paraId="62BF3F2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w:t>
            </w:r>
          </w:p>
        </w:tc>
        <w:tc>
          <w:tcPr>
            <w:tcW w:w="1170" w:type="dxa"/>
            <w:tcBorders>
              <w:top w:val="nil"/>
              <w:left w:val="nil"/>
              <w:bottom w:val="single" w:sz="4" w:space="0" w:color="auto"/>
              <w:right w:val="single" w:sz="4" w:space="0" w:color="auto"/>
            </w:tcBorders>
            <w:vAlign w:val="center"/>
            <w:hideMark/>
          </w:tcPr>
          <w:p w14:paraId="5DE6AE6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27-35</w:t>
            </w:r>
          </w:p>
        </w:tc>
        <w:tc>
          <w:tcPr>
            <w:tcW w:w="3705" w:type="dxa"/>
            <w:tcBorders>
              <w:top w:val="nil"/>
              <w:left w:val="nil"/>
              <w:bottom w:val="single" w:sz="4" w:space="0" w:color="auto"/>
              <w:right w:val="single" w:sz="4" w:space="0" w:color="auto"/>
            </w:tcBorders>
            <w:vAlign w:val="center"/>
            <w:hideMark/>
          </w:tcPr>
          <w:p w14:paraId="75BDB38E"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4 </w:t>
            </w:r>
            <w:proofErr w:type="spellStart"/>
            <w:r w:rsidRPr="00E54F48">
              <w:rPr>
                <w:rFonts w:ascii="Sylfaen" w:hAnsi="Sylfaen" w:cs="Sylfaen"/>
                <w:sz w:val="22"/>
                <w:szCs w:val="22"/>
              </w:rPr>
              <w:t>սմ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հաստությամբ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ասֆալտբետոնե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մայթերի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ծածկույթների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ապամոնտաժում</w:t>
            </w:r>
            <w:proofErr w:type="spellEnd"/>
            <w:r w:rsidRPr="00E54F48">
              <w:rPr>
                <w:rFonts w:ascii="Arial Armenian" w:hAnsi="Arial Armenian" w:cs="Arial"/>
                <w:sz w:val="22"/>
                <w:szCs w:val="22"/>
              </w:rPr>
              <w:br/>
            </w:r>
            <w:r w:rsidRPr="00E54F48">
              <w:rPr>
                <w:rFonts w:ascii="Calibri" w:hAnsi="Calibri" w:cs="Calibri"/>
                <w:sz w:val="22"/>
                <w:szCs w:val="22"/>
              </w:rPr>
              <w:t>РАЗБОРКА</w:t>
            </w:r>
            <w:r w:rsidRPr="00E54F48">
              <w:rPr>
                <w:rFonts w:ascii="Arial Armenian" w:hAnsi="Arial Armenian" w:cs="Arial"/>
                <w:sz w:val="22"/>
                <w:szCs w:val="22"/>
              </w:rPr>
              <w:t xml:space="preserve"> </w:t>
            </w:r>
            <w:r w:rsidRPr="00E54F48">
              <w:rPr>
                <w:rFonts w:ascii="Calibri" w:hAnsi="Calibri" w:cs="Calibri"/>
                <w:sz w:val="22"/>
                <w:szCs w:val="22"/>
              </w:rPr>
              <w:t>АСФАЛЬТОБЕТОННЫХ</w:t>
            </w:r>
            <w:r w:rsidRPr="00E54F48">
              <w:rPr>
                <w:rFonts w:ascii="Arial Armenian" w:hAnsi="Arial Armenian" w:cs="Arial"/>
                <w:sz w:val="22"/>
                <w:szCs w:val="22"/>
              </w:rPr>
              <w:t xml:space="preserve"> </w:t>
            </w:r>
            <w:r w:rsidRPr="00E54F48">
              <w:rPr>
                <w:rFonts w:ascii="Calibri" w:hAnsi="Calibri" w:cs="Calibri"/>
                <w:sz w:val="22"/>
                <w:szCs w:val="22"/>
              </w:rPr>
              <w:t>ПОКРЫТИЙ</w:t>
            </w:r>
            <w:r w:rsidRPr="00E54F48">
              <w:rPr>
                <w:rFonts w:ascii="Arial Armenian" w:hAnsi="Arial Armenian" w:cs="Arial"/>
                <w:sz w:val="22"/>
                <w:szCs w:val="22"/>
              </w:rPr>
              <w:t xml:space="preserve"> </w:t>
            </w:r>
            <w:r w:rsidRPr="00E54F48">
              <w:rPr>
                <w:rFonts w:ascii="Calibri" w:hAnsi="Calibri" w:cs="Calibri"/>
                <w:sz w:val="22"/>
                <w:szCs w:val="22"/>
              </w:rPr>
              <w:t>ТРОТУАРОВ</w:t>
            </w:r>
            <w:r w:rsidRPr="00E54F48">
              <w:rPr>
                <w:rFonts w:ascii="Arial Armenian" w:hAnsi="Arial Armenian" w:cs="Arial"/>
                <w:sz w:val="22"/>
                <w:szCs w:val="22"/>
              </w:rPr>
              <w:t xml:space="preserve"> </w:t>
            </w:r>
            <w:r w:rsidRPr="00E54F48">
              <w:rPr>
                <w:rFonts w:ascii="Calibri" w:hAnsi="Calibri" w:cs="Calibri"/>
                <w:sz w:val="22"/>
                <w:szCs w:val="22"/>
              </w:rPr>
              <w:t>ТОЛЩИНОЙ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4 </w:t>
            </w:r>
            <w:r w:rsidRPr="00E54F48">
              <w:rPr>
                <w:rFonts w:ascii="Calibri" w:hAnsi="Calibri" w:cs="Calibri"/>
                <w:sz w:val="22"/>
                <w:szCs w:val="22"/>
              </w:rPr>
              <w:t>СМ</w:t>
            </w:r>
          </w:p>
        </w:tc>
        <w:tc>
          <w:tcPr>
            <w:tcW w:w="1278" w:type="dxa"/>
            <w:gridSpan w:val="2"/>
            <w:tcBorders>
              <w:top w:val="nil"/>
              <w:left w:val="nil"/>
              <w:bottom w:val="single" w:sz="4" w:space="0" w:color="auto"/>
              <w:right w:val="single" w:sz="4" w:space="0" w:color="auto"/>
            </w:tcBorders>
            <w:vAlign w:val="center"/>
            <w:hideMark/>
          </w:tcPr>
          <w:p w14:paraId="099E3E62"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16CBE96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455</w:t>
            </w:r>
          </w:p>
        </w:tc>
        <w:tc>
          <w:tcPr>
            <w:tcW w:w="1418" w:type="dxa"/>
            <w:gridSpan w:val="2"/>
            <w:tcBorders>
              <w:top w:val="nil"/>
              <w:left w:val="nil"/>
              <w:bottom w:val="single" w:sz="4" w:space="0" w:color="auto"/>
              <w:right w:val="single" w:sz="4" w:space="0" w:color="auto"/>
            </w:tcBorders>
            <w:noWrap/>
            <w:vAlign w:val="center"/>
            <w:hideMark/>
          </w:tcPr>
          <w:p w14:paraId="27C4F56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0.1</w:t>
            </w:r>
          </w:p>
        </w:tc>
        <w:tc>
          <w:tcPr>
            <w:tcW w:w="1470" w:type="dxa"/>
            <w:gridSpan w:val="2"/>
            <w:tcBorders>
              <w:top w:val="nil"/>
              <w:left w:val="nil"/>
              <w:bottom w:val="single" w:sz="4" w:space="0" w:color="auto"/>
              <w:right w:val="single" w:sz="4" w:space="0" w:color="auto"/>
            </w:tcBorders>
            <w:vAlign w:val="center"/>
            <w:hideMark/>
          </w:tcPr>
          <w:p w14:paraId="4A07F92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45.500</w:t>
            </w:r>
          </w:p>
        </w:tc>
        <w:tc>
          <w:tcPr>
            <w:tcW w:w="222" w:type="dxa"/>
            <w:gridSpan w:val="2"/>
            <w:vAlign w:val="center"/>
            <w:hideMark/>
          </w:tcPr>
          <w:p w14:paraId="2EEDA9CE" w14:textId="77777777" w:rsidR="00E54F48" w:rsidRPr="00E54F48" w:rsidRDefault="00E54F48" w:rsidP="00E54F48">
            <w:pPr>
              <w:rPr>
                <w:sz w:val="20"/>
                <w:szCs w:val="20"/>
              </w:rPr>
            </w:pPr>
          </w:p>
        </w:tc>
      </w:tr>
      <w:tr w:rsidR="00E54F48" w:rsidRPr="00E54F48" w14:paraId="36EE8DAD"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587E782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lastRenderedPageBreak/>
              <w:t>8</w:t>
            </w:r>
          </w:p>
        </w:tc>
        <w:tc>
          <w:tcPr>
            <w:tcW w:w="1170" w:type="dxa"/>
            <w:tcBorders>
              <w:top w:val="nil"/>
              <w:left w:val="nil"/>
              <w:bottom w:val="single" w:sz="4" w:space="0" w:color="auto"/>
              <w:right w:val="single" w:sz="4" w:space="0" w:color="auto"/>
            </w:tcBorders>
            <w:vAlign w:val="center"/>
            <w:hideMark/>
          </w:tcPr>
          <w:p w14:paraId="06D40BF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27-34</w:t>
            </w:r>
          </w:p>
        </w:tc>
        <w:tc>
          <w:tcPr>
            <w:tcW w:w="3705" w:type="dxa"/>
            <w:tcBorders>
              <w:top w:val="nil"/>
              <w:left w:val="nil"/>
              <w:bottom w:val="single" w:sz="4" w:space="0" w:color="auto"/>
              <w:right w:val="single" w:sz="4" w:space="0" w:color="auto"/>
            </w:tcBorders>
            <w:vAlign w:val="center"/>
            <w:hideMark/>
          </w:tcPr>
          <w:p w14:paraId="0FDBEB7C"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Ցեմենտ</w:t>
            </w:r>
            <w:r w:rsidRPr="00E54F48">
              <w:rPr>
                <w:rFonts w:ascii="Arial Armenian" w:hAnsi="Arial Armenian" w:cs="Arial"/>
                <w:sz w:val="22"/>
                <w:szCs w:val="22"/>
              </w:rPr>
              <w:t>-</w:t>
            </w:r>
            <w:r w:rsidRPr="00E54F48">
              <w:rPr>
                <w:rFonts w:ascii="Sylfaen" w:hAnsi="Sylfaen" w:cs="Sylfaen"/>
                <w:sz w:val="22"/>
                <w:szCs w:val="22"/>
              </w:rPr>
              <w:t>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ծածկույթների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ապամոնտաժում</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РАЗБОРКА</w:t>
            </w:r>
            <w:r w:rsidRPr="00E54F48">
              <w:rPr>
                <w:rFonts w:ascii="Arial Armenian" w:hAnsi="Arial Armenian" w:cs="Arial"/>
                <w:sz w:val="22"/>
                <w:szCs w:val="22"/>
              </w:rPr>
              <w:t xml:space="preserve"> </w:t>
            </w:r>
            <w:r w:rsidRPr="00E54F48">
              <w:rPr>
                <w:rFonts w:ascii="Calibri" w:hAnsi="Calibri" w:cs="Calibri"/>
                <w:sz w:val="22"/>
                <w:szCs w:val="22"/>
              </w:rPr>
              <w:t>ПОКРЫТИЙ</w:t>
            </w:r>
            <w:r w:rsidRPr="00E54F48">
              <w:rPr>
                <w:rFonts w:ascii="Arial Armenian" w:hAnsi="Arial Armenian" w:cs="Arial"/>
                <w:sz w:val="22"/>
                <w:szCs w:val="22"/>
              </w:rPr>
              <w:t xml:space="preserve"> </w:t>
            </w:r>
            <w:r w:rsidRPr="00E54F48">
              <w:rPr>
                <w:rFonts w:ascii="Calibri" w:hAnsi="Calibri" w:cs="Calibri"/>
                <w:sz w:val="22"/>
                <w:szCs w:val="22"/>
              </w:rPr>
              <w:t>ЦЕМЕНТОБЕТОННЫХ</w:t>
            </w:r>
          </w:p>
        </w:tc>
        <w:tc>
          <w:tcPr>
            <w:tcW w:w="1278" w:type="dxa"/>
            <w:gridSpan w:val="2"/>
            <w:tcBorders>
              <w:top w:val="nil"/>
              <w:left w:val="nil"/>
              <w:bottom w:val="single" w:sz="4" w:space="0" w:color="auto"/>
              <w:right w:val="single" w:sz="4" w:space="0" w:color="auto"/>
            </w:tcBorders>
            <w:vAlign w:val="center"/>
            <w:hideMark/>
          </w:tcPr>
          <w:p w14:paraId="02E5A4FB"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3EF6D5C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90.8</w:t>
            </w:r>
          </w:p>
        </w:tc>
        <w:tc>
          <w:tcPr>
            <w:tcW w:w="1418" w:type="dxa"/>
            <w:gridSpan w:val="2"/>
            <w:tcBorders>
              <w:top w:val="nil"/>
              <w:left w:val="nil"/>
              <w:bottom w:val="single" w:sz="4" w:space="0" w:color="auto"/>
              <w:right w:val="single" w:sz="4" w:space="0" w:color="auto"/>
            </w:tcBorders>
            <w:noWrap/>
            <w:vAlign w:val="center"/>
            <w:hideMark/>
          </w:tcPr>
          <w:p w14:paraId="1E72F2C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3.67</w:t>
            </w:r>
          </w:p>
        </w:tc>
        <w:tc>
          <w:tcPr>
            <w:tcW w:w="1470" w:type="dxa"/>
            <w:gridSpan w:val="2"/>
            <w:tcBorders>
              <w:top w:val="nil"/>
              <w:left w:val="nil"/>
              <w:bottom w:val="single" w:sz="4" w:space="0" w:color="auto"/>
              <w:right w:val="single" w:sz="4" w:space="0" w:color="auto"/>
            </w:tcBorders>
            <w:vAlign w:val="center"/>
            <w:hideMark/>
          </w:tcPr>
          <w:p w14:paraId="3AD9A15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333.236</w:t>
            </w:r>
          </w:p>
        </w:tc>
        <w:tc>
          <w:tcPr>
            <w:tcW w:w="222" w:type="dxa"/>
            <w:gridSpan w:val="2"/>
            <w:vAlign w:val="center"/>
            <w:hideMark/>
          </w:tcPr>
          <w:p w14:paraId="4A0EDAD9" w14:textId="77777777" w:rsidR="00E54F48" w:rsidRPr="00E54F48" w:rsidRDefault="00E54F48" w:rsidP="00E54F48">
            <w:pPr>
              <w:rPr>
                <w:sz w:val="20"/>
                <w:szCs w:val="20"/>
              </w:rPr>
            </w:pPr>
          </w:p>
        </w:tc>
      </w:tr>
      <w:tr w:rsidR="00E54F48" w:rsidRPr="00E54F48" w14:paraId="0EEE3601" w14:textId="77777777" w:rsidTr="00E54F48">
        <w:trPr>
          <w:gridAfter w:val="1"/>
          <w:wAfter w:w="7" w:type="dxa"/>
          <w:trHeight w:val="855"/>
        </w:trPr>
        <w:tc>
          <w:tcPr>
            <w:tcW w:w="540" w:type="dxa"/>
            <w:tcBorders>
              <w:top w:val="nil"/>
              <w:left w:val="single" w:sz="4" w:space="0" w:color="auto"/>
              <w:bottom w:val="single" w:sz="4" w:space="0" w:color="auto"/>
              <w:right w:val="single" w:sz="4" w:space="0" w:color="auto"/>
            </w:tcBorders>
            <w:noWrap/>
            <w:vAlign w:val="center"/>
            <w:hideMark/>
          </w:tcPr>
          <w:p w14:paraId="78BDED5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w:t>
            </w:r>
          </w:p>
        </w:tc>
        <w:tc>
          <w:tcPr>
            <w:tcW w:w="1170" w:type="dxa"/>
            <w:tcBorders>
              <w:top w:val="nil"/>
              <w:left w:val="nil"/>
              <w:bottom w:val="single" w:sz="4" w:space="0" w:color="auto"/>
              <w:right w:val="single" w:sz="4" w:space="0" w:color="auto"/>
            </w:tcBorders>
            <w:vAlign w:val="center"/>
            <w:hideMark/>
          </w:tcPr>
          <w:p w14:paraId="2946944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w:t>
            </w:r>
            <w:r w:rsidRPr="00E54F48">
              <w:rPr>
                <w:rFonts w:ascii="Calibri" w:hAnsi="Calibri" w:cs="Calibri"/>
                <w:sz w:val="22"/>
                <w:szCs w:val="22"/>
              </w:rPr>
              <w:t>Р</w:t>
            </w:r>
            <w:r w:rsidRPr="00E54F48">
              <w:rPr>
                <w:rFonts w:ascii="Arial Armenian" w:hAnsi="Arial Armenian" w:cs="Arial"/>
                <w:sz w:val="22"/>
                <w:szCs w:val="22"/>
              </w:rPr>
              <w:t>13</w:t>
            </w:r>
          </w:p>
        </w:tc>
        <w:tc>
          <w:tcPr>
            <w:tcW w:w="3705" w:type="dxa"/>
            <w:tcBorders>
              <w:top w:val="nil"/>
              <w:left w:val="nil"/>
              <w:bottom w:val="single" w:sz="4" w:space="0" w:color="auto"/>
              <w:right w:val="single" w:sz="4" w:space="0" w:color="auto"/>
            </w:tcBorders>
            <w:vAlign w:val="center"/>
            <w:hideMark/>
          </w:tcPr>
          <w:p w14:paraId="13B3E6ED" w14:textId="77777777" w:rsidR="00E54F48" w:rsidRPr="00E54F48" w:rsidRDefault="00E54F48" w:rsidP="00E54F48">
            <w:pPr>
              <w:rPr>
                <w:rFonts w:ascii="Arial Armenian" w:hAnsi="Arial Armenian" w:cs="Arial"/>
                <w:sz w:val="22"/>
                <w:szCs w:val="22"/>
              </w:rPr>
            </w:pPr>
            <w:r w:rsidRPr="00E54F48">
              <w:rPr>
                <w:rFonts w:ascii="Sylfaen" w:hAnsi="Sylfaen" w:cs="Sylfaen"/>
                <w:sz w:val="22"/>
                <w:szCs w:val="22"/>
              </w:rPr>
              <w:t>ԳՈՅՈՒԹՅՈՒՆ</w:t>
            </w:r>
            <w:r w:rsidRPr="00E54F48">
              <w:rPr>
                <w:rFonts w:ascii="Arial Armenian" w:hAnsi="Arial Armenian" w:cs="Arial"/>
                <w:sz w:val="22"/>
                <w:szCs w:val="22"/>
              </w:rPr>
              <w:t xml:space="preserve"> </w:t>
            </w:r>
            <w:r w:rsidRPr="00E54F48">
              <w:rPr>
                <w:rFonts w:ascii="Sylfaen" w:hAnsi="Sylfaen" w:cs="Sylfaen"/>
                <w:sz w:val="22"/>
                <w:szCs w:val="22"/>
              </w:rPr>
              <w:t>ՈՒՆԵՑՈՂ</w:t>
            </w:r>
            <w:r w:rsidRPr="00E54F48">
              <w:rPr>
                <w:rFonts w:ascii="Arial Armenian" w:hAnsi="Arial Armenian" w:cs="Arial"/>
                <w:sz w:val="22"/>
                <w:szCs w:val="22"/>
              </w:rPr>
              <w:t xml:space="preserve"> </w:t>
            </w:r>
            <w:r w:rsidRPr="00E54F48">
              <w:rPr>
                <w:rFonts w:ascii="Sylfaen" w:hAnsi="Sylfaen" w:cs="Sylfaen"/>
                <w:sz w:val="22"/>
                <w:szCs w:val="22"/>
              </w:rPr>
              <w:t>ՑԱՆԿԱՊԱՏԻ</w:t>
            </w:r>
            <w:r w:rsidRPr="00E54F48">
              <w:rPr>
                <w:rFonts w:ascii="Arial Armenian" w:hAnsi="Arial Armenian" w:cs="Arial"/>
                <w:sz w:val="22"/>
                <w:szCs w:val="22"/>
              </w:rPr>
              <w:t xml:space="preserve"> </w:t>
            </w:r>
            <w:r w:rsidRPr="00E54F48">
              <w:rPr>
                <w:rFonts w:ascii="Sylfaen" w:hAnsi="Sylfaen" w:cs="Sylfaen"/>
                <w:sz w:val="22"/>
                <w:szCs w:val="22"/>
              </w:rPr>
              <w:t>ԱՊԱՄՈՆՏԱԺՈՒՄ</w:t>
            </w:r>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РАЗБОРКА</w:t>
            </w:r>
            <w:r w:rsidRPr="00E54F48">
              <w:rPr>
                <w:rFonts w:ascii="Arial Armenian" w:hAnsi="Arial Armenian" w:cs="Arial"/>
                <w:sz w:val="22"/>
                <w:szCs w:val="22"/>
              </w:rPr>
              <w:t xml:space="preserve"> </w:t>
            </w:r>
            <w:r w:rsidRPr="00E54F48">
              <w:rPr>
                <w:rFonts w:ascii="Calibri" w:hAnsi="Calibri" w:cs="Calibri"/>
                <w:sz w:val="22"/>
                <w:szCs w:val="22"/>
              </w:rPr>
              <w:t>МЕТАЛЛИЧЕСКИХ</w:t>
            </w:r>
            <w:r w:rsidRPr="00E54F48">
              <w:rPr>
                <w:rFonts w:ascii="Arial Armenian" w:hAnsi="Arial Armenian" w:cs="Arial"/>
                <w:sz w:val="22"/>
                <w:szCs w:val="22"/>
              </w:rPr>
              <w:t xml:space="preserve"> </w:t>
            </w:r>
            <w:r w:rsidRPr="00E54F48">
              <w:rPr>
                <w:rFonts w:ascii="Calibri" w:hAnsi="Calibri" w:cs="Calibri"/>
                <w:sz w:val="22"/>
                <w:szCs w:val="22"/>
              </w:rPr>
              <w:t>ЛЕСТНИЧНЫХ</w:t>
            </w:r>
            <w:r w:rsidRPr="00E54F48">
              <w:rPr>
                <w:rFonts w:ascii="Arial Armenian" w:hAnsi="Arial Armenian" w:cs="Arial"/>
                <w:sz w:val="22"/>
                <w:szCs w:val="22"/>
              </w:rPr>
              <w:t xml:space="preserve"> </w:t>
            </w:r>
            <w:r w:rsidRPr="00E54F48">
              <w:rPr>
                <w:rFonts w:ascii="Calibri" w:hAnsi="Calibri" w:cs="Calibri"/>
                <w:sz w:val="22"/>
                <w:szCs w:val="22"/>
              </w:rPr>
              <w:t>РЕШЕТОК</w:t>
            </w:r>
          </w:p>
        </w:tc>
        <w:tc>
          <w:tcPr>
            <w:tcW w:w="1278" w:type="dxa"/>
            <w:gridSpan w:val="2"/>
            <w:tcBorders>
              <w:top w:val="nil"/>
              <w:left w:val="nil"/>
              <w:bottom w:val="single" w:sz="4" w:space="0" w:color="auto"/>
              <w:right w:val="single" w:sz="4" w:space="0" w:color="auto"/>
            </w:tcBorders>
            <w:vAlign w:val="center"/>
            <w:hideMark/>
          </w:tcPr>
          <w:p w14:paraId="77AED83A"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09AA29E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21</w:t>
            </w:r>
          </w:p>
        </w:tc>
        <w:tc>
          <w:tcPr>
            <w:tcW w:w="1418" w:type="dxa"/>
            <w:gridSpan w:val="2"/>
            <w:tcBorders>
              <w:top w:val="nil"/>
              <w:left w:val="nil"/>
              <w:bottom w:val="single" w:sz="4" w:space="0" w:color="auto"/>
              <w:right w:val="single" w:sz="4" w:space="0" w:color="auto"/>
            </w:tcBorders>
            <w:noWrap/>
            <w:vAlign w:val="center"/>
            <w:hideMark/>
          </w:tcPr>
          <w:p w14:paraId="6015332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0.78</w:t>
            </w:r>
          </w:p>
        </w:tc>
        <w:tc>
          <w:tcPr>
            <w:tcW w:w="1470" w:type="dxa"/>
            <w:gridSpan w:val="2"/>
            <w:tcBorders>
              <w:top w:val="nil"/>
              <w:left w:val="nil"/>
              <w:bottom w:val="single" w:sz="4" w:space="0" w:color="auto"/>
              <w:right w:val="single" w:sz="4" w:space="0" w:color="auto"/>
            </w:tcBorders>
            <w:vAlign w:val="center"/>
            <w:hideMark/>
          </w:tcPr>
          <w:p w14:paraId="2857D1D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16.380</w:t>
            </w:r>
          </w:p>
        </w:tc>
        <w:tc>
          <w:tcPr>
            <w:tcW w:w="222" w:type="dxa"/>
            <w:gridSpan w:val="2"/>
            <w:vAlign w:val="center"/>
            <w:hideMark/>
          </w:tcPr>
          <w:p w14:paraId="4C19A57B" w14:textId="77777777" w:rsidR="00E54F48" w:rsidRPr="00E54F48" w:rsidRDefault="00E54F48" w:rsidP="00E54F48">
            <w:pPr>
              <w:rPr>
                <w:sz w:val="20"/>
                <w:szCs w:val="20"/>
              </w:rPr>
            </w:pPr>
          </w:p>
        </w:tc>
      </w:tr>
      <w:tr w:rsidR="00E54F48" w:rsidRPr="00E54F48" w14:paraId="3A122ADB"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639A816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w:t>
            </w:r>
          </w:p>
        </w:tc>
        <w:tc>
          <w:tcPr>
            <w:tcW w:w="1170" w:type="dxa"/>
            <w:tcBorders>
              <w:top w:val="nil"/>
              <w:left w:val="nil"/>
              <w:bottom w:val="single" w:sz="4" w:space="0" w:color="auto"/>
              <w:right w:val="single" w:sz="4" w:space="0" w:color="auto"/>
            </w:tcBorders>
            <w:vAlign w:val="center"/>
            <w:hideMark/>
          </w:tcPr>
          <w:p w14:paraId="3964343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nil"/>
              <w:left w:val="nil"/>
              <w:bottom w:val="single" w:sz="4" w:space="0" w:color="auto"/>
              <w:right w:val="single" w:sz="4" w:space="0" w:color="auto"/>
            </w:tcBorders>
            <w:vAlign w:val="center"/>
            <w:hideMark/>
          </w:tcPr>
          <w:p w14:paraId="543451B0"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762EA4C0"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7673557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945.13</w:t>
            </w:r>
          </w:p>
        </w:tc>
        <w:tc>
          <w:tcPr>
            <w:tcW w:w="1418" w:type="dxa"/>
            <w:gridSpan w:val="2"/>
            <w:tcBorders>
              <w:top w:val="nil"/>
              <w:left w:val="nil"/>
              <w:bottom w:val="single" w:sz="4" w:space="0" w:color="auto"/>
              <w:right w:val="single" w:sz="4" w:space="0" w:color="auto"/>
            </w:tcBorders>
            <w:noWrap/>
            <w:vAlign w:val="center"/>
            <w:hideMark/>
          </w:tcPr>
          <w:p w14:paraId="41A23F2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0.873</w:t>
            </w:r>
          </w:p>
        </w:tc>
        <w:tc>
          <w:tcPr>
            <w:tcW w:w="1470" w:type="dxa"/>
            <w:gridSpan w:val="2"/>
            <w:tcBorders>
              <w:top w:val="nil"/>
              <w:left w:val="nil"/>
              <w:bottom w:val="single" w:sz="4" w:space="0" w:color="auto"/>
              <w:right w:val="single" w:sz="4" w:space="0" w:color="auto"/>
            </w:tcBorders>
            <w:vAlign w:val="center"/>
            <w:hideMark/>
          </w:tcPr>
          <w:p w14:paraId="085D5FF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825.098</w:t>
            </w:r>
          </w:p>
        </w:tc>
        <w:tc>
          <w:tcPr>
            <w:tcW w:w="222" w:type="dxa"/>
            <w:gridSpan w:val="2"/>
            <w:vAlign w:val="center"/>
            <w:hideMark/>
          </w:tcPr>
          <w:p w14:paraId="01371AF7" w14:textId="77777777" w:rsidR="00E54F48" w:rsidRPr="00E54F48" w:rsidRDefault="00E54F48" w:rsidP="00E54F48">
            <w:pPr>
              <w:rPr>
                <w:sz w:val="20"/>
                <w:szCs w:val="20"/>
              </w:rPr>
            </w:pPr>
          </w:p>
        </w:tc>
      </w:tr>
      <w:tr w:rsidR="00E54F48" w:rsidRPr="00E54F48" w14:paraId="3CBCD740"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6602E51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w:t>
            </w:r>
          </w:p>
        </w:tc>
        <w:tc>
          <w:tcPr>
            <w:tcW w:w="1170" w:type="dxa"/>
            <w:tcBorders>
              <w:top w:val="nil"/>
              <w:left w:val="nil"/>
              <w:bottom w:val="single" w:sz="4" w:space="0" w:color="auto"/>
              <w:right w:val="single" w:sz="4" w:space="0" w:color="auto"/>
            </w:tcBorders>
            <w:vAlign w:val="center"/>
            <w:hideMark/>
          </w:tcPr>
          <w:p w14:paraId="181B2D8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65AF224F"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0AC4115C"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1EDAB60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1613.80</w:t>
            </w:r>
          </w:p>
        </w:tc>
        <w:tc>
          <w:tcPr>
            <w:tcW w:w="1418" w:type="dxa"/>
            <w:gridSpan w:val="2"/>
            <w:tcBorders>
              <w:top w:val="nil"/>
              <w:left w:val="nil"/>
              <w:bottom w:val="single" w:sz="4" w:space="0" w:color="auto"/>
              <w:right w:val="single" w:sz="4" w:space="0" w:color="auto"/>
            </w:tcBorders>
            <w:noWrap/>
            <w:vAlign w:val="center"/>
            <w:hideMark/>
          </w:tcPr>
          <w:p w14:paraId="4786594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081BC2C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5987.198</w:t>
            </w:r>
          </w:p>
        </w:tc>
        <w:tc>
          <w:tcPr>
            <w:tcW w:w="222" w:type="dxa"/>
            <w:gridSpan w:val="2"/>
            <w:vAlign w:val="center"/>
            <w:hideMark/>
          </w:tcPr>
          <w:p w14:paraId="2C0AFDF1" w14:textId="77777777" w:rsidR="00E54F48" w:rsidRPr="00E54F48" w:rsidRDefault="00E54F48" w:rsidP="00E54F48">
            <w:pPr>
              <w:rPr>
                <w:sz w:val="20"/>
                <w:szCs w:val="20"/>
              </w:rPr>
            </w:pPr>
          </w:p>
        </w:tc>
      </w:tr>
      <w:tr w:rsidR="00E54F48" w:rsidRPr="00E54F48" w14:paraId="181FD382" w14:textId="77777777" w:rsidTr="00E54F48">
        <w:trPr>
          <w:gridAfter w:val="1"/>
          <w:wAfter w:w="7" w:type="dxa"/>
          <w:trHeight w:val="600"/>
        </w:trPr>
        <w:tc>
          <w:tcPr>
            <w:tcW w:w="540" w:type="dxa"/>
            <w:tcBorders>
              <w:top w:val="nil"/>
              <w:left w:val="single" w:sz="4" w:space="0" w:color="auto"/>
              <w:bottom w:val="single" w:sz="4" w:space="0" w:color="auto"/>
              <w:right w:val="single" w:sz="4" w:space="0" w:color="auto"/>
            </w:tcBorders>
            <w:noWrap/>
            <w:vAlign w:val="center"/>
            <w:hideMark/>
          </w:tcPr>
          <w:p w14:paraId="339A7DC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nil"/>
              <w:left w:val="nil"/>
              <w:bottom w:val="single" w:sz="4" w:space="0" w:color="auto"/>
              <w:right w:val="single" w:sz="4" w:space="0" w:color="auto"/>
            </w:tcBorders>
            <w:vAlign w:val="center"/>
            <w:hideMark/>
          </w:tcPr>
          <w:p w14:paraId="48D818B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nil"/>
              <w:left w:val="nil"/>
              <w:bottom w:val="single" w:sz="4" w:space="0" w:color="auto"/>
              <w:right w:val="single" w:sz="4" w:space="0" w:color="auto"/>
            </w:tcBorders>
            <w:vAlign w:val="center"/>
            <w:hideMark/>
          </w:tcPr>
          <w:p w14:paraId="253984D1" w14:textId="77777777" w:rsidR="00E54F48" w:rsidRPr="00E54F48" w:rsidRDefault="00E54F48" w:rsidP="00E54F48">
            <w:pPr>
              <w:jc w:val="center"/>
              <w:rPr>
                <w:rFonts w:ascii="Arial Armenian" w:hAnsi="Arial Armenian" w:cs="Arial"/>
                <w:b/>
                <w:bCs/>
                <w:lang w:val="ru-RU"/>
              </w:rPr>
            </w:pPr>
            <w:proofErr w:type="spellStart"/>
            <w:r w:rsidRPr="00E54F48">
              <w:rPr>
                <w:rFonts w:ascii="Sylfaen" w:hAnsi="Sylfaen" w:cs="Sylfaen"/>
                <w:b/>
                <w:bCs/>
              </w:rPr>
              <w:t>Բետոնե</w:t>
            </w:r>
            <w:proofErr w:type="spellEnd"/>
            <w:r w:rsidRPr="00E54F48">
              <w:rPr>
                <w:rFonts w:ascii="Arial Armenian" w:hAnsi="Arial Armenian" w:cs="Arial"/>
                <w:b/>
                <w:bCs/>
                <w:lang w:val="ru-RU"/>
              </w:rPr>
              <w:t xml:space="preserve"> </w:t>
            </w:r>
            <w:proofErr w:type="spellStart"/>
            <w:r w:rsidRPr="00E54F48">
              <w:rPr>
                <w:rFonts w:ascii="Sylfaen" w:hAnsi="Sylfaen" w:cs="Sylfaen"/>
                <w:b/>
                <w:bCs/>
              </w:rPr>
              <w:t>ծածկով</w:t>
            </w:r>
            <w:proofErr w:type="spellEnd"/>
            <w:r w:rsidRPr="00E54F48">
              <w:rPr>
                <w:rFonts w:ascii="Arial Armenian" w:hAnsi="Arial Armenian" w:cs="Arial"/>
                <w:b/>
                <w:bCs/>
                <w:lang w:val="ru-RU"/>
              </w:rPr>
              <w:t xml:space="preserve"> </w:t>
            </w:r>
            <w:proofErr w:type="spellStart"/>
            <w:r w:rsidRPr="00E54F48">
              <w:rPr>
                <w:rFonts w:ascii="Sylfaen" w:hAnsi="Sylfaen" w:cs="Sylfaen"/>
                <w:b/>
                <w:bCs/>
              </w:rPr>
              <w:t>հարթակ</w:t>
            </w:r>
            <w:proofErr w:type="spellEnd"/>
            <w:r w:rsidRPr="00E54F48">
              <w:rPr>
                <w:rFonts w:ascii="Arial Armenian" w:hAnsi="Arial Armenian" w:cs="Arial"/>
                <w:b/>
                <w:bCs/>
                <w:lang w:val="ru-RU"/>
              </w:rPr>
              <w:t xml:space="preserve">  </w:t>
            </w:r>
            <w:r w:rsidRPr="00E54F48">
              <w:rPr>
                <w:rFonts w:ascii="Calibri" w:hAnsi="Calibri" w:cs="Calibri"/>
                <w:b/>
                <w:bCs/>
                <w:lang w:val="ru-RU"/>
              </w:rPr>
              <w:t>Площадка</w:t>
            </w:r>
            <w:r w:rsidRPr="00E54F48">
              <w:rPr>
                <w:rFonts w:ascii="Arial Armenian" w:hAnsi="Arial Armenian" w:cs="Arial"/>
                <w:b/>
                <w:bCs/>
                <w:lang w:val="ru-RU"/>
              </w:rPr>
              <w:t xml:space="preserve"> </w:t>
            </w:r>
            <w:r w:rsidRPr="00E54F48">
              <w:rPr>
                <w:rFonts w:ascii="Calibri" w:hAnsi="Calibri" w:cs="Calibri"/>
                <w:b/>
                <w:bCs/>
                <w:lang w:val="ru-RU"/>
              </w:rPr>
              <w:t>с</w:t>
            </w:r>
            <w:r w:rsidRPr="00E54F48">
              <w:rPr>
                <w:rFonts w:ascii="Arial Armenian" w:hAnsi="Arial Armenian" w:cs="Arial"/>
                <w:b/>
                <w:bCs/>
                <w:lang w:val="ru-RU"/>
              </w:rPr>
              <w:t xml:space="preserve"> </w:t>
            </w:r>
            <w:r w:rsidRPr="00E54F48">
              <w:rPr>
                <w:rFonts w:ascii="Calibri" w:hAnsi="Calibri" w:cs="Calibri"/>
                <w:b/>
                <w:bCs/>
                <w:lang w:val="ru-RU"/>
              </w:rPr>
              <w:t>бетонным</w:t>
            </w:r>
            <w:r w:rsidRPr="00E54F48">
              <w:rPr>
                <w:rFonts w:ascii="Arial Armenian" w:hAnsi="Arial Armenian" w:cs="Arial"/>
                <w:b/>
                <w:bCs/>
                <w:lang w:val="ru-RU"/>
              </w:rPr>
              <w:t xml:space="preserve"> </w:t>
            </w:r>
            <w:r w:rsidRPr="00E54F48">
              <w:rPr>
                <w:rFonts w:ascii="Calibri" w:hAnsi="Calibri" w:cs="Calibri"/>
                <w:b/>
                <w:bCs/>
                <w:lang w:val="ru-RU"/>
              </w:rPr>
              <w:t>покрытием</w:t>
            </w:r>
          </w:p>
        </w:tc>
        <w:tc>
          <w:tcPr>
            <w:tcW w:w="1278" w:type="dxa"/>
            <w:gridSpan w:val="2"/>
            <w:tcBorders>
              <w:top w:val="nil"/>
              <w:left w:val="nil"/>
              <w:bottom w:val="single" w:sz="4" w:space="0" w:color="auto"/>
              <w:right w:val="single" w:sz="4" w:space="0" w:color="auto"/>
            </w:tcBorders>
            <w:vAlign w:val="center"/>
            <w:hideMark/>
          </w:tcPr>
          <w:p w14:paraId="2AA91953" w14:textId="77777777" w:rsidR="00E54F48" w:rsidRPr="00E54F48" w:rsidRDefault="00E54F48" w:rsidP="00E54F48">
            <w:pPr>
              <w:jc w:val="center"/>
              <w:rPr>
                <w:rFonts w:ascii="Arial Armenian" w:hAnsi="Arial Armenian" w:cs="Arial"/>
                <w:sz w:val="22"/>
                <w:szCs w:val="22"/>
                <w:lang w:val="ru-RU"/>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343D3EFF" w14:textId="77777777" w:rsidR="00E54F48" w:rsidRPr="00E54F48" w:rsidRDefault="00E54F48" w:rsidP="00E54F48">
            <w:pPr>
              <w:jc w:val="center"/>
              <w:rPr>
                <w:rFonts w:ascii="Arial Armenian" w:hAnsi="Arial Armenian" w:cs="Arial"/>
                <w:sz w:val="22"/>
                <w:szCs w:val="22"/>
                <w:lang w:val="ru-RU"/>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2CA69F2B" w14:textId="77777777" w:rsidR="00E54F48" w:rsidRPr="00E54F48" w:rsidRDefault="00E54F48" w:rsidP="00E54F48">
            <w:pPr>
              <w:jc w:val="center"/>
              <w:rPr>
                <w:rFonts w:ascii="Arial Armenian" w:hAnsi="Arial Armenian" w:cs="Arial"/>
                <w:sz w:val="22"/>
                <w:szCs w:val="22"/>
                <w:lang w:val="ru-RU"/>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0F3508F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00A6BFFC" w14:textId="77777777" w:rsidR="00E54F48" w:rsidRPr="00E54F48" w:rsidRDefault="00E54F48" w:rsidP="00E54F48">
            <w:pPr>
              <w:rPr>
                <w:sz w:val="20"/>
                <w:szCs w:val="20"/>
              </w:rPr>
            </w:pPr>
          </w:p>
        </w:tc>
      </w:tr>
      <w:tr w:rsidR="00E54F48" w:rsidRPr="00E54F48" w14:paraId="6BBB340A" w14:textId="77777777" w:rsidTr="00E54F48">
        <w:trPr>
          <w:gridAfter w:val="1"/>
          <w:wAfter w:w="7" w:type="dxa"/>
          <w:trHeight w:val="1710"/>
        </w:trPr>
        <w:tc>
          <w:tcPr>
            <w:tcW w:w="540" w:type="dxa"/>
            <w:tcBorders>
              <w:top w:val="nil"/>
              <w:left w:val="single" w:sz="4" w:space="0" w:color="auto"/>
              <w:bottom w:val="single" w:sz="4" w:space="0" w:color="auto"/>
              <w:right w:val="single" w:sz="4" w:space="0" w:color="auto"/>
            </w:tcBorders>
            <w:noWrap/>
            <w:vAlign w:val="center"/>
            <w:hideMark/>
          </w:tcPr>
          <w:p w14:paraId="1801D51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single" w:sz="4" w:space="0" w:color="auto"/>
              <w:right w:val="single" w:sz="4" w:space="0" w:color="auto"/>
            </w:tcBorders>
            <w:vAlign w:val="center"/>
            <w:hideMark/>
          </w:tcPr>
          <w:p w14:paraId="1959389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1-961</w:t>
            </w:r>
          </w:p>
        </w:tc>
        <w:tc>
          <w:tcPr>
            <w:tcW w:w="3705" w:type="dxa"/>
            <w:tcBorders>
              <w:top w:val="nil"/>
              <w:left w:val="nil"/>
              <w:bottom w:val="single" w:sz="4" w:space="0" w:color="auto"/>
              <w:right w:val="single" w:sz="4" w:space="0" w:color="auto"/>
            </w:tcBorders>
            <w:vAlign w:val="center"/>
            <w:hideMark/>
          </w:tcPr>
          <w:p w14:paraId="0EDD283A"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Գրունտի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մշակում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խրամուղիների</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առանց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ամրակապման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թեքություններով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1,5</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3 </w:t>
            </w:r>
            <w:proofErr w:type="spellStart"/>
            <w:r w:rsidRPr="00E54F48">
              <w:rPr>
                <w:rFonts w:ascii="Sylfaen" w:hAnsi="Sylfaen" w:cs="Sylfaen"/>
                <w:sz w:val="22"/>
                <w:szCs w:val="22"/>
              </w:rPr>
              <w:t>կարգ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գրունտներում</w:t>
            </w:r>
            <w:proofErr w:type="spellEnd"/>
            <w:r w:rsidRPr="00E54F48">
              <w:rPr>
                <w:rFonts w:ascii="Arial Armenian" w:hAnsi="Arial Armenian" w:cs="Arial"/>
                <w:sz w:val="22"/>
                <w:szCs w:val="22"/>
              </w:rPr>
              <w:br/>
            </w:r>
            <w:r w:rsidRPr="00E54F48">
              <w:rPr>
                <w:rFonts w:ascii="Calibri" w:hAnsi="Calibri" w:cs="Calibri"/>
                <w:sz w:val="22"/>
                <w:szCs w:val="22"/>
              </w:rPr>
              <w:t>РАЗРАБОТКА</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ТРАНШЕЯХ</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БЕЗ</w:t>
            </w:r>
            <w:r w:rsidRPr="00E54F48">
              <w:rPr>
                <w:rFonts w:ascii="Arial Armenian" w:hAnsi="Arial Armenian" w:cs="Arial"/>
                <w:sz w:val="22"/>
                <w:szCs w:val="22"/>
              </w:rPr>
              <w:t xml:space="preserve"> </w:t>
            </w:r>
            <w:r w:rsidRPr="00E54F48">
              <w:rPr>
                <w:rFonts w:ascii="Calibri" w:hAnsi="Calibri" w:cs="Calibri"/>
                <w:sz w:val="22"/>
                <w:szCs w:val="22"/>
              </w:rPr>
              <w:t>КРЕПЛЕНИЙ</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ОТКОСАМИ</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1,5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3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555D04B6"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6C8A8ED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68.286</w:t>
            </w:r>
          </w:p>
        </w:tc>
        <w:tc>
          <w:tcPr>
            <w:tcW w:w="1418" w:type="dxa"/>
            <w:gridSpan w:val="2"/>
            <w:tcBorders>
              <w:top w:val="nil"/>
              <w:left w:val="nil"/>
              <w:bottom w:val="single" w:sz="4" w:space="0" w:color="auto"/>
              <w:right w:val="single" w:sz="4" w:space="0" w:color="auto"/>
            </w:tcBorders>
            <w:noWrap/>
            <w:vAlign w:val="center"/>
            <w:hideMark/>
          </w:tcPr>
          <w:p w14:paraId="1A96089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3.668</w:t>
            </w:r>
          </w:p>
        </w:tc>
        <w:tc>
          <w:tcPr>
            <w:tcW w:w="1470" w:type="dxa"/>
            <w:gridSpan w:val="2"/>
            <w:tcBorders>
              <w:top w:val="nil"/>
              <w:left w:val="nil"/>
              <w:bottom w:val="single" w:sz="4" w:space="0" w:color="auto"/>
              <w:right w:val="single" w:sz="4" w:space="0" w:color="auto"/>
            </w:tcBorders>
            <w:vAlign w:val="center"/>
            <w:hideMark/>
          </w:tcPr>
          <w:p w14:paraId="08D3B3A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250.473</w:t>
            </w:r>
          </w:p>
        </w:tc>
        <w:tc>
          <w:tcPr>
            <w:tcW w:w="222" w:type="dxa"/>
            <w:gridSpan w:val="2"/>
            <w:vAlign w:val="center"/>
            <w:hideMark/>
          </w:tcPr>
          <w:p w14:paraId="3CA04671" w14:textId="77777777" w:rsidR="00E54F48" w:rsidRPr="00E54F48" w:rsidRDefault="00E54F48" w:rsidP="00E54F48">
            <w:pPr>
              <w:rPr>
                <w:sz w:val="20"/>
                <w:szCs w:val="20"/>
              </w:rPr>
            </w:pPr>
          </w:p>
        </w:tc>
      </w:tr>
      <w:tr w:rsidR="00E54F48" w:rsidRPr="00E54F48" w14:paraId="694B27F0" w14:textId="77777777" w:rsidTr="00E54F48">
        <w:trPr>
          <w:gridAfter w:val="1"/>
          <w:wAfter w:w="7" w:type="dxa"/>
          <w:trHeight w:val="855"/>
        </w:trPr>
        <w:tc>
          <w:tcPr>
            <w:tcW w:w="540" w:type="dxa"/>
            <w:tcBorders>
              <w:top w:val="nil"/>
              <w:left w:val="single" w:sz="4" w:space="0" w:color="auto"/>
              <w:bottom w:val="single" w:sz="4" w:space="0" w:color="auto"/>
              <w:right w:val="single" w:sz="4" w:space="0" w:color="auto"/>
            </w:tcBorders>
            <w:noWrap/>
            <w:vAlign w:val="center"/>
            <w:hideMark/>
          </w:tcPr>
          <w:p w14:paraId="07C85F6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nil"/>
              <w:left w:val="nil"/>
              <w:bottom w:val="single" w:sz="4" w:space="0" w:color="auto"/>
              <w:right w:val="single" w:sz="4" w:space="0" w:color="auto"/>
            </w:tcBorders>
            <w:vAlign w:val="center"/>
            <w:hideMark/>
          </w:tcPr>
          <w:p w14:paraId="2D01420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1-1184</w:t>
            </w:r>
          </w:p>
        </w:tc>
        <w:tc>
          <w:tcPr>
            <w:tcW w:w="3705" w:type="dxa"/>
            <w:tcBorders>
              <w:top w:val="nil"/>
              <w:left w:val="nil"/>
              <w:bottom w:val="single" w:sz="4" w:space="0" w:color="auto"/>
              <w:right w:val="single" w:sz="4" w:space="0" w:color="auto"/>
            </w:tcBorders>
            <w:vAlign w:val="center"/>
            <w:hideMark/>
          </w:tcPr>
          <w:p w14:paraId="244F865A"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խտացում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պնևմատիկ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խցաններով</w:t>
            </w:r>
            <w:proofErr w:type="spellEnd"/>
            <w:r w:rsidRPr="00E54F48">
              <w:rPr>
                <w:rFonts w:ascii="Arial Armenian" w:hAnsi="Arial Armenian" w:cs="Arial"/>
                <w:sz w:val="22"/>
                <w:szCs w:val="22"/>
              </w:rPr>
              <w:t xml:space="preserve">. 1, 2 </w:t>
            </w:r>
            <w:proofErr w:type="spellStart"/>
            <w:r w:rsidRPr="00E54F48">
              <w:rPr>
                <w:rFonts w:ascii="Sylfaen" w:hAnsi="Sylfaen" w:cs="Sylfaen"/>
                <w:sz w:val="22"/>
                <w:szCs w:val="22"/>
              </w:rPr>
              <w:t>խմբերի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հողեր</w:t>
            </w:r>
            <w:proofErr w:type="spellEnd"/>
            <w:r w:rsidRPr="00E54F48">
              <w:rPr>
                <w:rFonts w:ascii="Arial Armenian" w:hAnsi="Arial Armenian" w:cs="Arial"/>
                <w:sz w:val="22"/>
                <w:szCs w:val="22"/>
              </w:rPr>
              <w:t xml:space="preserve"> /</w:t>
            </w:r>
            <w:r w:rsidRPr="00E54F48">
              <w:rPr>
                <w:rFonts w:ascii="Calibri" w:hAnsi="Calibri" w:cs="Calibri"/>
                <w:sz w:val="22"/>
                <w:szCs w:val="22"/>
              </w:rPr>
              <w:t>УПЛОТНЕНИЕ</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ПНЕВМАТИЧЕСКИМИ</w:t>
            </w:r>
            <w:r w:rsidRPr="00E54F48">
              <w:rPr>
                <w:rFonts w:ascii="Arial Armenian" w:hAnsi="Arial Armenian" w:cs="Arial"/>
                <w:sz w:val="22"/>
                <w:szCs w:val="22"/>
              </w:rPr>
              <w:t xml:space="preserve"> </w:t>
            </w:r>
            <w:r w:rsidRPr="00E54F48">
              <w:rPr>
                <w:rFonts w:ascii="Calibri" w:hAnsi="Calibri" w:cs="Calibri"/>
                <w:sz w:val="22"/>
                <w:szCs w:val="22"/>
              </w:rPr>
              <w:t>ТРАМБОВКАМИ</w:t>
            </w:r>
            <w:r w:rsidRPr="00E54F48">
              <w:rPr>
                <w:rFonts w:ascii="Arial Armenian" w:hAnsi="Arial Armenian" w:cs="Arial"/>
                <w:sz w:val="22"/>
                <w:szCs w:val="22"/>
              </w:rPr>
              <w:t xml:space="preserve">: </w:t>
            </w:r>
            <w:r w:rsidRPr="00E54F48">
              <w:rPr>
                <w:rFonts w:ascii="Calibri" w:hAnsi="Calibri" w:cs="Calibri"/>
                <w:sz w:val="22"/>
                <w:szCs w:val="22"/>
              </w:rPr>
              <w:t>ГРУНТЫ</w:t>
            </w:r>
            <w:r w:rsidRPr="00E54F48">
              <w:rPr>
                <w:rFonts w:ascii="Arial Armenian" w:hAnsi="Arial Armenian" w:cs="Arial"/>
                <w:sz w:val="22"/>
                <w:szCs w:val="22"/>
              </w:rPr>
              <w:t xml:space="preserve"> 1,2 </w:t>
            </w:r>
            <w:r w:rsidRPr="00E54F48">
              <w:rPr>
                <w:rFonts w:ascii="Calibri" w:hAnsi="Calibri" w:cs="Calibri"/>
                <w:sz w:val="22"/>
                <w:szCs w:val="22"/>
              </w:rPr>
              <w:t>ГРУПП</w:t>
            </w:r>
          </w:p>
        </w:tc>
        <w:tc>
          <w:tcPr>
            <w:tcW w:w="1278" w:type="dxa"/>
            <w:gridSpan w:val="2"/>
            <w:tcBorders>
              <w:top w:val="nil"/>
              <w:left w:val="nil"/>
              <w:bottom w:val="single" w:sz="4" w:space="0" w:color="auto"/>
              <w:right w:val="single" w:sz="4" w:space="0" w:color="auto"/>
            </w:tcBorders>
            <w:vAlign w:val="center"/>
            <w:hideMark/>
          </w:tcPr>
          <w:p w14:paraId="19E1E2D2"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09C747A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68.286</w:t>
            </w:r>
          </w:p>
        </w:tc>
        <w:tc>
          <w:tcPr>
            <w:tcW w:w="1418" w:type="dxa"/>
            <w:gridSpan w:val="2"/>
            <w:tcBorders>
              <w:top w:val="nil"/>
              <w:left w:val="nil"/>
              <w:bottom w:val="single" w:sz="4" w:space="0" w:color="auto"/>
              <w:right w:val="single" w:sz="4" w:space="0" w:color="auto"/>
            </w:tcBorders>
            <w:noWrap/>
            <w:vAlign w:val="center"/>
            <w:hideMark/>
          </w:tcPr>
          <w:p w14:paraId="3D141EA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0.351</w:t>
            </w:r>
          </w:p>
        </w:tc>
        <w:tc>
          <w:tcPr>
            <w:tcW w:w="1470" w:type="dxa"/>
            <w:gridSpan w:val="2"/>
            <w:tcBorders>
              <w:top w:val="nil"/>
              <w:left w:val="nil"/>
              <w:bottom w:val="single" w:sz="4" w:space="0" w:color="auto"/>
              <w:right w:val="single" w:sz="4" w:space="0" w:color="auto"/>
            </w:tcBorders>
            <w:vAlign w:val="center"/>
            <w:hideMark/>
          </w:tcPr>
          <w:p w14:paraId="47E85F0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23.968</w:t>
            </w:r>
          </w:p>
        </w:tc>
        <w:tc>
          <w:tcPr>
            <w:tcW w:w="222" w:type="dxa"/>
            <w:gridSpan w:val="2"/>
            <w:vAlign w:val="center"/>
            <w:hideMark/>
          </w:tcPr>
          <w:p w14:paraId="38928D80" w14:textId="77777777" w:rsidR="00E54F48" w:rsidRPr="00E54F48" w:rsidRDefault="00E54F48" w:rsidP="00E54F48">
            <w:pPr>
              <w:rPr>
                <w:sz w:val="20"/>
                <w:szCs w:val="20"/>
              </w:rPr>
            </w:pPr>
          </w:p>
        </w:tc>
      </w:tr>
      <w:tr w:rsidR="00E54F48" w:rsidRPr="00E54F48" w14:paraId="4C385B45"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0348041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7CD2DC3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nil"/>
              <w:left w:val="nil"/>
              <w:bottom w:val="single" w:sz="4" w:space="0" w:color="auto"/>
              <w:right w:val="single" w:sz="4" w:space="0" w:color="auto"/>
            </w:tcBorders>
            <w:vAlign w:val="center"/>
            <w:hideMark/>
          </w:tcPr>
          <w:p w14:paraId="40584590"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15718CA4"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402D359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68.286</w:t>
            </w:r>
          </w:p>
        </w:tc>
        <w:tc>
          <w:tcPr>
            <w:tcW w:w="1418" w:type="dxa"/>
            <w:gridSpan w:val="2"/>
            <w:tcBorders>
              <w:top w:val="nil"/>
              <w:left w:val="nil"/>
              <w:bottom w:val="single" w:sz="4" w:space="0" w:color="auto"/>
              <w:right w:val="single" w:sz="4" w:space="0" w:color="auto"/>
            </w:tcBorders>
            <w:noWrap/>
            <w:vAlign w:val="center"/>
            <w:hideMark/>
          </w:tcPr>
          <w:p w14:paraId="216CA1D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0.873</w:t>
            </w:r>
          </w:p>
        </w:tc>
        <w:tc>
          <w:tcPr>
            <w:tcW w:w="1470" w:type="dxa"/>
            <w:gridSpan w:val="2"/>
            <w:tcBorders>
              <w:top w:val="nil"/>
              <w:left w:val="nil"/>
              <w:bottom w:val="single" w:sz="4" w:space="0" w:color="auto"/>
              <w:right w:val="single" w:sz="4" w:space="0" w:color="auto"/>
            </w:tcBorders>
            <w:vAlign w:val="center"/>
            <w:hideMark/>
          </w:tcPr>
          <w:p w14:paraId="5F8893D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59.614</w:t>
            </w:r>
          </w:p>
        </w:tc>
        <w:tc>
          <w:tcPr>
            <w:tcW w:w="222" w:type="dxa"/>
            <w:gridSpan w:val="2"/>
            <w:vAlign w:val="center"/>
            <w:hideMark/>
          </w:tcPr>
          <w:p w14:paraId="159D3CF6" w14:textId="77777777" w:rsidR="00E54F48" w:rsidRPr="00E54F48" w:rsidRDefault="00E54F48" w:rsidP="00E54F48">
            <w:pPr>
              <w:rPr>
                <w:sz w:val="20"/>
                <w:szCs w:val="20"/>
              </w:rPr>
            </w:pPr>
          </w:p>
        </w:tc>
      </w:tr>
      <w:tr w:rsidR="00E54F48" w:rsidRPr="00E54F48" w14:paraId="2304242A"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29123ED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single" w:sz="4" w:space="0" w:color="auto"/>
              <w:right w:val="single" w:sz="4" w:space="0" w:color="auto"/>
            </w:tcBorders>
            <w:vAlign w:val="center"/>
            <w:hideMark/>
          </w:tcPr>
          <w:p w14:paraId="3C023AC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3C953790"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4381584B"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54250BF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122.9148</w:t>
            </w:r>
          </w:p>
        </w:tc>
        <w:tc>
          <w:tcPr>
            <w:tcW w:w="1418" w:type="dxa"/>
            <w:gridSpan w:val="2"/>
            <w:tcBorders>
              <w:top w:val="nil"/>
              <w:left w:val="nil"/>
              <w:bottom w:val="single" w:sz="4" w:space="0" w:color="auto"/>
              <w:right w:val="single" w:sz="4" w:space="0" w:color="auto"/>
            </w:tcBorders>
            <w:noWrap/>
            <w:vAlign w:val="center"/>
            <w:hideMark/>
          </w:tcPr>
          <w:p w14:paraId="2C47D61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5AED43B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456.014</w:t>
            </w:r>
          </w:p>
        </w:tc>
        <w:tc>
          <w:tcPr>
            <w:tcW w:w="222" w:type="dxa"/>
            <w:gridSpan w:val="2"/>
            <w:vAlign w:val="center"/>
            <w:hideMark/>
          </w:tcPr>
          <w:p w14:paraId="5B4C8E83" w14:textId="77777777" w:rsidR="00E54F48" w:rsidRPr="00E54F48" w:rsidRDefault="00E54F48" w:rsidP="00E54F48">
            <w:pPr>
              <w:rPr>
                <w:sz w:val="20"/>
                <w:szCs w:val="20"/>
              </w:rPr>
            </w:pPr>
          </w:p>
        </w:tc>
      </w:tr>
      <w:tr w:rsidR="00E54F48" w:rsidRPr="00E54F48" w14:paraId="0EAA4523"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70EC1A4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170" w:type="dxa"/>
            <w:tcBorders>
              <w:top w:val="nil"/>
              <w:left w:val="nil"/>
              <w:bottom w:val="nil"/>
              <w:right w:val="single" w:sz="4" w:space="0" w:color="auto"/>
            </w:tcBorders>
            <w:vAlign w:val="center"/>
            <w:hideMark/>
          </w:tcPr>
          <w:p w14:paraId="2CB9DAE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27-312</w:t>
            </w:r>
          </w:p>
        </w:tc>
        <w:tc>
          <w:tcPr>
            <w:tcW w:w="3705" w:type="dxa"/>
            <w:tcBorders>
              <w:top w:val="nil"/>
              <w:left w:val="nil"/>
              <w:bottom w:val="nil"/>
              <w:right w:val="single" w:sz="4" w:space="0" w:color="auto"/>
            </w:tcBorders>
            <w:vAlign w:val="center"/>
            <w:hideMark/>
          </w:tcPr>
          <w:p w14:paraId="710FD58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ոչ</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հյուսված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սինթետիկ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նյութից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պատյանում</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ПРОСЛОЕК</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НЕТКАНОГО</w:t>
            </w:r>
            <w:r w:rsidRPr="00E54F48">
              <w:rPr>
                <w:rFonts w:ascii="Arial Armenian" w:hAnsi="Arial Armenian" w:cs="Arial"/>
                <w:sz w:val="22"/>
                <w:szCs w:val="22"/>
              </w:rPr>
              <w:t xml:space="preserve"> </w:t>
            </w:r>
            <w:r w:rsidRPr="00E54F48">
              <w:rPr>
                <w:rFonts w:ascii="Calibri" w:hAnsi="Calibri" w:cs="Calibri"/>
                <w:sz w:val="22"/>
                <w:szCs w:val="22"/>
              </w:rPr>
              <w:t>СИНТЕТИЧЕСКОГО</w:t>
            </w:r>
            <w:r w:rsidRPr="00E54F48">
              <w:rPr>
                <w:rFonts w:ascii="Arial Armenian" w:hAnsi="Arial Armenian" w:cs="Arial"/>
                <w:sz w:val="22"/>
                <w:szCs w:val="22"/>
              </w:rPr>
              <w:t xml:space="preserve"> </w:t>
            </w:r>
            <w:r w:rsidRPr="00E54F48">
              <w:rPr>
                <w:rFonts w:ascii="Calibri" w:hAnsi="Calibri" w:cs="Calibri"/>
                <w:sz w:val="22"/>
                <w:szCs w:val="22"/>
              </w:rPr>
              <w:t>МАТЕРИАЛА</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ЗЕМЛЯНОМ</w:t>
            </w:r>
            <w:r w:rsidRPr="00E54F48">
              <w:rPr>
                <w:rFonts w:ascii="Arial Armenian" w:hAnsi="Arial Armenian" w:cs="Arial"/>
                <w:sz w:val="22"/>
                <w:szCs w:val="22"/>
              </w:rPr>
              <w:t xml:space="preserve"> </w:t>
            </w:r>
            <w:r w:rsidRPr="00E54F48">
              <w:rPr>
                <w:rFonts w:ascii="Calibri" w:hAnsi="Calibri" w:cs="Calibri"/>
                <w:sz w:val="22"/>
                <w:szCs w:val="22"/>
              </w:rPr>
              <w:t>ПОЛОТНЕ</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ОБОЙМЕ</w:t>
            </w:r>
          </w:p>
        </w:tc>
        <w:tc>
          <w:tcPr>
            <w:tcW w:w="1278" w:type="dxa"/>
            <w:gridSpan w:val="2"/>
            <w:tcBorders>
              <w:top w:val="nil"/>
              <w:left w:val="nil"/>
              <w:bottom w:val="single" w:sz="4" w:space="0" w:color="auto"/>
              <w:right w:val="single" w:sz="4" w:space="0" w:color="auto"/>
            </w:tcBorders>
            <w:vAlign w:val="center"/>
            <w:hideMark/>
          </w:tcPr>
          <w:p w14:paraId="077EFDA0"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2DD4A07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113.81</w:t>
            </w:r>
          </w:p>
        </w:tc>
        <w:tc>
          <w:tcPr>
            <w:tcW w:w="1418" w:type="dxa"/>
            <w:gridSpan w:val="2"/>
            <w:tcBorders>
              <w:top w:val="nil"/>
              <w:left w:val="nil"/>
              <w:bottom w:val="single" w:sz="4" w:space="0" w:color="auto"/>
              <w:right w:val="single" w:sz="4" w:space="0" w:color="auto"/>
            </w:tcBorders>
            <w:noWrap/>
            <w:vAlign w:val="center"/>
            <w:hideMark/>
          </w:tcPr>
          <w:p w14:paraId="511DD28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0.202</w:t>
            </w:r>
          </w:p>
        </w:tc>
        <w:tc>
          <w:tcPr>
            <w:tcW w:w="1470" w:type="dxa"/>
            <w:gridSpan w:val="2"/>
            <w:tcBorders>
              <w:top w:val="nil"/>
              <w:left w:val="nil"/>
              <w:bottom w:val="single" w:sz="4" w:space="0" w:color="auto"/>
              <w:right w:val="single" w:sz="4" w:space="0" w:color="auto"/>
            </w:tcBorders>
            <w:vAlign w:val="center"/>
            <w:hideMark/>
          </w:tcPr>
          <w:p w14:paraId="0023175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22.990</w:t>
            </w:r>
          </w:p>
        </w:tc>
        <w:tc>
          <w:tcPr>
            <w:tcW w:w="222" w:type="dxa"/>
            <w:gridSpan w:val="2"/>
            <w:vAlign w:val="center"/>
            <w:hideMark/>
          </w:tcPr>
          <w:p w14:paraId="5D43D75F" w14:textId="77777777" w:rsidR="00E54F48" w:rsidRPr="00E54F48" w:rsidRDefault="00E54F48" w:rsidP="00E54F48">
            <w:pPr>
              <w:rPr>
                <w:sz w:val="20"/>
                <w:szCs w:val="20"/>
              </w:rPr>
            </w:pPr>
          </w:p>
        </w:tc>
      </w:tr>
      <w:tr w:rsidR="00E54F48" w:rsidRPr="00E54F48" w14:paraId="3F845E13"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352B079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170" w:type="dxa"/>
            <w:tcBorders>
              <w:top w:val="single" w:sz="4" w:space="0" w:color="auto"/>
              <w:left w:val="nil"/>
              <w:bottom w:val="nil"/>
              <w:right w:val="single" w:sz="4" w:space="0" w:color="auto"/>
            </w:tcBorders>
            <w:vAlign w:val="center"/>
            <w:hideMark/>
          </w:tcPr>
          <w:p w14:paraId="4ECFD8D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27-19</w:t>
            </w:r>
          </w:p>
        </w:tc>
        <w:tc>
          <w:tcPr>
            <w:tcW w:w="3705" w:type="dxa"/>
            <w:tcBorders>
              <w:top w:val="single" w:sz="4" w:space="0" w:color="auto"/>
              <w:left w:val="nil"/>
              <w:bottom w:val="nil"/>
              <w:right w:val="single" w:sz="4" w:space="0" w:color="auto"/>
            </w:tcBorders>
            <w:vAlign w:val="center"/>
            <w:hideMark/>
          </w:tcPr>
          <w:p w14:paraId="16BEA2E6"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Հիմքերի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տակ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պատրաստող</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հարթեցնող</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ավազից</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ПОДСТИЛАЮЩИХ</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ВЫРАВНИВАЮЩИХ</w:t>
            </w:r>
            <w:r w:rsidRPr="00E54F48">
              <w:rPr>
                <w:rFonts w:ascii="Arial Armenian" w:hAnsi="Arial Armenian" w:cs="Arial"/>
                <w:sz w:val="22"/>
                <w:szCs w:val="22"/>
              </w:rPr>
              <w:t xml:space="preserve"> </w:t>
            </w:r>
            <w:r w:rsidRPr="00E54F48">
              <w:rPr>
                <w:rFonts w:ascii="Calibri" w:hAnsi="Calibri" w:cs="Calibri"/>
                <w:sz w:val="22"/>
                <w:szCs w:val="22"/>
              </w:rPr>
              <w:t>СЛОЕВ</w:t>
            </w:r>
            <w:r w:rsidRPr="00E54F48">
              <w:rPr>
                <w:rFonts w:ascii="Arial Armenian" w:hAnsi="Arial Armenian" w:cs="Arial"/>
                <w:sz w:val="22"/>
                <w:szCs w:val="22"/>
              </w:rPr>
              <w:t xml:space="preserve"> </w:t>
            </w:r>
            <w:r w:rsidRPr="00E54F48">
              <w:rPr>
                <w:rFonts w:ascii="Calibri" w:hAnsi="Calibri" w:cs="Calibri"/>
                <w:sz w:val="22"/>
                <w:szCs w:val="22"/>
              </w:rPr>
              <w:t>ОСНОВАНИЙ</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ПЕСКА</w:t>
            </w:r>
          </w:p>
        </w:tc>
        <w:tc>
          <w:tcPr>
            <w:tcW w:w="1278" w:type="dxa"/>
            <w:gridSpan w:val="2"/>
            <w:tcBorders>
              <w:top w:val="nil"/>
              <w:left w:val="nil"/>
              <w:bottom w:val="single" w:sz="4" w:space="0" w:color="auto"/>
              <w:right w:val="single" w:sz="4" w:space="0" w:color="auto"/>
            </w:tcBorders>
            <w:vAlign w:val="center"/>
            <w:hideMark/>
          </w:tcPr>
          <w:p w14:paraId="2A7C0F86"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746C437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45.52</w:t>
            </w:r>
          </w:p>
        </w:tc>
        <w:tc>
          <w:tcPr>
            <w:tcW w:w="1418" w:type="dxa"/>
            <w:gridSpan w:val="2"/>
            <w:tcBorders>
              <w:top w:val="nil"/>
              <w:left w:val="nil"/>
              <w:bottom w:val="single" w:sz="4" w:space="0" w:color="auto"/>
              <w:right w:val="single" w:sz="4" w:space="0" w:color="auto"/>
            </w:tcBorders>
            <w:noWrap/>
            <w:vAlign w:val="center"/>
            <w:hideMark/>
          </w:tcPr>
          <w:p w14:paraId="786550D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12.00</w:t>
            </w:r>
          </w:p>
        </w:tc>
        <w:tc>
          <w:tcPr>
            <w:tcW w:w="1470" w:type="dxa"/>
            <w:gridSpan w:val="2"/>
            <w:tcBorders>
              <w:top w:val="nil"/>
              <w:left w:val="nil"/>
              <w:bottom w:val="single" w:sz="4" w:space="0" w:color="auto"/>
              <w:right w:val="single" w:sz="4" w:space="0" w:color="auto"/>
            </w:tcBorders>
            <w:vAlign w:val="center"/>
            <w:hideMark/>
          </w:tcPr>
          <w:p w14:paraId="61DB713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546.240</w:t>
            </w:r>
          </w:p>
        </w:tc>
        <w:tc>
          <w:tcPr>
            <w:tcW w:w="222" w:type="dxa"/>
            <w:gridSpan w:val="2"/>
            <w:vAlign w:val="center"/>
            <w:hideMark/>
          </w:tcPr>
          <w:p w14:paraId="3A9349D6" w14:textId="77777777" w:rsidR="00E54F48" w:rsidRPr="00E54F48" w:rsidRDefault="00E54F48" w:rsidP="00E54F48">
            <w:pPr>
              <w:rPr>
                <w:sz w:val="20"/>
                <w:szCs w:val="20"/>
              </w:rPr>
            </w:pPr>
          </w:p>
        </w:tc>
      </w:tr>
      <w:tr w:rsidR="00E54F48" w:rsidRPr="00E54F48" w14:paraId="656328CC"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5419D5B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170" w:type="dxa"/>
            <w:tcBorders>
              <w:top w:val="single" w:sz="4" w:space="0" w:color="auto"/>
              <w:left w:val="nil"/>
              <w:bottom w:val="nil"/>
              <w:right w:val="single" w:sz="4" w:space="0" w:color="auto"/>
            </w:tcBorders>
            <w:vAlign w:val="center"/>
            <w:hideMark/>
          </w:tcPr>
          <w:p w14:paraId="7E29C7D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6-1</w:t>
            </w:r>
          </w:p>
        </w:tc>
        <w:tc>
          <w:tcPr>
            <w:tcW w:w="3705" w:type="dxa"/>
            <w:tcBorders>
              <w:top w:val="single" w:sz="4" w:space="0" w:color="auto"/>
              <w:left w:val="nil"/>
              <w:bottom w:val="nil"/>
              <w:right w:val="single" w:sz="4" w:space="0" w:color="auto"/>
            </w:tcBorders>
            <w:vAlign w:val="center"/>
            <w:hideMark/>
          </w:tcPr>
          <w:p w14:paraId="23E5746E" w14:textId="77777777" w:rsidR="00E54F48" w:rsidRPr="00E54F48" w:rsidRDefault="00E54F48" w:rsidP="00E54F48">
            <w:pPr>
              <w:rPr>
                <w:rFonts w:ascii="Arial Armenian" w:hAnsi="Arial Armenian" w:cs="Arial"/>
                <w:sz w:val="22"/>
                <w:szCs w:val="22"/>
                <w:lang w:val="ru-RU"/>
              </w:rPr>
            </w:pPr>
            <w:proofErr w:type="spellStart"/>
            <w:r w:rsidRPr="00E54F48">
              <w:rPr>
                <w:rFonts w:ascii="Sylfaen" w:hAnsi="Sylfaen" w:cs="Sylfaen"/>
                <w:sz w:val="22"/>
                <w:szCs w:val="22"/>
              </w:rPr>
              <w:t>Բետոնի</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նախապատրաստում</w:t>
            </w:r>
            <w:proofErr w:type="spellEnd"/>
            <w:r w:rsidRPr="00E54F48">
              <w:rPr>
                <w:rFonts w:ascii="Arial Armenian" w:hAnsi="Arial Armenian" w:cs="Arial"/>
                <w:sz w:val="22"/>
                <w:szCs w:val="22"/>
                <w:lang w:val="ru-RU"/>
              </w:rPr>
              <w:br/>
            </w:r>
            <w:r w:rsidRPr="00E54F48">
              <w:rPr>
                <w:rFonts w:ascii="Calibri" w:hAnsi="Calibri" w:cs="Calibri"/>
                <w:sz w:val="22"/>
                <w:szCs w:val="22"/>
                <w:lang w:val="ru-RU"/>
              </w:rPr>
              <w:t>УСТРОЙСТВО</w:t>
            </w:r>
            <w:r w:rsidRPr="00E54F48">
              <w:rPr>
                <w:rFonts w:ascii="Arial Armenian" w:hAnsi="Arial Armenian" w:cs="Arial"/>
                <w:sz w:val="22"/>
                <w:szCs w:val="22"/>
                <w:lang w:val="ru-RU"/>
              </w:rPr>
              <w:t xml:space="preserve"> </w:t>
            </w:r>
            <w:r w:rsidRPr="00E54F48">
              <w:rPr>
                <w:rFonts w:ascii="Calibri" w:hAnsi="Calibri" w:cs="Calibri"/>
                <w:sz w:val="22"/>
                <w:szCs w:val="22"/>
                <w:lang w:val="ru-RU"/>
              </w:rPr>
              <w:t>БЕТОННОЙ</w:t>
            </w:r>
            <w:r w:rsidRPr="00E54F48">
              <w:rPr>
                <w:rFonts w:ascii="Arial Armenian" w:hAnsi="Arial Armenian" w:cs="Arial"/>
                <w:sz w:val="22"/>
                <w:szCs w:val="22"/>
                <w:lang w:val="ru-RU"/>
              </w:rPr>
              <w:t xml:space="preserve"> </w:t>
            </w:r>
            <w:r w:rsidRPr="00E54F48">
              <w:rPr>
                <w:rFonts w:ascii="Calibri" w:hAnsi="Calibri" w:cs="Calibri"/>
                <w:sz w:val="22"/>
                <w:szCs w:val="22"/>
                <w:lang w:val="ru-RU"/>
              </w:rPr>
              <w:t>ПОДГОТОВКИ</w:t>
            </w:r>
          </w:p>
        </w:tc>
        <w:tc>
          <w:tcPr>
            <w:tcW w:w="1278" w:type="dxa"/>
            <w:gridSpan w:val="2"/>
            <w:tcBorders>
              <w:top w:val="nil"/>
              <w:left w:val="nil"/>
              <w:bottom w:val="single" w:sz="4" w:space="0" w:color="auto"/>
              <w:right w:val="single" w:sz="4" w:space="0" w:color="auto"/>
            </w:tcBorders>
            <w:vAlign w:val="center"/>
            <w:hideMark/>
          </w:tcPr>
          <w:p w14:paraId="34B05F47"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6D43ECE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22.762</w:t>
            </w:r>
          </w:p>
        </w:tc>
        <w:tc>
          <w:tcPr>
            <w:tcW w:w="1418" w:type="dxa"/>
            <w:gridSpan w:val="2"/>
            <w:tcBorders>
              <w:top w:val="nil"/>
              <w:left w:val="nil"/>
              <w:bottom w:val="single" w:sz="4" w:space="0" w:color="auto"/>
              <w:right w:val="single" w:sz="4" w:space="0" w:color="auto"/>
            </w:tcBorders>
            <w:noWrap/>
            <w:vAlign w:val="center"/>
            <w:hideMark/>
          </w:tcPr>
          <w:p w14:paraId="61E51A8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6.56</w:t>
            </w:r>
          </w:p>
        </w:tc>
        <w:tc>
          <w:tcPr>
            <w:tcW w:w="1470" w:type="dxa"/>
            <w:gridSpan w:val="2"/>
            <w:tcBorders>
              <w:top w:val="nil"/>
              <w:left w:val="nil"/>
              <w:bottom w:val="single" w:sz="4" w:space="0" w:color="auto"/>
              <w:right w:val="single" w:sz="4" w:space="0" w:color="auto"/>
            </w:tcBorders>
            <w:vAlign w:val="center"/>
            <w:hideMark/>
          </w:tcPr>
          <w:p w14:paraId="2D37DCE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149.319</w:t>
            </w:r>
          </w:p>
        </w:tc>
        <w:tc>
          <w:tcPr>
            <w:tcW w:w="222" w:type="dxa"/>
            <w:gridSpan w:val="2"/>
            <w:vAlign w:val="center"/>
            <w:hideMark/>
          </w:tcPr>
          <w:p w14:paraId="5322494E" w14:textId="77777777" w:rsidR="00E54F48" w:rsidRPr="00E54F48" w:rsidRDefault="00E54F48" w:rsidP="00E54F48">
            <w:pPr>
              <w:rPr>
                <w:sz w:val="20"/>
                <w:szCs w:val="20"/>
              </w:rPr>
            </w:pPr>
          </w:p>
        </w:tc>
      </w:tr>
      <w:tr w:rsidR="00E54F48" w:rsidRPr="00E54F48" w14:paraId="64180A21"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282116C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lastRenderedPageBreak/>
              <w:t>7</w:t>
            </w:r>
          </w:p>
        </w:tc>
        <w:tc>
          <w:tcPr>
            <w:tcW w:w="1170" w:type="dxa"/>
            <w:tcBorders>
              <w:top w:val="single" w:sz="4" w:space="0" w:color="auto"/>
              <w:left w:val="nil"/>
              <w:bottom w:val="nil"/>
              <w:right w:val="single" w:sz="4" w:space="0" w:color="auto"/>
            </w:tcBorders>
            <w:vAlign w:val="center"/>
            <w:hideMark/>
          </w:tcPr>
          <w:p w14:paraId="187426D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27-126</w:t>
            </w:r>
          </w:p>
        </w:tc>
        <w:tc>
          <w:tcPr>
            <w:tcW w:w="3705" w:type="dxa"/>
            <w:tcBorders>
              <w:top w:val="single" w:sz="4" w:space="0" w:color="auto"/>
              <w:left w:val="nil"/>
              <w:bottom w:val="nil"/>
              <w:right w:val="single" w:sz="4" w:space="0" w:color="auto"/>
            </w:tcBorders>
            <w:vAlign w:val="center"/>
            <w:hideMark/>
          </w:tcPr>
          <w:p w14:paraId="3B01D4D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Մետաղական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ցանցի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տեղադրում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ցեմենտաբետոնե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ծածկույթի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մեջ</w:t>
            </w:r>
            <w:proofErr w:type="spellEnd"/>
            <w:r w:rsidRPr="00E54F48">
              <w:rPr>
                <w:rFonts w:ascii="Arial Armenian" w:hAnsi="Arial Armenian" w:cs="Arial"/>
                <w:sz w:val="22"/>
                <w:szCs w:val="22"/>
              </w:rPr>
              <w:br/>
            </w:r>
            <w:r w:rsidRPr="00E54F48">
              <w:rPr>
                <w:rFonts w:ascii="Calibri" w:hAnsi="Calibri" w:cs="Calibri"/>
                <w:sz w:val="22"/>
                <w:szCs w:val="22"/>
              </w:rPr>
              <w:t>УКЛАДКА</w:t>
            </w:r>
            <w:r w:rsidRPr="00E54F48">
              <w:rPr>
                <w:rFonts w:ascii="Arial Armenian" w:hAnsi="Arial Armenian" w:cs="Arial"/>
                <w:sz w:val="22"/>
                <w:szCs w:val="22"/>
              </w:rPr>
              <w:t xml:space="preserve"> </w:t>
            </w:r>
            <w:r w:rsidRPr="00E54F48">
              <w:rPr>
                <w:rFonts w:ascii="Calibri" w:hAnsi="Calibri" w:cs="Calibri"/>
                <w:sz w:val="22"/>
                <w:szCs w:val="22"/>
              </w:rPr>
              <w:t>МЕТАЛЛИЧЕСКОЙ</w:t>
            </w:r>
            <w:r w:rsidRPr="00E54F48">
              <w:rPr>
                <w:rFonts w:ascii="Arial Armenian" w:hAnsi="Arial Armenian" w:cs="Arial"/>
                <w:sz w:val="22"/>
                <w:szCs w:val="22"/>
              </w:rPr>
              <w:t xml:space="preserve"> </w:t>
            </w:r>
            <w:r w:rsidRPr="00E54F48">
              <w:rPr>
                <w:rFonts w:ascii="Calibri" w:hAnsi="Calibri" w:cs="Calibri"/>
                <w:sz w:val="22"/>
                <w:szCs w:val="22"/>
              </w:rPr>
              <w:t>СЕТКИ</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ЦЕМЕНТОБЕТОННОЕ</w:t>
            </w:r>
            <w:r w:rsidRPr="00E54F48">
              <w:rPr>
                <w:rFonts w:ascii="Arial Armenian" w:hAnsi="Arial Armenian" w:cs="Arial"/>
                <w:sz w:val="22"/>
                <w:szCs w:val="22"/>
              </w:rPr>
              <w:t xml:space="preserve"> </w:t>
            </w:r>
            <w:r w:rsidRPr="00E54F48">
              <w:rPr>
                <w:rFonts w:ascii="Calibri" w:hAnsi="Calibri" w:cs="Calibri"/>
                <w:sz w:val="22"/>
                <w:szCs w:val="22"/>
              </w:rPr>
              <w:t>ПОКРЫТИЕ</w:t>
            </w:r>
          </w:p>
        </w:tc>
        <w:tc>
          <w:tcPr>
            <w:tcW w:w="1278" w:type="dxa"/>
            <w:gridSpan w:val="2"/>
            <w:tcBorders>
              <w:top w:val="nil"/>
              <w:left w:val="nil"/>
              <w:bottom w:val="single" w:sz="4" w:space="0" w:color="auto"/>
              <w:right w:val="single" w:sz="4" w:space="0" w:color="auto"/>
            </w:tcBorders>
            <w:vAlign w:val="center"/>
            <w:hideMark/>
          </w:tcPr>
          <w:p w14:paraId="504E85A2"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6F696FA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227.62</w:t>
            </w:r>
          </w:p>
        </w:tc>
        <w:tc>
          <w:tcPr>
            <w:tcW w:w="1418" w:type="dxa"/>
            <w:gridSpan w:val="2"/>
            <w:tcBorders>
              <w:top w:val="nil"/>
              <w:left w:val="nil"/>
              <w:bottom w:val="single" w:sz="4" w:space="0" w:color="auto"/>
              <w:right w:val="single" w:sz="4" w:space="0" w:color="auto"/>
            </w:tcBorders>
            <w:noWrap/>
            <w:vAlign w:val="center"/>
            <w:hideMark/>
          </w:tcPr>
          <w:p w14:paraId="3AEDC87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1.081</w:t>
            </w:r>
          </w:p>
        </w:tc>
        <w:tc>
          <w:tcPr>
            <w:tcW w:w="1470" w:type="dxa"/>
            <w:gridSpan w:val="2"/>
            <w:tcBorders>
              <w:top w:val="nil"/>
              <w:left w:val="nil"/>
              <w:bottom w:val="single" w:sz="4" w:space="0" w:color="auto"/>
              <w:right w:val="single" w:sz="4" w:space="0" w:color="auto"/>
            </w:tcBorders>
            <w:vAlign w:val="center"/>
            <w:hideMark/>
          </w:tcPr>
          <w:p w14:paraId="4F3052D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246.057</w:t>
            </w:r>
          </w:p>
        </w:tc>
        <w:tc>
          <w:tcPr>
            <w:tcW w:w="222" w:type="dxa"/>
            <w:gridSpan w:val="2"/>
            <w:vAlign w:val="center"/>
            <w:hideMark/>
          </w:tcPr>
          <w:p w14:paraId="0BE82675" w14:textId="77777777" w:rsidR="00E54F48" w:rsidRPr="00E54F48" w:rsidRDefault="00E54F48" w:rsidP="00E54F48">
            <w:pPr>
              <w:rPr>
                <w:sz w:val="20"/>
                <w:szCs w:val="20"/>
              </w:rPr>
            </w:pPr>
          </w:p>
        </w:tc>
      </w:tr>
      <w:tr w:rsidR="00E54F48" w:rsidRPr="00E54F48" w14:paraId="6888D52F" w14:textId="77777777" w:rsidTr="00E54F48">
        <w:trPr>
          <w:gridAfter w:val="1"/>
          <w:wAfter w:w="7" w:type="dxa"/>
          <w:trHeight w:val="855"/>
        </w:trPr>
        <w:tc>
          <w:tcPr>
            <w:tcW w:w="540" w:type="dxa"/>
            <w:tcBorders>
              <w:top w:val="single" w:sz="4" w:space="0" w:color="auto"/>
              <w:left w:val="single" w:sz="4" w:space="0" w:color="auto"/>
              <w:bottom w:val="nil"/>
              <w:right w:val="single" w:sz="4" w:space="0" w:color="auto"/>
            </w:tcBorders>
            <w:noWrap/>
            <w:vAlign w:val="center"/>
            <w:hideMark/>
          </w:tcPr>
          <w:p w14:paraId="0949739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w:t>
            </w:r>
          </w:p>
        </w:tc>
        <w:tc>
          <w:tcPr>
            <w:tcW w:w="1170" w:type="dxa"/>
            <w:tcBorders>
              <w:top w:val="single" w:sz="4" w:space="0" w:color="auto"/>
              <w:left w:val="nil"/>
              <w:bottom w:val="nil"/>
              <w:right w:val="single" w:sz="4" w:space="0" w:color="auto"/>
            </w:tcBorders>
            <w:vAlign w:val="center"/>
            <w:hideMark/>
          </w:tcPr>
          <w:p w14:paraId="61E485B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11-56</w:t>
            </w:r>
          </w:p>
        </w:tc>
        <w:tc>
          <w:tcPr>
            <w:tcW w:w="3705" w:type="dxa"/>
            <w:tcBorders>
              <w:top w:val="single" w:sz="4" w:space="0" w:color="auto"/>
              <w:left w:val="nil"/>
              <w:bottom w:val="nil"/>
              <w:right w:val="single" w:sz="4" w:space="0" w:color="auto"/>
            </w:tcBorders>
            <w:vAlign w:val="center"/>
            <w:hideMark/>
          </w:tcPr>
          <w:p w14:paraId="16EB25E9"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Ցեմենտե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երեսասվաղի</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стяжка</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իրականացում</w:t>
            </w:r>
            <w:proofErr w:type="spellEnd"/>
            <w:r w:rsidRPr="00E54F48">
              <w:rPr>
                <w:rFonts w:ascii="Arial Armenian" w:hAnsi="Arial Armenian" w:cs="Arial"/>
                <w:sz w:val="22"/>
                <w:szCs w:val="22"/>
              </w:rPr>
              <w:t xml:space="preserve"> 5 </w:t>
            </w:r>
            <w:proofErr w:type="spellStart"/>
            <w:r w:rsidRPr="00E54F48">
              <w:rPr>
                <w:rFonts w:ascii="Sylfaen" w:hAnsi="Sylfaen" w:cs="Sylfaen"/>
                <w:sz w:val="22"/>
                <w:szCs w:val="22"/>
              </w:rPr>
              <w:t>մմ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հաստությամբ</w:t>
            </w:r>
            <w:proofErr w:type="spellEnd"/>
            <w:r w:rsidRPr="00E54F48">
              <w:rPr>
                <w:rFonts w:ascii="Arial Armenian" w:hAnsi="Arial Armenian" w:cs="Arial"/>
                <w:sz w:val="22"/>
                <w:szCs w:val="22"/>
              </w:rPr>
              <w:t xml:space="preserve">       /</w:t>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СТЯЖЕК</w:t>
            </w:r>
            <w:r w:rsidRPr="00E54F48">
              <w:rPr>
                <w:rFonts w:ascii="Arial Armenian" w:hAnsi="Arial Armenian" w:cs="Arial"/>
                <w:sz w:val="22"/>
                <w:szCs w:val="22"/>
              </w:rPr>
              <w:t xml:space="preserve"> </w:t>
            </w:r>
            <w:r w:rsidRPr="00E54F48">
              <w:rPr>
                <w:rFonts w:ascii="Calibri" w:hAnsi="Calibri" w:cs="Calibri"/>
                <w:sz w:val="22"/>
                <w:szCs w:val="22"/>
              </w:rPr>
              <w:t>ЦЕМЕНТНЫХ</w:t>
            </w:r>
            <w:r w:rsidRPr="00E54F48">
              <w:rPr>
                <w:rFonts w:ascii="Arial Armenian" w:hAnsi="Arial Armenian" w:cs="Arial"/>
                <w:sz w:val="22"/>
                <w:szCs w:val="22"/>
              </w:rPr>
              <w:t xml:space="preserve"> </w:t>
            </w:r>
            <w:r w:rsidRPr="00E54F48">
              <w:rPr>
                <w:rFonts w:ascii="Calibri" w:hAnsi="Calibri" w:cs="Calibri"/>
                <w:sz w:val="22"/>
                <w:szCs w:val="22"/>
              </w:rPr>
              <w:t>ТОЛЩИНОЙ</w:t>
            </w:r>
            <w:r w:rsidRPr="00E54F48">
              <w:rPr>
                <w:rFonts w:ascii="Arial Armenian" w:hAnsi="Arial Armenian" w:cs="Arial"/>
                <w:sz w:val="22"/>
                <w:szCs w:val="22"/>
              </w:rPr>
              <w:t xml:space="preserve"> 5 </w:t>
            </w:r>
            <w:r w:rsidRPr="00E54F48">
              <w:rPr>
                <w:rFonts w:ascii="Calibri" w:hAnsi="Calibri" w:cs="Calibri"/>
                <w:sz w:val="22"/>
                <w:szCs w:val="22"/>
              </w:rPr>
              <w:t>ММ</w:t>
            </w:r>
          </w:p>
        </w:tc>
        <w:tc>
          <w:tcPr>
            <w:tcW w:w="1278" w:type="dxa"/>
            <w:gridSpan w:val="2"/>
            <w:tcBorders>
              <w:top w:val="nil"/>
              <w:left w:val="nil"/>
              <w:bottom w:val="single" w:sz="4" w:space="0" w:color="auto"/>
              <w:right w:val="single" w:sz="4" w:space="0" w:color="auto"/>
            </w:tcBorders>
            <w:vAlign w:val="center"/>
            <w:hideMark/>
          </w:tcPr>
          <w:p w14:paraId="561A205A"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43580C3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22762</w:t>
            </w:r>
          </w:p>
        </w:tc>
        <w:tc>
          <w:tcPr>
            <w:tcW w:w="1418" w:type="dxa"/>
            <w:gridSpan w:val="2"/>
            <w:tcBorders>
              <w:top w:val="nil"/>
              <w:left w:val="nil"/>
              <w:bottom w:val="single" w:sz="4" w:space="0" w:color="auto"/>
              <w:right w:val="single" w:sz="4" w:space="0" w:color="auto"/>
            </w:tcBorders>
            <w:noWrap/>
            <w:vAlign w:val="center"/>
            <w:hideMark/>
          </w:tcPr>
          <w:p w14:paraId="23D8721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0.199</w:t>
            </w:r>
          </w:p>
        </w:tc>
        <w:tc>
          <w:tcPr>
            <w:tcW w:w="1470" w:type="dxa"/>
            <w:gridSpan w:val="2"/>
            <w:tcBorders>
              <w:top w:val="nil"/>
              <w:left w:val="nil"/>
              <w:bottom w:val="single" w:sz="4" w:space="0" w:color="auto"/>
              <w:right w:val="single" w:sz="4" w:space="0" w:color="auto"/>
            </w:tcBorders>
            <w:vAlign w:val="center"/>
            <w:hideMark/>
          </w:tcPr>
          <w:p w14:paraId="419CCDD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4529.638</w:t>
            </w:r>
          </w:p>
        </w:tc>
        <w:tc>
          <w:tcPr>
            <w:tcW w:w="222" w:type="dxa"/>
            <w:gridSpan w:val="2"/>
            <w:vAlign w:val="center"/>
            <w:hideMark/>
          </w:tcPr>
          <w:p w14:paraId="37919EE0" w14:textId="77777777" w:rsidR="00E54F48" w:rsidRPr="00E54F48" w:rsidRDefault="00E54F48" w:rsidP="00E54F48">
            <w:pPr>
              <w:rPr>
                <w:sz w:val="20"/>
                <w:szCs w:val="20"/>
              </w:rPr>
            </w:pPr>
          </w:p>
        </w:tc>
      </w:tr>
      <w:tr w:rsidR="00E54F48" w:rsidRPr="00E54F48" w14:paraId="564D73E0"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646755C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6B53584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776DE46B"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Ռետինե</w:t>
            </w:r>
            <w:proofErr w:type="spellEnd"/>
            <w:r w:rsidRPr="00E54F48">
              <w:rPr>
                <w:rFonts w:ascii="Arial Armenian" w:hAnsi="Arial Armenian" w:cs="Arial"/>
                <w:b/>
                <w:bCs/>
              </w:rPr>
              <w:t xml:space="preserve"> </w:t>
            </w:r>
            <w:proofErr w:type="spellStart"/>
            <w:r w:rsidRPr="00E54F48">
              <w:rPr>
                <w:rFonts w:ascii="Sylfaen" w:hAnsi="Sylfaen" w:cs="Sylfaen"/>
                <w:b/>
                <w:bCs/>
              </w:rPr>
              <w:t>ծածկույթ</w:t>
            </w:r>
            <w:proofErr w:type="spellEnd"/>
          </w:p>
        </w:tc>
        <w:tc>
          <w:tcPr>
            <w:tcW w:w="1278" w:type="dxa"/>
            <w:gridSpan w:val="2"/>
            <w:tcBorders>
              <w:top w:val="nil"/>
              <w:left w:val="nil"/>
              <w:bottom w:val="single" w:sz="4" w:space="0" w:color="auto"/>
              <w:right w:val="single" w:sz="4" w:space="0" w:color="auto"/>
            </w:tcBorders>
            <w:vAlign w:val="center"/>
            <w:hideMark/>
          </w:tcPr>
          <w:p w14:paraId="4DE0D43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453AC2E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7A54389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0C0AD6F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16E47AF3" w14:textId="77777777" w:rsidR="00E54F48" w:rsidRPr="00E54F48" w:rsidRDefault="00E54F48" w:rsidP="00E54F48">
            <w:pPr>
              <w:rPr>
                <w:sz w:val="20"/>
                <w:szCs w:val="20"/>
              </w:rPr>
            </w:pPr>
          </w:p>
        </w:tc>
      </w:tr>
      <w:tr w:rsidR="00E54F48" w:rsidRPr="00E54F48" w14:paraId="178C6C11" w14:textId="77777777" w:rsidTr="00E54F48">
        <w:trPr>
          <w:gridAfter w:val="1"/>
          <w:wAfter w:w="7" w:type="dxa"/>
          <w:trHeight w:val="1710"/>
        </w:trPr>
        <w:tc>
          <w:tcPr>
            <w:tcW w:w="540" w:type="dxa"/>
            <w:tcBorders>
              <w:top w:val="nil"/>
              <w:left w:val="single" w:sz="4" w:space="0" w:color="auto"/>
              <w:bottom w:val="single" w:sz="4" w:space="0" w:color="auto"/>
              <w:right w:val="single" w:sz="4" w:space="0" w:color="auto"/>
            </w:tcBorders>
            <w:noWrap/>
            <w:vAlign w:val="center"/>
            <w:hideMark/>
          </w:tcPr>
          <w:p w14:paraId="746329A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single" w:sz="4" w:space="0" w:color="auto"/>
              <w:right w:val="single" w:sz="4" w:space="0" w:color="auto"/>
            </w:tcBorders>
            <w:vAlign w:val="center"/>
            <w:hideMark/>
          </w:tcPr>
          <w:p w14:paraId="1B42886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1-961</w:t>
            </w:r>
          </w:p>
        </w:tc>
        <w:tc>
          <w:tcPr>
            <w:tcW w:w="3705" w:type="dxa"/>
            <w:tcBorders>
              <w:top w:val="nil"/>
              <w:left w:val="nil"/>
              <w:bottom w:val="single" w:sz="4" w:space="0" w:color="auto"/>
              <w:right w:val="single" w:sz="4" w:space="0" w:color="auto"/>
            </w:tcBorders>
            <w:vAlign w:val="center"/>
            <w:hideMark/>
          </w:tcPr>
          <w:p w14:paraId="62776D85"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Գրունտի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մշակում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խրամուղիների</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առանց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ամրակապման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թեքություններով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1,5</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3 </w:t>
            </w:r>
            <w:proofErr w:type="spellStart"/>
            <w:r w:rsidRPr="00E54F48">
              <w:rPr>
                <w:rFonts w:ascii="Sylfaen" w:hAnsi="Sylfaen" w:cs="Sylfaen"/>
                <w:sz w:val="22"/>
                <w:szCs w:val="22"/>
              </w:rPr>
              <w:t>կարգ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գրունտներում</w:t>
            </w:r>
            <w:proofErr w:type="spellEnd"/>
            <w:r w:rsidRPr="00E54F48">
              <w:rPr>
                <w:rFonts w:ascii="Arial Armenian" w:hAnsi="Arial Armenian" w:cs="Arial"/>
                <w:sz w:val="22"/>
                <w:szCs w:val="22"/>
              </w:rPr>
              <w:br/>
            </w:r>
            <w:r w:rsidRPr="00E54F48">
              <w:rPr>
                <w:rFonts w:ascii="Calibri" w:hAnsi="Calibri" w:cs="Calibri"/>
                <w:sz w:val="22"/>
                <w:szCs w:val="22"/>
              </w:rPr>
              <w:t>РАЗРАБОТКА</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ТРАНШЕЯХ</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БЕЗ</w:t>
            </w:r>
            <w:r w:rsidRPr="00E54F48">
              <w:rPr>
                <w:rFonts w:ascii="Arial Armenian" w:hAnsi="Arial Armenian" w:cs="Arial"/>
                <w:sz w:val="22"/>
                <w:szCs w:val="22"/>
              </w:rPr>
              <w:t xml:space="preserve"> </w:t>
            </w:r>
            <w:r w:rsidRPr="00E54F48">
              <w:rPr>
                <w:rFonts w:ascii="Calibri" w:hAnsi="Calibri" w:cs="Calibri"/>
                <w:sz w:val="22"/>
                <w:szCs w:val="22"/>
              </w:rPr>
              <w:t>КРЕПЛЕНИЙ</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ОТКОСАМИ</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1,5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3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1AB17790"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2544868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70.339</w:t>
            </w:r>
          </w:p>
        </w:tc>
        <w:tc>
          <w:tcPr>
            <w:tcW w:w="1418" w:type="dxa"/>
            <w:gridSpan w:val="2"/>
            <w:tcBorders>
              <w:top w:val="nil"/>
              <w:left w:val="nil"/>
              <w:bottom w:val="single" w:sz="4" w:space="0" w:color="auto"/>
              <w:right w:val="single" w:sz="4" w:space="0" w:color="auto"/>
            </w:tcBorders>
            <w:noWrap/>
            <w:vAlign w:val="center"/>
            <w:hideMark/>
          </w:tcPr>
          <w:p w14:paraId="50EA0A9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3.668</w:t>
            </w:r>
          </w:p>
        </w:tc>
        <w:tc>
          <w:tcPr>
            <w:tcW w:w="1470" w:type="dxa"/>
            <w:gridSpan w:val="2"/>
            <w:tcBorders>
              <w:top w:val="nil"/>
              <w:left w:val="nil"/>
              <w:bottom w:val="single" w:sz="4" w:space="0" w:color="auto"/>
              <w:right w:val="single" w:sz="4" w:space="0" w:color="auto"/>
            </w:tcBorders>
            <w:vAlign w:val="center"/>
            <w:hideMark/>
          </w:tcPr>
          <w:p w14:paraId="3DA50E0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258.003</w:t>
            </w:r>
          </w:p>
        </w:tc>
        <w:tc>
          <w:tcPr>
            <w:tcW w:w="222" w:type="dxa"/>
            <w:gridSpan w:val="2"/>
            <w:vAlign w:val="center"/>
            <w:hideMark/>
          </w:tcPr>
          <w:p w14:paraId="001743B0" w14:textId="77777777" w:rsidR="00E54F48" w:rsidRPr="00E54F48" w:rsidRDefault="00E54F48" w:rsidP="00E54F48">
            <w:pPr>
              <w:rPr>
                <w:sz w:val="20"/>
                <w:szCs w:val="20"/>
              </w:rPr>
            </w:pPr>
          </w:p>
        </w:tc>
      </w:tr>
      <w:tr w:rsidR="00E54F48" w:rsidRPr="00E54F48" w14:paraId="2FC32E5D" w14:textId="77777777" w:rsidTr="00E54F48">
        <w:trPr>
          <w:gridAfter w:val="1"/>
          <w:wAfter w:w="7" w:type="dxa"/>
          <w:trHeight w:val="855"/>
        </w:trPr>
        <w:tc>
          <w:tcPr>
            <w:tcW w:w="540" w:type="dxa"/>
            <w:tcBorders>
              <w:top w:val="nil"/>
              <w:left w:val="single" w:sz="4" w:space="0" w:color="auto"/>
              <w:bottom w:val="single" w:sz="4" w:space="0" w:color="auto"/>
              <w:right w:val="single" w:sz="4" w:space="0" w:color="auto"/>
            </w:tcBorders>
            <w:noWrap/>
            <w:vAlign w:val="center"/>
            <w:hideMark/>
          </w:tcPr>
          <w:p w14:paraId="011A735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nil"/>
              <w:left w:val="nil"/>
              <w:bottom w:val="single" w:sz="4" w:space="0" w:color="auto"/>
              <w:right w:val="single" w:sz="4" w:space="0" w:color="auto"/>
            </w:tcBorders>
            <w:vAlign w:val="center"/>
            <w:hideMark/>
          </w:tcPr>
          <w:p w14:paraId="6EC7835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1-1184</w:t>
            </w:r>
          </w:p>
        </w:tc>
        <w:tc>
          <w:tcPr>
            <w:tcW w:w="3705" w:type="dxa"/>
            <w:tcBorders>
              <w:top w:val="nil"/>
              <w:left w:val="nil"/>
              <w:bottom w:val="single" w:sz="4" w:space="0" w:color="auto"/>
              <w:right w:val="single" w:sz="4" w:space="0" w:color="auto"/>
            </w:tcBorders>
            <w:vAlign w:val="center"/>
            <w:hideMark/>
          </w:tcPr>
          <w:p w14:paraId="7706E48F"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խտացում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պնևմատիկ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խցաններով</w:t>
            </w:r>
            <w:proofErr w:type="spellEnd"/>
            <w:r w:rsidRPr="00E54F48">
              <w:rPr>
                <w:rFonts w:ascii="Arial Armenian" w:hAnsi="Arial Armenian" w:cs="Arial"/>
                <w:sz w:val="22"/>
                <w:szCs w:val="22"/>
              </w:rPr>
              <w:t xml:space="preserve">. 1, 2 </w:t>
            </w:r>
            <w:proofErr w:type="spellStart"/>
            <w:r w:rsidRPr="00E54F48">
              <w:rPr>
                <w:rFonts w:ascii="Sylfaen" w:hAnsi="Sylfaen" w:cs="Sylfaen"/>
                <w:sz w:val="22"/>
                <w:szCs w:val="22"/>
              </w:rPr>
              <w:t>խմբերի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հողեր</w:t>
            </w:r>
            <w:proofErr w:type="spellEnd"/>
            <w:r w:rsidRPr="00E54F48">
              <w:rPr>
                <w:rFonts w:ascii="Arial Armenian" w:hAnsi="Arial Armenian" w:cs="Arial"/>
                <w:sz w:val="22"/>
                <w:szCs w:val="22"/>
              </w:rPr>
              <w:t xml:space="preserve"> /</w:t>
            </w:r>
            <w:r w:rsidRPr="00E54F48">
              <w:rPr>
                <w:rFonts w:ascii="Calibri" w:hAnsi="Calibri" w:cs="Calibri"/>
                <w:sz w:val="22"/>
                <w:szCs w:val="22"/>
              </w:rPr>
              <w:t>УПЛОТНЕНИЕ</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ПНЕВМАТИЧЕСКИМИ</w:t>
            </w:r>
            <w:r w:rsidRPr="00E54F48">
              <w:rPr>
                <w:rFonts w:ascii="Arial Armenian" w:hAnsi="Arial Armenian" w:cs="Arial"/>
                <w:sz w:val="22"/>
                <w:szCs w:val="22"/>
              </w:rPr>
              <w:t xml:space="preserve"> </w:t>
            </w:r>
            <w:r w:rsidRPr="00E54F48">
              <w:rPr>
                <w:rFonts w:ascii="Calibri" w:hAnsi="Calibri" w:cs="Calibri"/>
                <w:sz w:val="22"/>
                <w:szCs w:val="22"/>
              </w:rPr>
              <w:t>ТРАМБОВКАМИ</w:t>
            </w:r>
            <w:r w:rsidRPr="00E54F48">
              <w:rPr>
                <w:rFonts w:ascii="Arial Armenian" w:hAnsi="Arial Armenian" w:cs="Arial"/>
                <w:sz w:val="22"/>
                <w:szCs w:val="22"/>
              </w:rPr>
              <w:t xml:space="preserve">: </w:t>
            </w:r>
            <w:r w:rsidRPr="00E54F48">
              <w:rPr>
                <w:rFonts w:ascii="Calibri" w:hAnsi="Calibri" w:cs="Calibri"/>
                <w:sz w:val="22"/>
                <w:szCs w:val="22"/>
              </w:rPr>
              <w:t>ГРУНТЫ</w:t>
            </w:r>
            <w:r w:rsidRPr="00E54F48">
              <w:rPr>
                <w:rFonts w:ascii="Arial Armenian" w:hAnsi="Arial Armenian" w:cs="Arial"/>
                <w:sz w:val="22"/>
                <w:szCs w:val="22"/>
              </w:rPr>
              <w:t xml:space="preserve"> 1,2 </w:t>
            </w:r>
            <w:r w:rsidRPr="00E54F48">
              <w:rPr>
                <w:rFonts w:ascii="Calibri" w:hAnsi="Calibri" w:cs="Calibri"/>
                <w:sz w:val="22"/>
                <w:szCs w:val="22"/>
              </w:rPr>
              <w:t>ГРУПП</w:t>
            </w:r>
          </w:p>
        </w:tc>
        <w:tc>
          <w:tcPr>
            <w:tcW w:w="1278" w:type="dxa"/>
            <w:gridSpan w:val="2"/>
            <w:tcBorders>
              <w:top w:val="nil"/>
              <w:left w:val="nil"/>
              <w:bottom w:val="single" w:sz="4" w:space="0" w:color="auto"/>
              <w:right w:val="single" w:sz="4" w:space="0" w:color="auto"/>
            </w:tcBorders>
            <w:vAlign w:val="center"/>
            <w:hideMark/>
          </w:tcPr>
          <w:p w14:paraId="5E7B4572"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3A241E3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70.339</w:t>
            </w:r>
          </w:p>
        </w:tc>
        <w:tc>
          <w:tcPr>
            <w:tcW w:w="1418" w:type="dxa"/>
            <w:gridSpan w:val="2"/>
            <w:tcBorders>
              <w:top w:val="nil"/>
              <w:left w:val="nil"/>
              <w:bottom w:val="single" w:sz="4" w:space="0" w:color="auto"/>
              <w:right w:val="single" w:sz="4" w:space="0" w:color="auto"/>
            </w:tcBorders>
            <w:noWrap/>
            <w:vAlign w:val="center"/>
            <w:hideMark/>
          </w:tcPr>
          <w:p w14:paraId="16A85B8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0.351</w:t>
            </w:r>
          </w:p>
        </w:tc>
        <w:tc>
          <w:tcPr>
            <w:tcW w:w="1470" w:type="dxa"/>
            <w:gridSpan w:val="2"/>
            <w:tcBorders>
              <w:top w:val="nil"/>
              <w:left w:val="nil"/>
              <w:bottom w:val="single" w:sz="4" w:space="0" w:color="auto"/>
              <w:right w:val="single" w:sz="4" w:space="0" w:color="auto"/>
            </w:tcBorders>
            <w:vAlign w:val="center"/>
            <w:hideMark/>
          </w:tcPr>
          <w:p w14:paraId="53CD312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24.689</w:t>
            </w:r>
          </w:p>
        </w:tc>
        <w:tc>
          <w:tcPr>
            <w:tcW w:w="222" w:type="dxa"/>
            <w:gridSpan w:val="2"/>
            <w:vAlign w:val="center"/>
            <w:hideMark/>
          </w:tcPr>
          <w:p w14:paraId="01E455FB" w14:textId="77777777" w:rsidR="00E54F48" w:rsidRPr="00E54F48" w:rsidRDefault="00E54F48" w:rsidP="00E54F48">
            <w:pPr>
              <w:rPr>
                <w:sz w:val="20"/>
                <w:szCs w:val="20"/>
              </w:rPr>
            </w:pPr>
          </w:p>
        </w:tc>
      </w:tr>
      <w:tr w:rsidR="00E54F48" w:rsidRPr="00E54F48" w14:paraId="41F226AC"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6DD677C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57BD336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nil"/>
              <w:left w:val="nil"/>
              <w:bottom w:val="single" w:sz="4" w:space="0" w:color="auto"/>
              <w:right w:val="single" w:sz="4" w:space="0" w:color="auto"/>
            </w:tcBorders>
            <w:vAlign w:val="center"/>
            <w:hideMark/>
          </w:tcPr>
          <w:p w14:paraId="1068EB48"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2416D0DF"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1A57B8D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70.339</w:t>
            </w:r>
          </w:p>
        </w:tc>
        <w:tc>
          <w:tcPr>
            <w:tcW w:w="1418" w:type="dxa"/>
            <w:gridSpan w:val="2"/>
            <w:tcBorders>
              <w:top w:val="nil"/>
              <w:left w:val="nil"/>
              <w:bottom w:val="single" w:sz="4" w:space="0" w:color="auto"/>
              <w:right w:val="single" w:sz="4" w:space="0" w:color="auto"/>
            </w:tcBorders>
            <w:noWrap/>
            <w:vAlign w:val="center"/>
            <w:hideMark/>
          </w:tcPr>
          <w:p w14:paraId="325A713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0.873</w:t>
            </w:r>
          </w:p>
        </w:tc>
        <w:tc>
          <w:tcPr>
            <w:tcW w:w="1470" w:type="dxa"/>
            <w:gridSpan w:val="2"/>
            <w:tcBorders>
              <w:top w:val="nil"/>
              <w:left w:val="nil"/>
              <w:bottom w:val="single" w:sz="4" w:space="0" w:color="auto"/>
              <w:right w:val="single" w:sz="4" w:space="0" w:color="auto"/>
            </w:tcBorders>
            <w:vAlign w:val="center"/>
            <w:hideMark/>
          </w:tcPr>
          <w:p w14:paraId="52B6EAE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61.406</w:t>
            </w:r>
          </w:p>
        </w:tc>
        <w:tc>
          <w:tcPr>
            <w:tcW w:w="222" w:type="dxa"/>
            <w:gridSpan w:val="2"/>
            <w:vAlign w:val="center"/>
            <w:hideMark/>
          </w:tcPr>
          <w:p w14:paraId="4E5F8806" w14:textId="77777777" w:rsidR="00E54F48" w:rsidRPr="00E54F48" w:rsidRDefault="00E54F48" w:rsidP="00E54F48">
            <w:pPr>
              <w:rPr>
                <w:sz w:val="20"/>
                <w:szCs w:val="20"/>
              </w:rPr>
            </w:pPr>
          </w:p>
        </w:tc>
      </w:tr>
      <w:tr w:rsidR="00E54F48" w:rsidRPr="00E54F48" w14:paraId="4F43B2D6"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01C25BD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single" w:sz="4" w:space="0" w:color="auto"/>
              <w:right w:val="single" w:sz="4" w:space="0" w:color="auto"/>
            </w:tcBorders>
            <w:vAlign w:val="center"/>
            <w:hideMark/>
          </w:tcPr>
          <w:p w14:paraId="184937C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4BED480D"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68F1F024"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2496719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126.6102</w:t>
            </w:r>
          </w:p>
        </w:tc>
        <w:tc>
          <w:tcPr>
            <w:tcW w:w="1418" w:type="dxa"/>
            <w:gridSpan w:val="2"/>
            <w:tcBorders>
              <w:top w:val="nil"/>
              <w:left w:val="nil"/>
              <w:bottom w:val="single" w:sz="4" w:space="0" w:color="auto"/>
              <w:right w:val="single" w:sz="4" w:space="0" w:color="auto"/>
            </w:tcBorders>
            <w:noWrap/>
            <w:vAlign w:val="center"/>
            <w:hideMark/>
          </w:tcPr>
          <w:p w14:paraId="3A917A6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7A11067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469.724</w:t>
            </w:r>
          </w:p>
        </w:tc>
        <w:tc>
          <w:tcPr>
            <w:tcW w:w="222" w:type="dxa"/>
            <w:gridSpan w:val="2"/>
            <w:vAlign w:val="center"/>
            <w:hideMark/>
          </w:tcPr>
          <w:p w14:paraId="7A31457D" w14:textId="77777777" w:rsidR="00E54F48" w:rsidRPr="00E54F48" w:rsidRDefault="00E54F48" w:rsidP="00E54F48">
            <w:pPr>
              <w:rPr>
                <w:sz w:val="20"/>
                <w:szCs w:val="20"/>
              </w:rPr>
            </w:pPr>
          </w:p>
        </w:tc>
      </w:tr>
      <w:tr w:rsidR="00E54F48" w:rsidRPr="00E54F48" w14:paraId="386117E7"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7330A14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170" w:type="dxa"/>
            <w:tcBorders>
              <w:top w:val="nil"/>
              <w:left w:val="nil"/>
              <w:bottom w:val="nil"/>
              <w:right w:val="single" w:sz="4" w:space="0" w:color="auto"/>
            </w:tcBorders>
            <w:vAlign w:val="center"/>
            <w:hideMark/>
          </w:tcPr>
          <w:p w14:paraId="2BA7B2A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27-312</w:t>
            </w:r>
          </w:p>
        </w:tc>
        <w:tc>
          <w:tcPr>
            <w:tcW w:w="3705" w:type="dxa"/>
            <w:tcBorders>
              <w:top w:val="nil"/>
              <w:left w:val="nil"/>
              <w:bottom w:val="nil"/>
              <w:right w:val="single" w:sz="4" w:space="0" w:color="auto"/>
            </w:tcBorders>
            <w:vAlign w:val="center"/>
            <w:hideMark/>
          </w:tcPr>
          <w:p w14:paraId="5B7C86F4"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ոչ</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հյուսված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սինթետիկ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նյութից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պատյանում</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ПРОСЛОЕК</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НЕТКАНОГО</w:t>
            </w:r>
            <w:r w:rsidRPr="00E54F48">
              <w:rPr>
                <w:rFonts w:ascii="Arial Armenian" w:hAnsi="Arial Armenian" w:cs="Arial"/>
                <w:sz w:val="22"/>
                <w:szCs w:val="22"/>
              </w:rPr>
              <w:t xml:space="preserve"> </w:t>
            </w:r>
            <w:r w:rsidRPr="00E54F48">
              <w:rPr>
                <w:rFonts w:ascii="Calibri" w:hAnsi="Calibri" w:cs="Calibri"/>
                <w:sz w:val="22"/>
                <w:szCs w:val="22"/>
              </w:rPr>
              <w:t>СИНТЕТИЧЕСКОГО</w:t>
            </w:r>
            <w:r w:rsidRPr="00E54F48">
              <w:rPr>
                <w:rFonts w:ascii="Arial Armenian" w:hAnsi="Arial Armenian" w:cs="Arial"/>
                <w:sz w:val="22"/>
                <w:szCs w:val="22"/>
              </w:rPr>
              <w:t xml:space="preserve"> </w:t>
            </w:r>
            <w:r w:rsidRPr="00E54F48">
              <w:rPr>
                <w:rFonts w:ascii="Calibri" w:hAnsi="Calibri" w:cs="Calibri"/>
                <w:sz w:val="22"/>
                <w:szCs w:val="22"/>
              </w:rPr>
              <w:t>МАТЕРИАЛА</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ЗЕМЛЯНОМ</w:t>
            </w:r>
            <w:r w:rsidRPr="00E54F48">
              <w:rPr>
                <w:rFonts w:ascii="Arial Armenian" w:hAnsi="Arial Armenian" w:cs="Arial"/>
                <w:sz w:val="22"/>
                <w:szCs w:val="22"/>
              </w:rPr>
              <w:t xml:space="preserve"> </w:t>
            </w:r>
            <w:r w:rsidRPr="00E54F48">
              <w:rPr>
                <w:rFonts w:ascii="Calibri" w:hAnsi="Calibri" w:cs="Calibri"/>
                <w:sz w:val="22"/>
                <w:szCs w:val="22"/>
              </w:rPr>
              <w:t>ПОЛОТНЕ</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ОБОЙМЕ</w:t>
            </w:r>
          </w:p>
        </w:tc>
        <w:tc>
          <w:tcPr>
            <w:tcW w:w="1278" w:type="dxa"/>
            <w:gridSpan w:val="2"/>
            <w:tcBorders>
              <w:top w:val="nil"/>
              <w:left w:val="nil"/>
              <w:bottom w:val="single" w:sz="4" w:space="0" w:color="auto"/>
              <w:right w:val="single" w:sz="4" w:space="0" w:color="auto"/>
            </w:tcBorders>
            <w:vAlign w:val="center"/>
            <w:hideMark/>
          </w:tcPr>
          <w:p w14:paraId="53522EE2"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12DD71B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11.345</w:t>
            </w:r>
          </w:p>
        </w:tc>
        <w:tc>
          <w:tcPr>
            <w:tcW w:w="1418" w:type="dxa"/>
            <w:gridSpan w:val="2"/>
            <w:tcBorders>
              <w:top w:val="nil"/>
              <w:left w:val="nil"/>
              <w:bottom w:val="single" w:sz="4" w:space="0" w:color="auto"/>
              <w:right w:val="single" w:sz="4" w:space="0" w:color="auto"/>
            </w:tcBorders>
            <w:noWrap/>
            <w:vAlign w:val="center"/>
            <w:hideMark/>
          </w:tcPr>
          <w:p w14:paraId="545F41C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0.203</w:t>
            </w:r>
          </w:p>
        </w:tc>
        <w:tc>
          <w:tcPr>
            <w:tcW w:w="1470" w:type="dxa"/>
            <w:gridSpan w:val="2"/>
            <w:tcBorders>
              <w:top w:val="nil"/>
              <w:left w:val="nil"/>
              <w:bottom w:val="single" w:sz="4" w:space="0" w:color="auto"/>
              <w:right w:val="single" w:sz="4" w:space="0" w:color="auto"/>
            </w:tcBorders>
            <w:vAlign w:val="center"/>
            <w:hideMark/>
          </w:tcPr>
          <w:p w14:paraId="656A7AA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2.303</w:t>
            </w:r>
          </w:p>
        </w:tc>
        <w:tc>
          <w:tcPr>
            <w:tcW w:w="222" w:type="dxa"/>
            <w:gridSpan w:val="2"/>
            <w:vAlign w:val="center"/>
            <w:hideMark/>
          </w:tcPr>
          <w:p w14:paraId="40EF5372" w14:textId="77777777" w:rsidR="00E54F48" w:rsidRPr="00E54F48" w:rsidRDefault="00E54F48" w:rsidP="00E54F48">
            <w:pPr>
              <w:rPr>
                <w:sz w:val="20"/>
                <w:szCs w:val="20"/>
              </w:rPr>
            </w:pPr>
          </w:p>
        </w:tc>
      </w:tr>
      <w:tr w:rsidR="00E54F48" w:rsidRPr="00E54F48" w14:paraId="1681E2C5"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7FDECA7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170" w:type="dxa"/>
            <w:tcBorders>
              <w:top w:val="single" w:sz="4" w:space="0" w:color="auto"/>
              <w:left w:val="nil"/>
              <w:bottom w:val="nil"/>
              <w:right w:val="single" w:sz="4" w:space="0" w:color="auto"/>
            </w:tcBorders>
            <w:vAlign w:val="center"/>
            <w:hideMark/>
          </w:tcPr>
          <w:p w14:paraId="21091C8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27-19</w:t>
            </w:r>
          </w:p>
        </w:tc>
        <w:tc>
          <w:tcPr>
            <w:tcW w:w="3705" w:type="dxa"/>
            <w:tcBorders>
              <w:top w:val="single" w:sz="4" w:space="0" w:color="auto"/>
              <w:left w:val="nil"/>
              <w:bottom w:val="nil"/>
              <w:right w:val="single" w:sz="4" w:space="0" w:color="auto"/>
            </w:tcBorders>
            <w:vAlign w:val="center"/>
            <w:hideMark/>
          </w:tcPr>
          <w:p w14:paraId="7597576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Հիմքերի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տակ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պատրաստող</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հարթեցնող</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ավազից</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ПОДСТИЛАЮЩИХ</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ВЫРАВНИВАЮЩИХ</w:t>
            </w:r>
            <w:r w:rsidRPr="00E54F48">
              <w:rPr>
                <w:rFonts w:ascii="Arial Armenian" w:hAnsi="Arial Armenian" w:cs="Arial"/>
                <w:sz w:val="22"/>
                <w:szCs w:val="22"/>
              </w:rPr>
              <w:t xml:space="preserve"> </w:t>
            </w:r>
            <w:r w:rsidRPr="00E54F48">
              <w:rPr>
                <w:rFonts w:ascii="Calibri" w:hAnsi="Calibri" w:cs="Calibri"/>
                <w:sz w:val="22"/>
                <w:szCs w:val="22"/>
              </w:rPr>
              <w:t>СЛОЕВ</w:t>
            </w:r>
            <w:r w:rsidRPr="00E54F48">
              <w:rPr>
                <w:rFonts w:ascii="Arial Armenian" w:hAnsi="Arial Armenian" w:cs="Arial"/>
                <w:sz w:val="22"/>
                <w:szCs w:val="22"/>
              </w:rPr>
              <w:t xml:space="preserve"> </w:t>
            </w:r>
            <w:r w:rsidRPr="00E54F48">
              <w:rPr>
                <w:rFonts w:ascii="Calibri" w:hAnsi="Calibri" w:cs="Calibri"/>
                <w:sz w:val="22"/>
                <w:szCs w:val="22"/>
              </w:rPr>
              <w:t>ОСНОВАНИЙ</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ПЕСКА</w:t>
            </w:r>
          </w:p>
        </w:tc>
        <w:tc>
          <w:tcPr>
            <w:tcW w:w="1278" w:type="dxa"/>
            <w:gridSpan w:val="2"/>
            <w:tcBorders>
              <w:top w:val="nil"/>
              <w:left w:val="nil"/>
              <w:bottom w:val="single" w:sz="4" w:space="0" w:color="auto"/>
              <w:right w:val="single" w:sz="4" w:space="0" w:color="auto"/>
            </w:tcBorders>
            <w:vAlign w:val="center"/>
            <w:hideMark/>
          </w:tcPr>
          <w:p w14:paraId="4A0102C1"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23D3752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45.38</w:t>
            </w:r>
          </w:p>
        </w:tc>
        <w:tc>
          <w:tcPr>
            <w:tcW w:w="1418" w:type="dxa"/>
            <w:gridSpan w:val="2"/>
            <w:tcBorders>
              <w:top w:val="nil"/>
              <w:left w:val="nil"/>
              <w:bottom w:val="single" w:sz="4" w:space="0" w:color="auto"/>
              <w:right w:val="single" w:sz="4" w:space="0" w:color="auto"/>
            </w:tcBorders>
            <w:noWrap/>
            <w:vAlign w:val="center"/>
            <w:hideMark/>
          </w:tcPr>
          <w:p w14:paraId="024297F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12.00</w:t>
            </w:r>
          </w:p>
        </w:tc>
        <w:tc>
          <w:tcPr>
            <w:tcW w:w="1470" w:type="dxa"/>
            <w:gridSpan w:val="2"/>
            <w:tcBorders>
              <w:top w:val="nil"/>
              <w:left w:val="nil"/>
              <w:bottom w:val="single" w:sz="4" w:space="0" w:color="auto"/>
              <w:right w:val="single" w:sz="4" w:space="0" w:color="auto"/>
            </w:tcBorders>
            <w:vAlign w:val="center"/>
            <w:hideMark/>
          </w:tcPr>
          <w:p w14:paraId="4FCB973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544.560</w:t>
            </w:r>
          </w:p>
        </w:tc>
        <w:tc>
          <w:tcPr>
            <w:tcW w:w="222" w:type="dxa"/>
            <w:gridSpan w:val="2"/>
            <w:vAlign w:val="center"/>
            <w:hideMark/>
          </w:tcPr>
          <w:p w14:paraId="50743E2B" w14:textId="77777777" w:rsidR="00E54F48" w:rsidRPr="00E54F48" w:rsidRDefault="00E54F48" w:rsidP="00E54F48">
            <w:pPr>
              <w:rPr>
                <w:sz w:val="20"/>
                <w:szCs w:val="20"/>
              </w:rPr>
            </w:pPr>
          </w:p>
        </w:tc>
      </w:tr>
      <w:tr w:rsidR="00E54F48" w:rsidRPr="00E54F48" w14:paraId="422D7005"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0FE56FA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170" w:type="dxa"/>
            <w:tcBorders>
              <w:top w:val="single" w:sz="4" w:space="0" w:color="auto"/>
              <w:left w:val="nil"/>
              <w:bottom w:val="nil"/>
              <w:right w:val="single" w:sz="4" w:space="0" w:color="auto"/>
            </w:tcBorders>
            <w:vAlign w:val="center"/>
            <w:hideMark/>
          </w:tcPr>
          <w:p w14:paraId="6FF9AD4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27-114</w:t>
            </w:r>
          </w:p>
        </w:tc>
        <w:tc>
          <w:tcPr>
            <w:tcW w:w="3705" w:type="dxa"/>
            <w:tcBorders>
              <w:top w:val="single" w:sz="4" w:space="0" w:color="auto"/>
              <w:left w:val="nil"/>
              <w:bottom w:val="nil"/>
              <w:right w:val="single" w:sz="4" w:space="0" w:color="auto"/>
            </w:tcBorders>
            <w:vAlign w:val="center"/>
            <w:hideMark/>
          </w:tcPr>
          <w:p w14:paraId="5878E1BE"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Ցեմենտ</w:t>
            </w:r>
            <w:r w:rsidRPr="00E54F48">
              <w:rPr>
                <w:rFonts w:ascii="Arial Armenian" w:hAnsi="Arial Armenian" w:cs="Arial"/>
                <w:sz w:val="22"/>
                <w:szCs w:val="22"/>
              </w:rPr>
              <w:t>-</w:t>
            </w:r>
            <w:r w:rsidRPr="00E54F48">
              <w:rPr>
                <w:rFonts w:ascii="Sylfaen" w:hAnsi="Sylfaen" w:cs="Sylfaen"/>
                <w:sz w:val="22"/>
                <w:szCs w:val="22"/>
              </w:rPr>
              <w:t>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ծածկույթների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իրականացնում</w:t>
            </w:r>
            <w:proofErr w:type="spellEnd"/>
            <w:r w:rsidRPr="00E54F48">
              <w:rPr>
                <w:rFonts w:ascii="Arial Armenian" w:hAnsi="Arial Armenian" w:cs="Arial"/>
                <w:sz w:val="22"/>
                <w:szCs w:val="22"/>
              </w:rPr>
              <w:t xml:space="preserve"> 20</w:t>
            </w:r>
            <w:r w:rsidRPr="00E54F48">
              <w:rPr>
                <w:rFonts w:ascii="Sylfaen" w:hAnsi="Sylfaen" w:cs="Sylfaen"/>
                <w:sz w:val="22"/>
                <w:szCs w:val="22"/>
              </w:rPr>
              <w:t>սմ</w:t>
            </w:r>
            <w:r w:rsidRPr="00E54F48">
              <w:rPr>
                <w:rFonts w:ascii="Arial Armenian" w:hAnsi="Arial Armenian" w:cs="Arial"/>
                <w:sz w:val="22"/>
                <w:szCs w:val="22"/>
              </w:rPr>
              <w:t xml:space="preserve"> </w:t>
            </w:r>
            <w:proofErr w:type="spellStart"/>
            <w:r w:rsidRPr="00E54F48">
              <w:rPr>
                <w:rFonts w:ascii="Sylfaen" w:hAnsi="Sylfaen" w:cs="Sylfaen"/>
                <w:sz w:val="22"/>
                <w:szCs w:val="22"/>
              </w:rPr>
              <w:t>հաստ</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մանր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մեխանիզացիայի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միջոցներով</w:t>
            </w:r>
            <w:proofErr w:type="spellEnd"/>
            <w:r w:rsidRPr="00E54F48">
              <w:rPr>
                <w:rFonts w:ascii="Arial Armenian" w:hAnsi="Arial Armenian" w:cs="Arial"/>
                <w:sz w:val="22"/>
                <w:szCs w:val="22"/>
              </w:rPr>
              <w:br/>
            </w:r>
            <w:proofErr w:type="spellStart"/>
            <w:r w:rsidRPr="00E54F48">
              <w:rPr>
                <w:rFonts w:ascii="Calibri" w:hAnsi="Calibri" w:cs="Calibri"/>
                <w:sz w:val="22"/>
                <w:szCs w:val="22"/>
              </w:rPr>
              <w:t>Устройство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цементобетонных</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покрытий</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толщиной</w:t>
            </w:r>
            <w:proofErr w:type="spellEnd"/>
            <w:r w:rsidRPr="00E54F48">
              <w:rPr>
                <w:rFonts w:ascii="Arial Armenian" w:hAnsi="Arial Armenian" w:cs="Arial"/>
                <w:sz w:val="22"/>
                <w:szCs w:val="22"/>
              </w:rPr>
              <w:t xml:space="preserve"> 20 </w:t>
            </w:r>
            <w:proofErr w:type="spellStart"/>
            <w:r w:rsidRPr="00E54F48">
              <w:rPr>
                <w:rFonts w:ascii="Calibri" w:hAnsi="Calibri" w:cs="Calibri"/>
                <w:sz w:val="22"/>
                <w:szCs w:val="22"/>
              </w:rPr>
              <w:t>см</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средствами</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малой</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механизации</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30792059"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31DAC68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226.9</w:t>
            </w:r>
          </w:p>
        </w:tc>
        <w:tc>
          <w:tcPr>
            <w:tcW w:w="1418" w:type="dxa"/>
            <w:gridSpan w:val="2"/>
            <w:tcBorders>
              <w:top w:val="nil"/>
              <w:left w:val="nil"/>
              <w:bottom w:val="single" w:sz="4" w:space="0" w:color="auto"/>
              <w:right w:val="single" w:sz="4" w:space="0" w:color="auto"/>
            </w:tcBorders>
            <w:noWrap/>
            <w:vAlign w:val="center"/>
            <w:hideMark/>
          </w:tcPr>
          <w:p w14:paraId="30FE2A5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5.95</w:t>
            </w:r>
          </w:p>
        </w:tc>
        <w:tc>
          <w:tcPr>
            <w:tcW w:w="1470" w:type="dxa"/>
            <w:gridSpan w:val="2"/>
            <w:tcBorders>
              <w:top w:val="nil"/>
              <w:left w:val="nil"/>
              <w:bottom w:val="single" w:sz="4" w:space="0" w:color="auto"/>
              <w:right w:val="single" w:sz="4" w:space="0" w:color="auto"/>
            </w:tcBorders>
            <w:vAlign w:val="center"/>
            <w:hideMark/>
          </w:tcPr>
          <w:p w14:paraId="21AB1F8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1350.055</w:t>
            </w:r>
          </w:p>
        </w:tc>
        <w:tc>
          <w:tcPr>
            <w:tcW w:w="222" w:type="dxa"/>
            <w:gridSpan w:val="2"/>
            <w:vAlign w:val="center"/>
            <w:hideMark/>
          </w:tcPr>
          <w:p w14:paraId="3CE5424E" w14:textId="77777777" w:rsidR="00E54F48" w:rsidRPr="00E54F48" w:rsidRDefault="00E54F48" w:rsidP="00E54F48">
            <w:pPr>
              <w:rPr>
                <w:sz w:val="20"/>
                <w:szCs w:val="20"/>
              </w:rPr>
            </w:pPr>
          </w:p>
        </w:tc>
      </w:tr>
      <w:tr w:rsidR="00E54F48" w:rsidRPr="00E54F48" w14:paraId="2B8BBAC4"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642F46C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w:t>
            </w:r>
          </w:p>
        </w:tc>
        <w:tc>
          <w:tcPr>
            <w:tcW w:w="1170" w:type="dxa"/>
            <w:tcBorders>
              <w:top w:val="single" w:sz="4" w:space="0" w:color="auto"/>
              <w:left w:val="nil"/>
              <w:bottom w:val="nil"/>
              <w:right w:val="single" w:sz="4" w:space="0" w:color="auto"/>
            </w:tcBorders>
            <w:vAlign w:val="center"/>
            <w:hideMark/>
          </w:tcPr>
          <w:p w14:paraId="04BC489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27-126</w:t>
            </w:r>
          </w:p>
        </w:tc>
        <w:tc>
          <w:tcPr>
            <w:tcW w:w="3705" w:type="dxa"/>
            <w:tcBorders>
              <w:top w:val="single" w:sz="4" w:space="0" w:color="auto"/>
              <w:left w:val="nil"/>
              <w:bottom w:val="nil"/>
              <w:right w:val="single" w:sz="4" w:space="0" w:color="auto"/>
            </w:tcBorders>
            <w:vAlign w:val="center"/>
            <w:hideMark/>
          </w:tcPr>
          <w:p w14:paraId="463AB1EF"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Մետաղական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ցանցի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տեղադրում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ցեմենտաբետոնե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ծածկույթի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մեջ</w:t>
            </w:r>
            <w:proofErr w:type="spellEnd"/>
            <w:r w:rsidRPr="00E54F48">
              <w:rPr>
                <w:rFonts w:ascii="Arial Armenian" w:hAnsi="Arial Armenian" w:cs="Arial"/>
                <w:sz w:val="22"/>
                <w:szCs w:val="22"/>
              </w:rPr>
              <w:br/>
            </w:r>
            <w:r w:rsidRPr="00E54F48">
              <w:rPr>
                <w:rFonts w:ascii="Calibri" w:hAnsi="Calibri" w:cs="Calibri"/>
                <w:sz w:val="22"/>
                <w:szCs w:val="22"/>
              </w:rPr>
              <w:t>УКЛАДКА</w:t>
            </w:r>
            <w:r w:rsidRPr="00E54F48">
              <w:rPr>
                <w:rFonts w:ascii="Arial Armenian" w:hAnsi="Arial Armenian" w:cs="Arial"/>
                <w:sz w:val="22"/>
                <w:szCs w:val="22"/>
              </w:rPr>
              <w:t xml:space="preserve"> </w:t>
            </w:r>
            <w:r w:rsidRPr="00E54F48">
              <w:rPr>
                <w:rFonts w:ascii="Calibri" w:hAnsi="Calibri" w:cs="Calibri"/>
                <w:sz w:val="22"/>
                <w:szCs w:val="22"/>
              </w:rPr>
              <w:t>МЕТАЛЛИЧЕСКОЙ</w:t>
            </w:r>
            <w:r w:rsidRPr="00E54F48">
              <w:rPr>
                <w:rFonts w:ascii="Arial Armenian" w:hAnsi="Arial Armenian" w:cs="Arial"/>
                <w:sz w:val="22"/>
                <w:szCs w:val="22"/>
              </w:rPr>
              <w:t xml:space="preserve"> </w:t>
            </w:r>
            <w:r w:rsidRPr="00E54F48">
              <w:rPr>
                <w:rFonts w:ascii="Calibri" w:hAnsi="Calibri" w:cs="Calibri"/>
                <w:sz w:val="22"/>
                <w:szCs w:val="22"/>
              </w:rPr>
              <w:t>СЕТКИ</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ЦЕМЕНТОБЕТОННОЕ</w:t>
            </w:r>
            <w:r w:rsidRPr="00E54F48">
              <w:rPr>
                <w:rFonts w:ascii="Arial Armenian" w:hAnsi="Arial Armenian" w:cs="Arial"/>
                <w:sz w:val="22"/>
                <w:szCs w:val="22"/>
              </w:rPr>
              <w:t xml:space="preserve"> </w:t>
            </w:r>
            <w:r w:rsidRPr="00E54F48">
              <w:rPr>
                <w:rFonts w:ascii="Calibri" w:hAnsi="Calibri" w:cs="Calibri"/>
                <w:sz w:val="22"/>
                <w:szCs w:val="22"/>
              </w:rPr>
              <w:t>ПОКРЫТИЕ</w:t>
            </w:r>
          </w:p>
        </w:tc>
        <w:tc>
          <w:tcPr>
            <w:tcW w:w="1278" w:type="dxa"/>
            <w:gridSpan w:val="2"/>
            <w:tcBorders>
              <w:top w:val="nil"/>
              <w:left w:val="nil"/>
              <w:bottom w:val="single" w:sz="4" w:space="0" w:color="auto"/>
              <w:right w:val="single" w:sz="4" w:space="0" w:color="auto"/>
            </w:tcBorders>
            <w:vAlign w:val="center"/>
            <w:hideMark/>
          </w:tcPr>
          <w:p w14:paraId="54C9042D"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3EB210D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226.9</w:t>
            </w:r>
          </w:p>
        </w:tc>
        <w:tc>
          <w:tcPr>
            <w:tcW w:w="1418" w:type="dxa"/>
            <w:gridSpan w:val="2"/>
            <w:tcBorders>
              <w:top w:val="nil"/>
              <w:left w:val="nil"/>
              <w:bottom w:val="single" w:sz="4" w:space="0" w:color="auto"/>
              <w:right w:val="single" w:sz="4" w:space="0" w:color="auto"/>
            </w:tcBorders>
            <w:noWrap/>
            <w:vAlign w:val="center"/>
            <w:hideMark/>
          </w:tcPr>
          <w:p w14:paraId="503C971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1.081</w:t>
            </w:r>
          </w:p>
        </w:tc>
        <w:tc>
          <w:tcPr>
            <w:tcW w:w="1470" w:type="dxa"/>
            <w:gridSpan w:val="2"/>
            <w:tcBorders>
              <w:top w:val="nil"/>
              <w:left w:val="nil"/>
              <w:bottom w:val="single" w:sz="4" w:space="0" w:color="auto"/>
              <w:right w:val="single" w:sz="4" w:space="0" w:color="auto"/>
            </w:tcBorders>
            <w:vAlign w:val="center"/>
            <w:hideMark/>
          </w:tcPr>
          <w:p w14:paraId="3F7D33C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245.279</w:t>
            </w:r>
          </w:p>
        </w:tc>
        <w:tc>
          <w:tcPr>
            <w:tcW w:w="222" w:type="dxa"/>
            <w:gridSpan w:val="2"/>
            <w:vAlign w:val="center"/>
            <w:hideMark/>
          </w:tcPr>
          <w:p w14:paraId="4138651C" w14:textId="77777777" w:rsidR="00E54F48" w:rsidRPr="00E54F48" w:rsidRDefault="00E54F48" w:rsidP="00E54F48">
            <w:pPr>
              <w:rPr>
                <w:sz w:val="20"/>
                <w:szCs w:val="20"/>
              </w:rPr>
            </w:pPr>
          </w:p>
        </w:tc>
      </w:tr>
      <w:tr w:rsidR="00E54F48" w:rsidRPr="00E54F48" w14:paraId="423270E1" w14:textId="77777777" w:rsidTr="00E54F48">
        <w:trPr>
          <w:gridAfter w:val="1"/>
          <w:wAfter w:w="7" w:type="dxa"/>
          <w:trHeight w:val="285"/>
        </w:trPr>
        <w:tc>
          <w:tcPr>
            <w:tcW w:w="540" w:type="dxa"/>
            <w:tcBorders>
              <w:top w:val="single" w:sz="4" w:space="0" w:color="auto"/>
              <w:left w:val="single" w:sz="4" w:space="0" w:color="auto"/>
              <w:bottom w:val="nil"/>
              <w:right w:val="single" w:sz="4" w:space="0" w:color="auto"/>
            </w:tcBorders>
            <w:noWrap/>
            <w:vAlign w:val="center"/>
            <w:hideMark/>
          </w:tcPr>
          <w:p w14:paraId="2A88B1A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lastRenderedPageBreak/>
              <w:t>9</w:t>
            </w:r>
          </w:p>
        </w:tc>
        <w:tc>
          <w:tcPr>
            <w:tcW w:w="1170" w:type="dxa"/>
            <w:tcBorders>
              <w:top w:val="single" w:sz="4" w:space="0" w:color="auto"/>
              <w:left w:val="nil"/>
              <w:bottom w:val="nil"/>
              <w:right w:val="single" w:sz="4" w:space="0" w:color="auto"/>
            </w:tcBorders>
            <w:vAlign w:val="center"/>
            <w:hideMark/>
          </w:tcPr>
          <w:p w14:paraId="5913C282"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6619DE9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Ռետինե</w:t>
            </w:r>
            <w:proofErr w:type="spellEnd"/>
            <w:r w:rsidRPr="00E54F48">
              <w:rPr>
                <w:rFonts w:ascii="Arial Armenian" w:hAnsi="Arial Armenian" w:cs="Arial"/>
                <w:sz w:val="22"/>
                <w:szCs w:val="22"/>
              </w:rPr>
              <w:t xml:space="preserve"> EPDM </w:t>
            </w:r>
            <w:proofErr w:type="spellStart"/>
            <w:r w:rsidRPr="00E54F48">
              <w:rPr>
                <w:rFonts w:ascii="Sylfaen" w:hAnsi="Sylfaen" w:cs="Sylfaen"/>
                <w:sz w:val="22"/>
                <w:szCs w:val="22"/>
              </w:rPr>
              <w:t>հատակ</w:t>
            </w:r>
            <w:proofErr w:type="spellEnd"/>
            <w:r w:rsidRPr="00E54F48">
              <w:rPr>
                <w:rFonts w:ascii="Arial Armenian" w:hAnsi="Arial Armenian" w:cs="Arial"/>
                <w:sz w:val="22"/>
                <w:szCs w:val="22"/>
              </w:rPr>
              <w:t xml:space="preserve"> 15</w:t>
            </w:r>
            <w:r w:rsidRPr="00E54F48">
              <w:rPr>
                <w:rFonts w:ascii="Sylfaen" w:hAnsi="Sylfaen" w:cs="Sylfaen"/>
                <w:sz w:val="22"/>
                <w:szCs w:val="22"/>
              </w:rPr>
              <w:t>մմ</w:t>
            </w:r>
          </w:p>
        </w:tc>
        <w:tc>
          <w:tcPr>
            <w:tcW w:w="1278" w:type="dxa"/>
            <w:gridSpan w:val="2"/>
            <w:tcBorders>
              <w:top w:val="nil"/>
              <w:left w:val="nil"/>
              <w:bottom w:val="single" w:sz="4" w:space="0" w:color="auto"/>
              <w:right w:val="single" w:sz="4" w:space="0" w:color="auto"/>
            </w:tcBorders>
            <w:vAlign w:val="center"/>
            <w:hideMark/>
          </w:tcPr>
          <w:p w14:paraId="097C9615"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0B964D9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226.9</w:t>
            </w:r>
          </w:p>
        </w:tc>
        <w:tc>
          <w:tcPr>
            <w:tcW w:w="1418" w:type="dxa"/>
            <w:gridSpan w:val="2"/>
            <w:tcBorders>
              <w:top w:val="nil"/>
              <w:left w:val="nil"/>
              <w:bottom w:val="single" w:sz="4" w:space="0" w:color="auto"/>
              <w:right w:val="single" w:sz="4" w:space="0" w:color="auto"/>
            </w:tcBorders>
            <w:noWrap/>
            <w:vAlign w:val="center"/>
            <w:hideMark/>
          </w:tcPr>
          <w:p w14:paraId="202B68E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37.36</w:t>
            </w:r>
          </w:p>
        </w:tc>
        <w:tc>
          <w:tcPr>
            <w:tcW w:w="1470" w:type="dxa"/>
            <w:gridSpan w:val="2"/>
            <w:tcBorders>
              <w:top w:val="nil"/>
              <w:left w:val="nil"/>
              <w:bottom w:val="single" w:sz="4" w:space="0" w:color="auto"/>
              <w:right w:val="single" w:sz="4" w:space="0" w:color="auto"/>
            </w:tcBorders>
            <w:vAlign w:val="center"/>
            <w:hideMark/>
          </w:tcPr>
          <w:p w14:paraId="3C6457F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8476.984</w:t>
            </w:r>
          </w:p>
        </w:tc>
        <w:tc>
          <w:tcPr>
            <w:tcW w:w="222" w:type="dxa"/>
            <w:gridSpan w:val="2"/>
            <w:vAlign w:val="center"/>
            <w:hideMark/>
          </w:tcPr>
          <w:p w14:paraId="708F3D60" w14:textId="77777777" w:rsidR="00E54F48" w:rsidRPr="00E54F48" w:rsidRDefault="00E54F48" w:rsidP="00E54F48">
            <w:pPr>
              <w:rPr>
                <w:sz w:val="20"/>
                <w:szCs w:val="20"/>
              </w:rPr>
            </w:pPr>
          </w:p>
        </w:tc>
      </w:tr>
      <w:tr w:rsidR="00E54F48" w:rsidRPr="00E54F48" w14:paraId="3329A9DE"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24213BE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2A03264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55DFDE63"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Կաուչուկե</w:t>
            </w:r>
            <w:proofErr w:type="spellEnd"/>
            <w:r w:rsidRPr="00E54F48">
              <w:rPr>
                <w:rFonts w:ascii="Arial Armenian" w:hAnsi="Arial Armenian" w:cs="Arial"/>
                <w:b/>
                <w:bCs/>
              </w:rPr>
              <w:t xml:space="preserve"> </w:t>
            </w:r>
            <w:proofErr w:type="spellStart"/>
            <w:r w:rsidRPr="00E54F48">
              <w:rPr>
                <w:rFonts w:ascii="Sylfaen" w:hAnsi="Sylfaen" w:cs="Sylfaen"/>
                <w:b/>
                <w:bCs/>
              </w:rPr>
              <w:t>ծածկույթ</w:t>
            </w:r>
            <w:proofErr w:type="spellEnd"/>
          </w:p>
        </w:tc>
        <w:tc>
          <w:tcPr>
            <w:tcW w:w="1278" w:type="dxa"/>
            <w:gridSpan w:val="2"/>
            <w:tcBorders>
              <w:top w:val="nil"/>
              <w:left w:val="nil"/>
              <w:bottom w:val="single" w:sz="4" w:space="0" w:color="auto"/>
              <w:right w:val="single" w:sz="4" w:space="0" w:color="auto"/>
            </w:tcBorders>
            <w:vAlign w:val="center"/>
            <w:hideMark/>
          </w:tcPr>
          <w:p w14:paraId="0863541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659D747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648A7E2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3015A3F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493FE464" w14:textId="77777777" w:rsidR="00E54F48" w:rsidRPr="00E54F48" w:rsidRDefault="00E54F48" w:rsidP="00E54F48">
            <w:pPr>
              <w:rPr>
                <w:sz w:val="20"/>
                <w:szCs w:val="20"/>
              </w:rPr>
            </w:pPr>
          </w:p>
        </w:tc>
      </w:tr>
      <w:tr w:rsidR="00E54F48" w:rsidRPr="00E54F48" w14:paraId="60C2622D" w14:textId="77777777" w:rsidTr="00E54F48">
        <w:trPr>
          <w:gridAfter w:val="1"/>
          <w:wAfter w:w="7" w:type="dxa"/>
          <w:trHeight w:val="1710"/>
        </w:trPr>
        <w:tc>
          <w:tcPr>
            <w:tcW w:w="540" w:type="dxa"/>
            <w:tcBorders>
              <w:top w:val="nil"/>
              <w:left w:val="single" w:sz="4" w:space="0" w:color="auto"/>
              <w:bottom w:val="single" w:sz="4" w:space="0" w:color="auto"/>
              <w:right w:val="single" w:sz="4" w:space="0" w:color="auto"/>
            </w:tcBorders>
            <w:noWrap/>
            <w:vAlign w:val="center"/>
            <w:hideMark/>
          </w:tcPr>
          <w:p w14:paraId="606685C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single" w:sz="4" w:space="0" w:color="auto"/>
              <w:right w:val="single" w:sz="4" w:space="0" w:color="auto"/>
            </w:tcBorders>
            <w:vAlign w:val="center"/>
            <w:hideMark/>
          </w:tcPr>
          <w:p w14:paraId="5828401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1-961</w:t>
            </w:r>
          </w:p>
        </w:tc>
        <w:tc>
          <w:tcPr>
            <w:tcW w:w="3705" w:type="dxa"/>
            <w:tcBorders>
              <w:top w:val="nil"/>
              <w:left w:val="nil"/>
              <w:bottom w:val="single" w:sz="4" w:space="0" w:color="auto"/>
              <w:right w:val="single" w:sz="4" w:space="0" w:color="auto"/>
            </w:tcBorders>
            <w:vAlign w:val="center"/>
            <w:hideMark/>
          </w:tcPr>
          <w:p w14:paraId="1B2EE5A2"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Գրունտի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մշակում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խրամուղիների</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առանց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ամրակապման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թեքություններով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1,5</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3 </w:t>
            </w:r>
            <w:proofErr w:type="spellStart"/>
            <w:r w:rsidRPr="00E54F48">
              <w:rPr>
                <w:rFonts w:ascii="Sylfaen" w:hAnsi="Sylfaen" w:cs="Sylfaen"/>
                <w:sz w:val="22"/>
                <w:szCs w:val="22"/>
              </w:rPr>
              <w:t>կարգ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գրունտներում</w:t>
            </w:r>
            <w:proofErr w:type="spellEnd"/>
            <w:r w:rsidRPr="00E54F48">
              <w:rPr>
                <w:rFonts w:ascii="Arial Armenian" w:hAnsi="Arial Armenian" w:cs="Arial"/>
                <w:sz w:val="22"/>
                <w:szCs w:val="22"/>
              </w:rPr>
              <w:br/>
            </w:r>
            <w:r w:rsidRPr="00E54F48">
              <w:rPr>
                <w:rFonts w:ascii="Calibri" w:hAnsi="Calibri" w:cs="Calibri"/>
                <w:sz w:val="22"/>
                <w:szCs w:val="22"/>
              </w:rPr>
              <w:t>РАЗРАБОТКА</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ТРАНШЕЯХ</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БЕЗ</w:t>
            </w:r>
            <w:r w:rsidRPr="00E54F48">
              <w:rPr>
                <w:rFonts w:ascii="Arial Armenian" w:hAnsi="Arial Armenian" w:cs="Arial"/>
                <w:sz w:val="22"/>
                <w:szCs w:val="22"/>
              </w:rPr>
              <w:t xml:space="preserve"> </w:t>
            </w:r>
            <w:r w:rsidRPr="00E54F48">
              <w:rPr>
                <w:rFonts w:ascii="Calibri" w:hAnsi="Calibri" w:cs="Calibri"/>
                <w:sz w:val="22"/>
                <w:szCs w:val="22"/>
              </w:rPr>
              <w:t>КРЕПЛЕНИЙ</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ОТКОСАМИ</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1,5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3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712C2B53"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4687073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26.986</w:t>
            </w:r>
          </w:p>
        </w:tc>
        <w:tc>
          <w:tcPr>
            <w:tcW w:w="1418" w:type="dxa"/>
            <w:gridSpan w:val="2"/>
            <w:tcBorders>
              <w:top w:val="nil"/>
              <w:left w:val="nil"/>
              <w:bottom w:val="single" w:sz="4" w:space="0" w:color="auto"/>
              <w:right w:val="single" w:sz="4" w:space="0" w:color="auto"/>
            </w:tcBorders>
            <w:noWrap/>
            <w:vAlign w:val="center"/>
            <w:hideMark/>
          </w:tcPr>
          <w:p w14:paraId="452B95F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3.668</w:t>
            </w:r>
          </w:p>
        </w:tc>
        <w:tc>
          <w:tcPr>
            <w:tcW w:w="1470" w:type="dxa"/>
            <w:gridSpan w:val="2"/>
            <w:tcBorders>
              <w:top w:val="nil"/>
              <w:left w:val="nil"/>
              <w:bottom w:val="single" w:sz="4" w:space="0" w:color="auto"/>
              <w:right w:val="single" w:sz="4" w:space="0" w:color="auto"/>
            </w:tcBorders>
            <w:vAlign w:val="center"/>
            <w:hideMark/>
          </w:tcPr>
          <w:p w14:paraId="342573F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98.985</w:t>
            </w:r>
          </w:p>
        </w:tc>
        <w:tc>
          <w:tcPr>
            <w:tcW w:w="222" w:type="dxa"/>
            <w:gridSpan w:val="2"/>
            <w:vAlign w:val="center"/>
            <w:hideMark/>
          </w:tcPr>
          <w:p w14:paraId="1BDF4E0F" w14:textId="77777777" w:rsidR="00E54F48" w:rsidRPr="00E54F48" w:rsidRDefault="00E54F48" w:rsidP="00E54F48">
            <w:pPr>
              <w:rPr>
                <w:sz w:val="20"/>
                <w:szCs w:val="20"/>
              </w:rPr>
            </w:pPr>
          </w:p>
        </w:tc>
      </w:tr>
      <w:tr w:rsidR="00E54F48" w:rsidRPr="00E54F48" w14:paraId="5DF61797" w14:textId="77777777" w:rsidTr="00E54F48">
        <w:trPr>
          <w:gridAfter w:val="1"/>
          <w:wAfter w:w="7" w:type="dxa"/>
          <w:trHeight w:val="855"/>
        </w:trPr>
        <w:tc>
          <w:tcPr>
            <w:tcW w:w="540" w:type="dxa"/>
            <w:tcBorders>
              <w:top w:val="nil"/>
              <w:left w:val="single" w:sz="4" w:space="0" w:color="auto"/>
              <w:bottom w:val="single" w:sz="4" w:space="0" w:color="auto"/>
              <w:right w:val="single" w:sz="4" w:space="0" w:color="auto"/>
            </w:tcBorders>
            <w:noWrap/>
            <w:vAlign w:val="center"/>
            <w:hideMark/>
          </w:tcPr>
          <w:p w14:paraId="1C3D323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nil"/>
              <w:left w:val="nil"/>
              <w:bottom w:val="single" w:sz="4" w:space="0" w:color="auto"/>
              <w:right w:val="single" w:sz="4" w:space="0" w:color="auto"/>
            </w:tcBorders>
            <w:vAlign w:val="center"/>
            <w:hideMark/>
          </w:tcPr>
          <w:p w14:paraId="72BB2D1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1-1184</w:t>
            </w:r>
          </w:p>
        </w:tc>
        <w:tc>
          <w:tcPr>
            <w:tcW w:w="3705" w:type="dxa"/>
            <w:tcBorders>
              <w:top w:val="nil"/>
              <w:left w:val="nil"/>
              <w:bottom w:val="single" w:sz="4" w:space="0" w:color="auto"/>
              <w:right w:val="single" w:sz="4" w:space="0" w:color="auto"/>
            </w:tcBorders>
            <w:vAlign w:val="center"/>
            <w:hideMark/>
          </w:tcPr>
          <w:p w14:paraId="11BE6491"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խտացում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պնևմատիկ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խցաններով</w:t>
            </w:r>
            <w:proofErr w:type="spellEnd"/>
            <w:r w:rsidRPr="00E54F48">
              <w:rPr>
                <w:rFonts w:ascii="Arial Armenian" w:hAnsi="Arial Armenian" w:cs="Arial"/>
                <w:sz w:val="22"/>
                <w:szCs w:val="22"/>
              </w:rPr>
              <w:t xml:space="preserve">. 1, 2 </w:t>
            </w:r>
            <w:proofErr w:type="spellStart"/>
            <w:r w:rsidRPr="00E54F48">
              <w:rPr>
                <w:rFonts w:ascii="Sylfaen" w:hAnsi="Sylfaen" w:cs="Sylfaen"/>
                <w:sz w:val="22"/>
                <w:szCs w:val="22"/>
              </w:rPr>
              <w:t>խմբերի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հողեր</w:t>
            </w:r>
            <w:proofErr w:type="spellEnd"/>
            <w:r w:rsidRPr="00E54F48">
              <w:rPr>
                <w:rFonts w:ascii="Arial Armenian" w:hAnsi="Arial Armenian" w:cs="Arial"/>
                <w:sz w:val="22"/>
                <w:szCs w:val="22"/>
              </w:rPr>
              <w:t xml:space="preserve"> /</w:t>
            </w:r>
            <w:r w:rsidRPr="00E54F48">
              <w:rPr>
                <w:rFonts w:ascii="Calibri" w:hAnsi="Calibri" w:cs="Calibri"/>
                <w:sz w:val="22"/>
                <w:szCs w:val="22"/>
              </w:rPr>
              <w:t>УПЛОТНЕНИЕ</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ПНЕВМАТИЧЕСКИМИ</w:t>
            </w:r>
            <w:r w:rsidRPr="00E54F48">
              <w:rPr>
                <w:rFonts w:ascii="Arial Armenian" w:hAnsi="Arial Armenian" w:cs="Arial"/>
                <w:sz w:val="22"/>
                <w:szCs w:val="22"/>
              </w:rPr>
              <w:t xml:space="preserve"> </w:t>
            </w:r>
            <w:r w:rsidRPr="00E54F48">
              <w:rPr>
                <w:rFonts w:ascii="Calibri" w:hAnsi="Calibri" w:cs="Calibri"/>
                <w:sz w:val="22"/>
                <w:szCs w:val="22"/>
              </w:rPr>
              <w:t>ТРАМБОВКАМИ</w:t>
            </w:r>
            <w:r w:rsidRPr="00E54F48">
              <w:rPr>
                <w:rFonts w:ascii="Arial Armenian" w:hAnsi="Arial Armenian" w:cs="Arial"/>
                <w:sz w:val="22"/>
                <w:szCs w:val="22"/>
              </w:rPr>
              <w:t xml:space="preserve">: </w:t>
            </w:r>
            <w:r w:rsidRPr="00E54F48">
              <w:rPr>
                <w:rFonts w:ascii="Calibri" w:hAnsi="Calibri" w:cs="Calibri"/>
                <w:sz w:val="22"/>
                <w:szCs w:val="22"/>
              </w:rPr>
              <w:t>ГРУНТЫ</w:t>
            </w:r>
            <w:r w:rsidRPr="00E54F48">
              <w:rPr>
                <w:rFonts w:ascii="Arial Armenian" w:hAnsi="Arial Armenian" w:cs="Arial"/>
                <w:sz w:val="22"/>
                <w:szCs w:val="22"/>
              </w:rPr>
              <w:t xml:space="preserve"> 1,2 </w:t>
            </w:r>
            <w:r w:rsidRPr="00E54F48">
              <w:rPr>
                <w:rFonts w:ascii="Calibri" w:hAnsi="Calibri" w:cs="Calibri"/>
                <w:sz w:val="22"/>
                <w:szCs w:val="22"/>
              </w:rPr>
              <w:t>ГРУПП</w:t>
            </w:r>
          </w:p>
        </w:tc>
        <w:tc>
          <w:tcPr>
            <w:tcW w:w="1278" w:type="dxa"/>
            <w:gridSpan w:val="2"/>
            <w:tcBorders>
              <w:top w:val="nil"/>
              <w:left w:val="nil"/>
              <w:bottom w:val="single" w:sz="4" w:space="0" w:color="auto"/>
              <w:right w:val="single" w:sz="4" w:space="0" w:color="auto"/>
            </w:tcBorders>
            <w:vAlign w:val="center"/>
            <w:hideMark/>
          </w:tcPr>
          <w:p w14:paraId="5024B69D"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2B7E77C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26.986</w:t>
            </w:r>
          </w:p>
        </w:tc>
        <w:tc>
          <w:tcPr>
            <w:tcW w:w="1418" w:type="dxa"/>
            <w:gridSpan w:val="2"/>
            <w:tcBorders>
              <w:top w:val="nil"/>
              <w:left w:val="nil"/>
              <w:bottom w:val="single" w:sz="4" w:space="0" w:color="auto"/>
              <w:right w:val="single" w:sz="4" w:space="0" w:color="auto"/>
            </w:tcBorders>
            <w:noWrap/>
            <w:vAlign w:val="center"/>
            <w:hideMark/>
          </w:tcPr>
          <w:p w14:paraId="2DC5155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0.351</w:t>
            </w:r>
          </w:p>
        </w:tc>
        <w:tc>
          <w:tcPr>
            <w:tcW w:w="1470" w:type="dxa"/>
            <w:gridSpan w:val="2"/>
            <w:tcBorders>
              <w:top w:val="nil"/>
              <w:left w:val="nil"/>
              <w:bottom w:val="single" w:sz="4" w:space="0" w:color="auto"/>
              <w:right w:val="single" w:sz="4" w:space="0" w:color="auto"/>
            </w:tcBorders>
            <w:vAlign w:val="center"/>
            <w:hideMark/>
          </w:tcPr>
          <w:p w14:paraId="7CD03F2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9.472</w:t>
            </w:r>
          </w:p>
        </w:tc>
        <w:tc>
          <w:tcPr>
            <w:tcW w:w="222" w:type="dxa"/>
            <w:gridSpan w:val="2"/>
            <w:vAlign w:val="center"/>
            <w:hideMark/>
          </w:tcPr>
          <w:p w14:paraId="5C12F2B6" w14:textId="77777777" w:rsidR="00E54F48" w:rsidRPr="00E54F48" w:rsidRDefault="00E54F48" w:rsidP="00E54F48">
            <w:pPr>
              <w:rPr>
                <w:sz w:val="20"/>
                <w:szCs w:val="20"/>
              </w:rPr>
            </w:pPr>
          </w:p>
        </w:tc>
      </w:tr>
      <w:tr w:rsidR="00E54F48" w:rsidRPr="00E54F48" w14:paraId="1C55DF5A"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44F3F62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5E36875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nil"/>
              <w:left w:val="nil"/>
              <w:bottom w:val="single" w:sz="4" w:space="0" w:color="auto"/>
              <w:right w:val="single" w:sz="4" w:space="0" w:color="auto"/>
            </w:tcBorders>
            <w:vAlign w:val="center"/>
            <w:hideMark/>
          </w:tcPr>
          <w:p w14:paraId="6CF2DA49"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3BAD1FE0"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7BACA9D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28.986</w:t>
            </w:r>
          </w:p>
        </w:tc>
        <w:tc>
          <w:tcPr>
            <w:tcW w:w="1418" w:type="dxa"/>
            <w:gridSpan w:val="2"/>
            <w:tcBorders>
              <w:top w:val="nil"/>
              <w:left w:val="nil"/>
              <w:bottom w:val="single" w:sz="4" w:space="0" w:color="auto"/>
              <w:right w:val="single" w:sz="4" w:space="0" w:color="auto"/>
            </w:tcBorders>
            <w:noWrap/>
            <w:vAlign w:val="center"/>
            <w:hideMark/>
          </w:tcPr>
          <w:p w14:paraId="29FD8D2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0.873</w:t>
            </w:r>
          </w:p>
        </w:tc>
        <w:tc>
          <w:tcPr>
            <w:tcW w:w="1470" w:type="dxa"/>
            <w:gridSpan w:val="2"/>
            <w:tcBorders>
              <w:top w:val="nil"/>
              <w:left w:val="nil"/>
              <w:bottom w:val="single" w:sz="4" w:space="0" w:color="auto"/>
              <w:right w:val="single" w:sz="4" w:space="0" w:color="auto"/>
            </w:tcBorders>
            <w:vAlign w:val="center"/>
            <w:hideMark/>
          </w:tcPr>
          <w:p w14:paraId="7F1CF36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25.305</w:t>
            </w:r>
          </w:p>
        </w:tc>
        <w:tc>
          <w:tcPr>
            <w:tcW w:w="222" w:type="dxa"/>
            <w:gridSpan w:val="2"/>
            <w:vAlign w:val="center"/>
            <w:hideMark/>
          </w:tcPr>
          <w:p w14:paraId="14B26EEB" w14:textId="77777777" w:rsidR="00E54F48" w:rsidRPr="00E54F48" w:rsidRDefault="00E54F48" w:rsidP="00E54F48">
            <w:pPr>
              <w:rPr>
                <w:sz w:val="20"/>
                <w:szCs w:val="20"/>
              </w:rPr>
            </w:pPr>
          </w:p>
        </w:tc>
      </w:tr>
      <w:tr w:rsidR="00E54F48" w:rsidRPr="00E54F48" w14:paraId="3FBB6704"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2566391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single" w:sz="4" w:space="0" w:color="auto"/>
              <w:right w:val="single" w:sz="4" w:space="0" w:color="auto"/>
            </w:tcBorders>
            <w:vAlign w:val="center"/>
            <w:hideMark/>
          </w:tcPr>
          <w:p w14:paraId="5DA9067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3868E3C9"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2AF75B7B"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6E7D3FC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48.575</w:t>
            </w:r>
          </w:p>
        </w:tc>
        <w:tc>
          <w:tcPr>
            <w:tcW w:w="1418" w:type="dxa"/>
            <w:gridSpan w:val="2"/>
            <w:tcBorders>
              <w:top w:val="nil"/>
              <w:left w:val="nil"/>
              <w:bottom w:val="single" w:sz="4" w:space="0" w:color="auto"/>
              <w:right w:val="single" w:sz="4" w:space="0" w:color="auto"/>
            </w:tcBorders>
            <w:noWrap/>
            <w:vAlign w:val="center"/>
            <w:hideMark/>
          </w:tcPr>
          <w:p w14:paraId="56044A5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7DA513D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180.213</w:t>
            </w:r>
          </w:p>
        </w:tc>
        <w:tc>
          <w:tcPr>
            <w:tcW w:w="222" w:type="dxa"/>
            <w:gridSpan w:val="2"/>
            <w:vAlign w:val="center"/>
            <w:hideMark/>
          </w:tcPr>
          <w:p w14:paraId="40F630D0" w14:textId="77777777" w:rsidR="00E54F48" w:rsidRPr="00E54F48" w:rsidRDefault="00E54F48" w:rsidP="00E54F48">
            <w:pPr>
              <w:rPr>
                <w:sz w:val="20"/>
                <w:szCs w:val="20"/>
              </w:rPr>
            </w:pPr>
          </w:p>
        </w:tc>
      </w:tr>
      <w:tr w:rsidR="00E54F48" w:rsidRPr="00E54F48" w14:paraId="3D2F74B1"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136BDAE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170" w:type="dxa"/>
            <w:tcBorders>
              <w:top w:val="nil"/>
              <w:left w:val="nil"/>
              <w:bottom w:val="nil"/>
              <w:right w:val="single" w:sz="4" w:space="0" w:color="auto"/>
            </w:tcBorders>
            <w:vAlign w:val="center"/>
            <w:hideMark/>
          </w:tcPr>
          <w:p w14:paraId="2BBA5AB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27-312</w:t>
            </w:r>
          </w:p>
        </w:tc>
        <w:tc>
          <w:tcPr>
            <w:tcW w:w="3705" w:type="dxa"/>
            <w:tcBorders>
              <w:top w:val="nil"/>
              <w:left w:val="nil"/>
              <w:bottom w:val="nil"/>
              <w:right w:val="single" w:sz="4" w:space="0" w:color="auto"/>
            </w:tcBorders>
            <w:vAlign w:val="center"/>
            <w:hideMark/>
          </w:tcPr>
          <w:p w14:paraId="2737D7AF"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ոչ</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հյուսված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սինթետիկ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նյութից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պատյանում</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ПРОСЛОЕК</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НЕТКАНОГО</w:t>
            </w:r>
            <w:r w:rsidRPr="00E54F48">
              <w:rPr>
                <w:rFonts w:ascii="Arial Armenian" w:hAnsi="Arial Armenian" w:cs="Arial"/>
                <w:sz w:val="22"/>
                <w:szCs w:val="22"/>
              </w:rPr>
              <w:t xml:space="preserve"> </w:t>
            </w:r>
            <w:r w:rsidRPr="00E54F48">
              <w:rPr>
                <w:rFonts w:ascii="Calibri" w:hAnsi="Calibri" w:cs="Calibri"/>
                <w:sz w:val="22"/>
                <w:szCs w:val="22"/>
              </w:rPr>
              <w:t>СИНТЕТИЧЕСКОГО</w:t>
            </w:r>
            <w:r w:rsidRPr="00E54F48">
              <w:rPr>
                <w:rFonts w:ascii="Arial Armenian" w:hAnsi="Arial Armenian" w:cs="Arial"/>
                <w:sz w:val="22"/>
                <w:szCs w:val="22"/>
              </w:rPr>
              <w:t xml:space="preserve"> </w:t>
            </w:r>
            <w:r w:rsidRPr="00E54F48">
              <w:rPr>
                <w:rFonts w:ascii="Calibri" w:hAnsi="Calibri" w:cs="Calibri"/>
                <w:sz w:val="22"/>
                <w:szCs w:val="22"/>
              </w:rPr>
              <w:t>МАТЕРИАЛА</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ЗЕМЛЯНОМ</w:t>
            </w:r>
            <w:r w:rsidRPr="00E54F48">
              <w:rPr>
                <w:rFonts w:ascii="Arial Armenian" w:hAnsi="Arial Armenian" w:cs="Arial"/>
                <w:sz w:val="22"/>
                <w:szCs w:val="22"/>
              </w:rPr>
              <w:t xml:space="preserve"> </w:t>
            </w:r>
            <w:r w:rsidRPr="00E54F48">
              <w:rPr>
                <w:rFonts w:ascii="Calibri" w:hAnsi="Calibri" w:cs="Calibri"/>
                <w:sz w:val="22"/>
                <w:szCs w:val="22"/>
              </w:rPr>
              <w:t>ПОЛОТНЕ</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ОБОЙМЕ</w:t>
            </w:r>
          </w:p>
        </w:tc>
        <w:tc>
          <w:tcPr>
            <w:tcW w:w="1278" w:type="dxa"/>
            <w:gridSpan w:val="2"/>
            <w:tcBorders>
              <w:top w:val="nil"/>
              <w:left w:val="nil"/>
              <w:bottom w:val="single" w:sz="4" w:space="0" w:color="auto"/>
              <w:right w:val="single" w:sz="4" w:space="0" w:color="auto"/>
            </w:tcBorders>
            <w:vAlign w:val="center"/>
            <w:hideMark/>
          </w:tcPr>
          <w:p w14:paraId="245A11F1"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2E6F1B5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42.835</w:t>
            </w:r>
          </w:p>
        </w:tc>
        <w:tc>
          <w:tcPr>
            <w:tcW w:w="1418" w:type="dxa"/>
            <w:gridSpan w:val="2"/>
            <w:tcBorders>
              <w:top w:val="nil"/>
              <w:left w:val="nil"/>
              <w:bottom w:val="single" w:sz="4" w:space="0" w:color="auto"/>
              <w:right w:val="single" w:sz="4" w:space="0" w:color="auto"/>
            </w:tcBorders>
            <w:noWrap/>
            <w:vAlign w:val="center"/>
            <w:hideMark/>
          </w:tcPr>
          <w:p w14:paraId="777811A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0.201</w:t>
            </w:r>
          </w:p>
        </w:tc>
        <w:tc>
          <w:tcPr>
            <w:tcW w:w="1470" w:type="dxa"/>
            <w:gridSpan w:val="2"/>
            <w:tcBorders>
              <w:top w:val="nil"/>
              <w:left w:val="nil"/>
              <w:bottom w:val="single" w:sz="4" w:space="0" w:color="auto"/>
              <w:right w:val="single" w:sz="4" w:space="0" w:color="auto"/>
            </w:tcBorders>
            <w:vAlign w:val="center"/>
            <w:hideMark/>
          </w:tcPr>
          <w:p w14:paraId="5449E69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8.610</w:t>
            </w:r>
          </w:p>
        </w:tc>
        <w:tc>
          <w:tcPr>
            <w:tcW w:w="222" w:type="dxa"/>
            <w:gridSpan w:val="2"/>
            <w:vAlign w:val="center"/>
            <w:hideMark/>
          </w:tcPr>
          <w:p w14:paraId="32212905" w14:textId="77777777" w:rsidR="00E54F48" w:rsidRPr="00E54F48" w:rsidRDefault="00E54F48" w:rsidP="00E54F48">
            <w:pPr>
              <w:rPr>
                <w:sz w:val="20"/>
                <w:szCs w:val="20"/>
              </w:rPr>
            </w:pPr>
          </w:p>
        </w:tc>
      </w:tr>
      <w:tr w:rsidR="00E54F48" w:rsidRPr="00E54F48" w14:paraId="3FEFF462"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609C75E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170" w:type="dxa"/>
            <w:tcBorders>
              <w:top w:val="single" w:sz="4" w:space="0" w:color="auto"/>
              <w:left w:val="nil"/>
              <w:bottom w:val="nil"/>
              <w:right w:val="single" w:sz="4" w:space="0" w:color="auto"/>
            </w:tcBorders>
            <w:vAlign w:val="center"/>
            <w:hideMark/>
          </w:tcPr>
          <w:p w14:paraId="6D64035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27-19</w:t>
            </w:r>
          </w:p>
        </w:tc>
        <w:tc>
          <w:tcPr>
            <w:tcW w:w="3705" w:type="dxa"/>
            <w:tcBorders>
              <w:top w:val="single" w:sz="4" w:space="0" w:color="auto"/>
              <w:left w:val="nil"/>
              <w:bottom w:val="nil"/>
              <w:right w:val="single" w:sz="4" w:space="0" w:color="auto"/>
            </w:tcBorders>
            <w:vAlign w:val="center"/>
            <w:hideMark/>
          </w:tcPr>
          <w:p w14:paraId="30E049EA"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Հիմքերի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տակ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պատրաստող</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հարթեցնող</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ավազից</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ПОДСТИЛАЮЩИХ</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ВЫРАВНИВАЮЩИХ</w:t>
            </w:r>
            <w:r w:rsidRPr="00E54F48">
              <w:rPr>
                <w:rFonts w:ascii="Arial Armenian" w:hAnsi="Arial Armenian" w:cs="Arial"/>
                <w:sz w:val="22"/>
                <w:szCs w:val="22"/>
              </w:rPr>
              <w:t xml:space="preserve"> </w:t>
            </w:r>
            <w:r w:rsidRPr="00E54F48">
              <w:rPr>
                <w:rFonts w:ascii="Calibri" w:hAnsi="Calibri" w:cs="Calibri"/>
                <w:sz w:val="22"/>
                <w:szCs w:val="22"/>
              </w:rPr>
              <w:t>СЛОЕВ</w:t>
            </w:r>
            <w:r w:rsidRPr="00E54F48">
              <w:rPr>
                <w:rFonts w:ascii="Arial Armenian" w:hAnsi="Arial Armenian" w:cs="Arial"/>
                <w:sz w:val="22"/>
                <w:szCs w:val="22"/>
              </w:rPr>
              <w:t xml:space="preserve"> </w:t>
            </w:r>
            <w:r w:rsidRPr="00E54F48">
              <w:rPr>
                <w:rFonts w:ascii="Calibri" w:hAnsi="Calibri" w:cs="Calibri"/>
                <w:sz w:val="22"/>
                <w:szCs w:val="22"/>
              </w:rPr>
              <w:t>ОСНОВАНИЙ</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ПЕСКА</w:t>
            </w:r>
          </w:p>
        </w:tc>
        <w:tc>
          <w:tcPr>
            <w:tcW w:w="1278" w:type="dxa"/>
            <w:gridSpan w:val="2"/>
            <w:tcBorders>
              <w:top w:val="nil"/>
              <w:left w:val="nil"/>
              <w:bottom w:val="single" w:sz="4" w:space="0" w:color="auto"/>
              <w:right w:val="single" w:sz="4" w:space="0" w:color="auto"/>
            </w:tcBorders>
            <w:vAlign w:val="center"/>
            <w:hideMark/>
          </w:tcPr>
          <w:p w14:paraId="278069DB"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0469B3D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17.13</w:t>
            </w:r>
          </w:p>
        </w:tc>
        <w:tc>
          <w:tcPr>
            <w:tcW w:w="1418" w:type="dxa"/>
            <w:gridSpan w:val="2"/>
            <w:tcBorders>
              <w:top w:val="nil"/>
              <w:left w:val="nil"/>
              <w:bottom w:val="single" w:sz="4" w:space="0" w:color="auto"/>
              <w:right w:val="single" w:sz="4" w:space="0" w:color="auto"/>
            </w:tcBorders>
            <w:noWrap/>
            <w:vAlign w:val="center"/>
            <w:hideMark/>
          </w:tcPr>
          <w:p w14:paraId="66257BF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12.00</w:t>
            </w:r>
          </w:p>
        </w:tc>
        <w:tc>
          <w:tcPr>
            <w:tcW w:w="1470" w:type="dxa"/>
            <w:gridSpan w:val="2"/>
            <w:tcBorders>
              <w:top w:val="nil"/>
              <w:left w:val="nil"/>
              <w:bottom w:val="single" w:sz="4" w:space="0" w:color="auto"/>
              <w:right w:val="single" w:sz="4" w:space="0" w:color="auto"/>
            </w:tcBorders>
            <w:vAlign w:val="center"/>
            <w:hideMark/>
          </w:tcPr>
          <w:p w14:paraId="4712E29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205.560</w:t>
            </w:r>
          </w:p>
        </w:tc>
        <w:tc>
          <w:tcPr>
            <w:tcW w:w="222" w:type="dxa"/>
            <w:gridSpan w:val="2"/>
            <w:vAlign w:val="center"/>
            <w:hideMark/>
          </w:tcPr>
          <w:p w14:paraId="3A8CA057" w14:textId="77777777" w:rsidR="00E54F48" w:rsidRPr="00E54F48" w:rsidRDefault="00E54F48" w:rsidP="00E54F48">
            <w:pPr>
              <w:rPr>
                <w:sz w:val="20"/>
                <w:szCs w:val="20"/>
              </w:rPr>
            </w:pPr>
          </w:p>
        </w:tc>
      </w:tr>
      <w:tr w:rsidR="00E54F48" w:rsidRPr="00E54F48" w14:paraId="26946AB1"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737F381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w:t>
            </w:r>
          </w:p>
        </w:tc>
        <w:tc>
          <w:tcPr>
            <w:tcW w:w="1170" w:type="dxa"/>
            <w:tcBorders>
              <w:top w:val="single" w:sz="4" w:space="0" w:color="auto"/>
              <w:left w:val="nil"/>
              <w:bottom w:val="nil"/>
              <w:right w:val="single" w:sz="4" w:space="0" w:color="auto"/>
            </w:tcBorders>
            <w:vAlign w:val="center"/>
            <w:hideMark/>
          </w:tcPr>
          <w:p w14:paraId="7297475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27-114</w:t>
            </w:r>
          </w:p>
        </w:tc>
        <w:tc>
          <w:tcPr>
            <w:tcW w:w="3705" w:type="dxa"/>
            <w:tcBorders>
              <w:top w:val="single" w:sz="4" w:space="0" w:color="auto"/>
              <w:left w:val="nil"/>
              <w:bottom w:val="nil"/>
              <w:right w:val="single" w:sz="4" w:space="0" w:color="auto"/>
            </w:tcBorders>
            <w:vAlign w:val="center"/>
            <w:hideMark/>
          </w:tcPr>
          <w:p w14:paraId="30996412"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Ցեմենտ</w:t>
            </w:r>
            <w:r w:rsidRPr="00E54F48">
              <w:rPr>
                <w:rFonts w:ascii="Arial Armenian" w:hAnsi="Arial Armenian" w:cs="Arial"/>
                <w:sz w:val="22"/>
                <w:szCs w:val="22"/>
              </w:rPr>
              <w:t>-</w:t>
            </w:r>
            <w:r w:rsidRPr="00E54F48">
              <w:rPr>
                <w:rFonts w:ascii="Sylfaen" w:hAnsi="Sylfaen" w:cs="Sylfaen"/>
                <w:sz w:val="22"/>
                <w:szCs w:val="22"/>
              </w:rPr>
              <w:t>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ծածկույթների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իրականացնում</w:t>
            </w:r>
            <w:proofErr w:type="spellEnd"/>
            <w:r w:rsidRPr="00E54F48">
              <w:rPr>
                <w:rFonts w:ascii="Arial Armenian" w:hAnsi="Arial Armenian" w:cs="Arial"/>
                <w:sz w:val="22"/>
                <w:szCs w:val="22"/>
              </w:rPr>
              <w:t xml:space="preserve"> 20</w:t>
            </w:r>
            <w:r w:rsidRPr="00E54F48">
              <w:rPr>
                <w:rFonts w:ascii="Sylfaen" w:hAnsi="Sylfaen" w:cs="Sylfaen"/>
                <w:sz w:val="22"/>
                <w:szCs w:val="22"/>
              </w:rPr>
              <w:t>սմ</w:t>
            </w:r>
            <w:r w:rsidRPr="00E54F48">
              <w:rPr>
                <w:rFonts w:ascii="Arial Armenian" w:hAnsi="Arial Armenian" w:cs="Arial"/>
                <w:sz w:val="22"/>
                <w:szCs w:val="22"/>
              </w:rPr>
              <w:t xml:space="preserve"> </w:t>
            </w:r>
            <w:proofErr w:type="spellStart"/>
            <w:r w:rsidRPr="00E54F48">
              <w:rPr>
                <w:rFonts w:ascii="Sylfaen" w:hAnsi="Sylfaen" w:cs="Sylfaen"/>
                <w:sz w:val="22"/>
                <w:szCs w:val="22"/>
              </w:rPr>
              <w:t>հաստ</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մանր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մեխանիզացիայի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միջոցներով</w:t>
            </w:r>
            <w:proofErr w:type="spellEnd"/>
            <w:r w:rsidRPr="00E54F48">
              <w:rPr>
                <w:rFonts w:ascii="Arial Armenian" w:hAnsi="Arial Armenian" w:cs="Arial"/>
                <w:sz w:val="22"/>
                <w:szCs w:val="22"/>
              </w:rPr>
              <w:br/>
            </w:r>
            <w:proofErr w:type="spellStart"/>
            <w:r w:rsidRPr="00E54F48">
              <w:rPr>
                <w:rFonts w:ascii="Calibri" w:hAnsi="Calibri" w:cs="Calibri"/>
                <w:sz w:val="22"/>
                <w:szCs w:val="22"/>
              </w:rPr>
              <w:t>Устройство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цементобетонных</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покрытий</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толщиной</w:t>
            </w:r>
            <w:proofErr w:type="spellEnd"/>
            <w:r w:rsidRPr="00E54F48">
              <w:rPr>
                <w:rFonts w:ascii="Arial Armenian" w:hAnsi="Arial Armenian" w:cs="Arial"/>
                <w:sz w:val="22"/>
                <w:szCs w:val="22"/>
              </w:rPr>
              <w:t xml:space="preserve"> 20 </w:t>
            </w:r>
            <w:proofErr w:type="spellStart"/>
            <w:r w:rsidRPr="00E54F48">
              <w:rPr>
                <w:rFonts w:ascii="Calibri" w:hAnsi="Calibri" w:cs="Calibri"/>
                <w:sz w:val="22"/>
                <w:szCs w:val="22"/>
              </w:rPr>
              <w:t>см</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средствами</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малой</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механизации</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07A0E3AE"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424B353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85.67</w:t>
            </w:r>
          </w:p>
        </w:tc>
        <w:tc>
          <w:tcPr>
            <w:tcW w:w="1418" w:type="dxa"/>
            <w:gridSpan w:val="2"/>
            <w:tcBorders>
              <w:top w:val="nil"/>
              <w:left w:val="nil"/>
              <w:bottom w:val="single" w:sz="4" w:space="0" w:color="auto"/>
              <w:right w:val="single" w:sz="4" w:space="0" w:color="auto"/>
            </w:tcBorders>
            <w:noWrap/>
            <w:vAlign w:val="center"/>
            <w:hideMark/>
          </w:tcPr>
          <w:p w14:paraId="5A45893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5.95</w:t>
            </w:r>
          </w:p>
        </w:tc>
        <w:tc>
          <w:tcPr>
            <w:tcW w:w="1470" w:type="dxa"/>
            <w:gridSpan w:val="2"/>
            <w:tcBorders>
              <w:top w:val="nil"/>
              <w:left w:val="nil"/>
              <w:bottom w:val="single" w:sz="4" w:space="0" w:color="auto"/>
              <w:right w:val="single" w:sz="4" w:space="0" w:color="auto"/>
            </w:tcBorders>
            <w:vAlign w:val="center"/>
            <w:hideMark/>
          </w:tcPr>
          <w:p w14:paraId="38AE2E6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509.737</w:t>
            </w:r>
          </w:p>
        </w:tc>
        <w:tc>
          <w:tcPr>
            <w:tcW w:w="222" w:type="dxa"/>
            <w:gridSpan w:val="2"/>
            <w:vAlign w:val="center"/>
            <w:hideMark/>
          </w:tcPr>
          <w:p w14:paraId="0D378921" w14:textId="77777777" w:rsidR="00E54F48" w:rsidRPr="00E54F48" w:rsidRDefault="00E54F48" w:rsidP="00E54F48">
            <w:pPr>
              <w:rPr>
                <w:sz w:val="20"/>
                <w:szCs w:val="20"/>
              </w:rPr>
            </w:pPr>
          </w:p>
        </w:tc>
      </w:tr>
      <w:tr w:rsidR="00E54F48" w:rsidRPr="00E54F48" w14:paraId="7CC886AB"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26CDC88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w:t>
            </w:r>
          </w:p>
        </w:tc>
        <w:tc>
          <w:tcPr>
            <w:tcW w:w="1170" w:type="dxa"/>
            <w:tcBorders>
              <w:top w:val="single" w:sz="4" w:space="0" w:color="auto"/>
              <w:left w:val="nil"/>
              <w:bottom w:val="nil"/>
              <w:right w:val="single" w:sz="4" w:space="0" w:color="auto"/>
            </w:tcBorders>
            <w:vAlign w:val="center"/>
            <w:hideMark/>
          </w:tcPr>
          <w:p w14:paraId="3F923CF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27-126</w:t>
            </w:r>
          </w:p>
        </w:tc>
        <w:tc>
          <w:tcPr>
            <w:tcW w:w="3705" w:type="dxa"/>
            <w:tcBorders>
              <w:top w:val="single" w:sz="4" w:space="0" w:color="auto"/>
              <w:left w:val="nil"/>
              <w:bottom w:val="nil"/>
              <w:right w:val="single" w:sz="4" w:space="0" w:color="auto"/>
            </w:tcBorders>
            <w:vAlign w:val="center"/>
            <w:hideMark/>
          </w:tcPr>
          <w:p w14:paraId="683A3888"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Մետաղական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ցանցի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տեղադրում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ցեմենտաբետոնե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ծածկույթի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մեջ</w:t>
            </w:r>
            <w:proofErr w:type="spellEnd"/>
            <w:r w:rsidRPr="00E54F48">
              <w:rPr>
                <w:rFonts w:ascii="Arial Armenian" w:hAnsi="Arial Armenian" w:cs="Arial"/>
                <w:sz w:val="22"/>
                <w:szCs w:val="22"/>
              </w:rPr>
              <w:br/>
            </w:r>
            <w:r w:rsidRPr="00E54F48">
              <w:rPr>
                <w:rFonts w:ascii="Calibri" w:hAnsi="Calibri" w:cs="Calibri"/>
                <w:sz w:val="22"/>
                <w:szCs w:val="22"/>
              </w:rPr>
              <w:t>УКЛАДКА</w:t>
            </w:r>
            <w:r w:rsidRPr="00E54F48">
              <w:rPr>
                <w:rFonts w:ascii="Arial Armenian" w:hAnsi="Arial Armenian" w:cs="Arial"/>
                <w:sz w:val="22"/>
                <w:szCs w:val="22"/>
              </w:rPr>
              <w:t xml:space="preserve"> </w:t>
            </w:r>
            <w:r w:rsidRPr="00E54F48">
              <w:rPr>
                <w:rFonts w:ascii="Calibri" w:hAnsi="Calibri" w:cs="Calibri"/>
                <w:sz w:val="22"/>
                <w:szCs w:val="22"/>
              </w:rPr>
              <w:t>МЕТАЛЛИЧЕСКОЙ</w:t>
            </w:r>
            <w:r w:rsidRPr="00E54F48">
              <w:rPr>
                <w:rFonts w:ascii="Arial Armenian" w:hAnsi="Arial Armenian" w:cs="Arial"/>
                <w:sz w:val="22"/>
                <w:szCs w:val="22"/>
              </w:rPr>
              <w:t xml:space="preserve"> </w:t>
            </w:r>
            <w:r w:rsidRPr="00E54F48">
              <w:rPr>
                <w:rFonts w:ascii="Calibri" w:hAnsi="Calibri" w:cs="Calibri"/>
                <w:sz w:val="22"/>
                <w:szCs w:val="22"/>
              </w:rPr>
              <w:t>СЕТКИ</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ЦЕМЕНТОБЕТОННОЕ</w:t>
            </w:r>
            <w:r w:rsidRPr="00E54F48">
              <w:rPr>
                <w:rFonts w:ascii="Arial Armenian" w:hAnsi="Arial Armenian" w:cs="Arial"/>
                <w:sz w:val="22"/>
                <w:szCs w:val="22"/>
              </w:rPr>
              <w:t xml:space="preserve"> </w:t>
            </w:r>
            <w:r w:rsidRPr="00E54F48">
              <w:rPr>
                <w:rFonts w:ascii="Calibri" w:hAnsi="Calibri" w:cs="Calibri"/>
                <w:sz w:val="22"/>
                <w:szCs w:val="22"/>
              </w:rPr>
              <w:t>ПОКРЫТИЕ</w:t>
            </w:r>
          </w:p>
        </w:tc>
        <w:tc>
          <w:tcPr>
            <w:tcW w:w="1278" w:type="dxa"/>
            <w:gridSpan w:val="2"/>
            <w:tcBorders>
              <w:top w:val="nil"/>
              <w:left w:val="nil"/>
              <w:bottom w:val="single" w:sz="4" w:space="0" w:color="auto"/>
              <w:right w:val="single" w:sz="4" w:space="0" w:color="auto"/>
            </w:tcBorders>
            <w:vAlign w:val="center"/>
            <w:hideMark/>
          </w:tcPr>
          <w:p w14:paraId="1C97A0F6"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0006B1E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85.67</w:t>
            </w:r>
          </w:p>
        </w:tc>
        <w:tc>
          <w:tcPr>
            <w:tcW w:w="1418" w:type="dxa"/>
            <w:gridSpan w:val="2"/>
            <w:tcBorders>
              <w:top w:val="nil"/>
              <w:left w:val="nil"/>
              <w:bottom w:val="single" w:sz="4" w:space="0" w:color="auto"/>
              <w:right w:val="single" w:sz="4" w:space="0" w:color="auto"/>
            </w:tcBorders>
            <w:noWrap/>
            <w:vAlign w:val="center"/>
            <w:hideMark/>
          </w:tcPr>
          <w:p w14:paraId="1BE35E5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1.081</w:t>
            </w:r>
          </w:p>
        </w:tc>
        <w:tc>
          <w:tcPr>
            <w:tcW w:w="1470" w:type="dxa"/>
            <w:gridSpan w:val="2"/>
            <w:tcBorders>
              <w:top w:val="nil"/>
              <w:left w:val="nil"/>
              <w:bottom w:val="single" w:sz="4" w:space="0" w:color="auto"/>
              <w:right w:val="single" w:sz="4" w:space="0" w:color="auto"/>
            </w:tcBorders>
            <w:vAlign w:val="center"/>
            <w:hideMark/>
          </w:tcPr>
          <w:p w14:paraId="7CA6A8E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92.609</w:t>
            </w:r>
          </w:p>
        </w:tc>
        <w:tc>
          <w:tcPr>
            <w:tcW w:w="222" w:type="dxa"/>
            <w:gridSpan w:val="2"/>
            <w:vAlign w:val="center"/>
            <w:hideMark/>
          </w:tcPr>
          <w:p w14:paraId="20ABE04C" w14:textId="77777777" w:rsidR="00E54F48" w:rsidRPr="00E54F48" w:rsidRDefault="00E54F48" w:rsidP="00E54F48">
            <w:pPr>
              <w:rPr>
                <w:sz w:val="20"/>
                <w:szCs w:val="20"/>
              </w:rPr>
            </w:pPr>
          </w:p>
        </w:tc>
      </w:tr>
      <w:tr w:rsidR="00E54F48" w:rsidRPr="00E54F48" w14:paraId="1E23710B" w14:textId="77777777" w:rsidTr="00E54F48">
        <w:trPr>
          <w:gridAfter w:val="1"/>
          <w:wAfter w:w="7" w:type="dxa"/>
          <w:trHeight w:val="855"/>
        </w:trPr>
        <w:tc>
          <w:tcPr>
            <w:tcW w:w="540" w:type="dxa"/>
            <w:tcBorders>
              <w:top w:val="single" w:sz="4" w:space="0" w:color="auto"/>
              <w:left w:val="single" w:sz="4" w:space="0" w:color="auto"/>
              <w:bottom w:val="nil"/>
              <w:right w:val="single" w:sz="4" w:space="0" w:color="auto"/>
            </w:tcBorders>
            <w:noWrap/>
            <w:vAlign w:val="center"/>
            <w:hideMark/>
          </w:tcPr>
          <w:p w14:paraId="33E33DC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w:t>
            </w:r>
          </w:p>
        </w:tc>
        <w:tc>
          <w:tcPr>
            <w:tcW w:w="1170" w:type="dxa"/>
            <w:tcBorders>
              <w:top w:val="single" w:sz="4" w:space="0" w:color="auto"/>
              <w:left w:val="nil"/>
              <w:bottom w:val="nil"/>
              <w:right w:val="single" w:sz="4" w:space="0" w:color="auto"/>
            </w:tcBorders>
            <w:vAlign w:val="center"/>
            <w:hideMark/>
          </w:tcPr>
          <w:p w14:paraId="2FC5548E"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4049A8F2"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Միաձույլ</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կաուչուկե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ծածկույթի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իրականացում</w:t>
            </w:r>
            <w:proofErr w:type="spellEnd"/>
            <w:r w:rsidRPr="00E54F48">
              <w:rPr>
                <w:rFonts w:ascii="Arial Armenian" w:hAnsi="Arial Armenian" w:cs="Arial"/>
                <w:sz w:val="22"/>
                <w:szCs w:val="22"/>
              </w:rPr>
              <w:t xml:space="preserve"> 15</w:t>
            </w:r>
            <w:r w:rsidRPr="00E54F48">
              <w:rPr>
                <w:rFonts w:ascii="Sylfaen" w:hAnsi="Sylfaen" w:cs="Sylfaen"/>
                <w:sz w:val="22"/>
                <w:szCs w:val="22"/>
              </w:rPr>
              <w:t>մմ</w:t>
            </w:r>
            <w:r w:rsidRPr="00E54F48">
              <w:rPr>
                <w:rFonts w:ascii="Arial Armenian" w:hAnsi="Arial Armenian" w:cs="Arial"/>
                <w:sz w:val="22"/>
                <w:szCs w:val="22"/>
              </w:rPr>
              <w:t xml:space="preserve"> </w:t>
            </w:r>
            <w:proofErr w:type="spellStart"/>
            <w:r w:rsidRPr="00E54F48">
              <w:rPr>
                <w:rFonts w:ascii="Sylfaen" w:hAnsi="Sylfaen" w:cs="Sylfaen"/>
                <w:sz w:val="22"/>
                <w:szCs w:val="22"/>
              </w:rPr>
              <w:t>հաստության</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Հարթեցումը</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փռումը</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իրականացնել</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հատուկ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տեխնիկայի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միջոցով</w:t>
            </w:r>
            <w:proofErr w:type="spellEnd"/>
          </w:p>
        </w:tc>
        <w:tc>
          <w:tcPr>
            <w:tcW w:w="1278" w:type="dxa"/>
            <w:gridSpan w:val="2"/>
            <w:tcBorders>
              <w:top w:val="nil"/>
              <w:left w:val="nil"/>
              <w:bottom w:val="single" w:sz="4" w:space="0" w:color="auto"/>
              <w:right w:val="single" w:sz="4" w:space="0" w:color="auto"/>
            </w:tcBorders>
            <w:vAlign w:val="center"/>
            <w:hideMark/>
          </w:tcPr>
          <w:p w14:paraId="64E33230"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7B09595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85.67</w:t>
            </w:r>
          </w:p>
        </w:tc>
        <w:tc>
          <w:tcPr>
            <w:tcW w:w="1418" w:type="dxa"/>
            <w:gridSpan w:val="2"/>
            <w:tcBorders>
              <w:top w:val="nil"/>
              <w:left w:val="nil"/>
              <w:bottom w:val="single" w:sz="4" w:space="0" w:color="auto"/>
              <w:right w:val="single" w:sz="4" w:space="0" w:color="auto"/>
            </w:tcBorders>
            <w:noWrap/>
            <w:vAlign w:val="center"/>
            <w:hideMark/>
          </w:tcPr>
          <w:p w14:paraId="30B4584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32.33</w:t>
            </w:r>
          </w:p>
        </w:tc>
        <w:tc>
          <w:tcPr>
            <w:tcW w:w="1470" w:type="dxa"/>
            <w:gridSpan w:val="2"/>
            <w:tcBorders>
              <w:top w:val="nil"/>
              <w:left w:val="nil"/>
              <w:bottom w:val="single" w:sz="4" w:space="0" w:color="auto"/>
              <w:right w:val="single" w:sz="4" w:space="0" w:color="auto"/>
            </w:tcBorders>
            <w:vAlign w:val="center"/>
            <w:hideMark/>
          </w:tcPr>
          <w:p w14:paraId="11AAC21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2769.711</w:t>
            </w:r>
          </w:p>
        </w:tc>
        <w:tc>
          <w:tcPr>
            <w:tcW w:w="222" w:type="dxa"/>
            <w:gridSpan w:val="2"/>
            <w:vAlign w:val="center"/>
            <w:hideMark/>
          </w:tcPr>
          <w:p w14:paraId="5EE54F63" w14:textId="77777777" w:rsidR="00E54F48" w:rsidRPr="00E54F48" w:rsidRDefault="00E54F48" w:rsidP="00E54F48">
            <w:pPr>
              <w:rPr>
                <w:sz w:val="20"/>
                <w:szCs w:val="20"/>
              </w:rPr>
            </w:pPr>
          </w:p>
        </w:tc>
      </w:tr>
      <w:tr w:rsidR="00E54F48" w:rsidRPr="00E54F48" w14:paraId="2AD20F7B"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50B471E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3583CDD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1C7CA027"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Ֆասադների</w:t>
            </w:r>
            <w:proofErr w:type="spellEnd"/>
            <w:r w:rsidRPr="00E54F48">
              <w:rPr>
                <w:rFonts w:ascii="Arial Armenian" w:hAnsi="Arial Armenian" w:cs="Arial"/>
                <w:b/>
                <w:bCs/>
              </w:rPr>
              <w:t xml:space="preserve"> </w:t>
            </w:r>
            <w:proofErr w:type="spellStart"/>
            <w:r w:rsidRPr="00E54F48">
              <w:rPr>
                <w:rFonts w:ascii="Sylfaen" w:hAnsi="Sylfaen" w:cs="Sylfaen"/>
                <w:b/>
                <w:bCs/>
              </w:rPr>
              <w:t>հարդարում</w:t>
            </w:r>
            <w:proofErr w:type="spellEnd"/>
            <w:r w:rsidRPr="00E54F48">
              <w:rPr>
                <w:rFonts w:ascii="Arial Armenian" w:hAnsi="Arial Armenian" w:cs="Arial"/>
                <w:b/>
                <w:bCs/>
              </w:rPr>
              <w:t xml:space="preserve">  </w:t>
            </w:r>
            <w:proofErr w:type="spellStart"/>
            <w:r w:rsidRPr="00E54F48">
              <w:rPr>
                <w:rFonts w:ascii="Calibri" w:hAnsi="Calibri" w:cs="Calibri"/>
                <w:b/>
                <w:bCs/>
              </w:rPr>
              <w:t>Отделка</w:t>
            </w:r>
            <w:proofErr w:type="spellEnd"/>
            <w:r w:rsidRPr="00E54F48">
              <w:rPr>
                <w:rFonts w:ascii="Arial Armenian" w:hAnsi="Arial Armenian" w:cs="Arial"/>
                <w:b/>
                <w:bCs/>
              </w:rPr>
              <w:t xml:space="preserve"> </w:t>
            </w:r>
            <w:proofErr w:type="spellStart"/>
            <w:r w:rsidRPr="00E54F48">
              <w:rPr>
                <w:rFonts w:ascii="Calibri" w:hAnsi="Calibri" w:cs="Calibri"/>
                <w:b/>
                <w:bCs/>
              </w:rPr>
              <w:t>фасадов</w:t>
            </w:r>
            <w:proofErr w:type="spellEnd"/>
          </w:p>
        </w:tc>
        <w:tc>
          <w:tcPr>
            <w:tcW w:w="1278" w:type="dxa"/>
            <w:gridSpan w:val="2"/>
            <w:tcBorders>
              <w:top w:val="nil"/>
              <w:left w:val="nil"/>
              <w:bottom w:val="single" w:sz="4" w:space="0" w:color="auto"/>
              <w:right w:val="single" w:sz="4" w:space="0" w:color="auto"/>
            </w:tcBorders>
            <w:vAlign w:val="center"/>
            <w:hideMark/>
          </w:tcPr>
          <w:p w14:paraId="7418B2F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72975DF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33FBABB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58F731C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1E3D2571" w14:textId="77777777" w:rsidR="00E54F48" w:rsidRPr="00E54F48" w:rsidRDefault="00E54F48" w:rsidP="00E54F48">
            <w:pPr>
              <w:rPr>
                <w:sz w:val="20"/>
                <w:szCs w:val="20"/>
              </w:rPr>
            </w:pPr>
          </w:p>
        </w:tc>
      </w:tr>
      <w:tr w:rsidR="00E54F48" w:rsidRPr="00E54F48" w14:paraId="5DC669BC" w14:textId="77777777" w:rsidTr="00E54F48">
        <w:trPr>
          <w:gridAfter w:val="1"/>
          <w:wAfter w:w="7" w:type="dxa"/>
          <w:trHeight w:val="570"/>
        </w:trPr>
        <w:tc>
          <w:tcPr>
            <w:tcW w:w="540" w:type="dxa"/>
            <w:tcBorders>
              <w:top w:val="nil"/>
              <w:left w:val="single" w:sz="4" w:space="0" w:color="auto"/>
              <w:bottom w:val="nil"/>
              <w:right w:val="single" w:sz="4" w:space="0" w:color="auto"/>
            </w:tcBorders>
            <w:noWrap/>
            <w:vAlign w:val="center"/>
            <w:hideMark/>
          </w:tcPr>
          <w:p w14:paraId="57A8BAB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lastRenderedPageBreak/>
              <w:t>1</w:t>
            </w:r>
          </w:p>
        </w:tc>
        <w:tc>
          <w:tcPr>
            <w:tcW w:w="1170" w:type="dxa"/>
            <w:tcBorders>
              <w:top w:val="nil"/>
              <w:left w:val="nil"/>
              <w:bottom w:val="nil"/>
              <w:right w:val="single" w:sz="4" w:space="0" w:color="auto"/>
            </w:tcBorders>
            <w:vAlign w:val="center"/>
            <w:hideMark/>
          </w:tcPr>
          <w:p w14:paraId="7F0F36C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27-86</w:t>
            </w:r>
          </w:p>
        </w:tc>
        <w:tc>
          <w:tcPr>
            <w:tcW w:w="3705" w:type="dxa"/>
            <w:tcBorders>
              <w:top w:val="nil"/>
              <w:left w:val="nil"/>
              <w:bottom w:val="nil"/>
              <w:right w:val="single" w:sz="4" w:space="0" w:color="auto"/>
            </w:tcBorders>
            <w:vAlign w:val="center"/>
            <w:hideMark/>
          </w:tcPr>
          <w:p w14:paraId="05B52A4B"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Բազալտե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եզրաքարերի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մայթեզրերի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տեղադրում</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УСТАНОВКА</w:t>
            </w:r>
            <w:r w:rsidRPr="00E54F48">
              <w:rPr>
                <w:rFonts w:ascii="Arial Armenian" w:hAnsi="Arial Armenian" w:cs="Arial"/>
                <w:sz w:val="22"/>
                <w:szCs w:val="22"/>
              </w:rPr>
              <w:t xml:space="preserve"> </w:t>
            </w:r>
            <w:r w:rsidRPr="00E54F48">
              <w:rPr>
                <w:rFonts w:ascii="Calibri" w:hAnsi="Calibri" w:cs="Calibri"/>
                <w:sz w:val="22"/>
                <w:szCs w:val="22"/>
              </w:rPr>
              <w:t>БЕТОННЫХ</w:t>
            </w:r>
            <w:r w:rsidRPr="00E54F48">
              <w:rPr>
                <w:rFonts w:ascii="Arial Armenian" w:hAnsi="Arial Armenian" w:cs="Arial"/>
                <w:sz w:val="22"/>
                <w:szCs w:val="22"/>
              </w:rPr>
              <w:t xml:space="preserve"> </w:t>
            </w:r>
            <w:r w:rsidRPr="00E54F48">
              <w:rPr>
                <w:rFonts w:ascii="Calibri" w:hAnsi="Calibri" w:cs="Calibri"/>
                <w:sz w:val="22"/>
                <w:szCs w:val="22"/>
              </w:rPr>
              <w:t>БОРТОВЫХ</w:t>
            </w:r>
            <w:r w:rsidRPr="00E54F48">
              <w:rPr>
                <w:rFonts w:ascii="Arial Armenian" w:hAnsi="Arial Armenian" w:cs="Arial"/>
                <w:sz w:val="22"/>
                <w:szCs w:val="22"/>
              </w:rPr>
              <w:t xml:space="preserve"> </w:t>
            </w:r>
            <w:r w:rsidRPr="00E54F48">
              <w:rPr>
                <w:rFonts w:ascii="Calibri" w:hAnsi="Calibri" w:cs="Calibri"/>
                <w:sz w:val="22"/>
                <w:szCs w:val="22"/>
              </w:rPr>
              <w:t>КАМНЕЙ</w:t>
            </w:r>
            <w:r w:rsidRPr="00E54F48">
              <w:rPr>
                <w:rFonts w:ascii="Arial Armenian" w:hAnsi="Arial Armenian" w:cs="Arial"/>
                <w:sz w:val="22"/>
                <w:szCs w:val="22"/>
              </w:rPr>
              <w:t xml:space="preserve"> </w:t>
            </w:r>
          </w:p>
        </w:tc>
        <w:tc>
          <w:tcPr>
            <w:tcW w:w="1278" w:type="dxa"/>
            <w:gridSpan w:val="2"/>
            <w:tcBorders>
              <w:top w:val="nil"/>
              <w:left w:val="nil"/>
              <w:bottom w:val="single" w:sz="4" w:space="0" w:color="auto"/>
              <w:right w:val="single" w:sz="4" w:space="0" w:color="auto"/>
            </w:tcBorders>
            <w:vAlign w:val="center"/>
            <w:hideMark/>
          </w:tcPr>
          <w:p w14:paraId="12242324"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0F64CFC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30</w:t>
            </w:r>
          </w:p>
        </w:tc>
        <w:tc>
          <w:tcPr>
            <w:tcW w:w="1418" w:type="dxa"/>
            <w:gridSpan w:val="2"/>
            <w:tcBorders>
              <w:top w:val="nil"/>
              <w:left w:val="nil"/>
              <w:bottom w:val="single" w:sz="4" w:space="0" w:color="auto"/>
              <w:right w:val="single" w:sz="4" w:space="0" w:color="auto"/>
            </w:tcBorders>
            <w:noWrap/>
            <w:vAlign w:val="center"/>
            <w:hideMark/>
          </w:tcPr>
          <w:p w14:paraId="2983EBD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12.415</w:t>
            </w:r>
          </w:p>
        </w:tc>
        <w:tc>
          <w:tcPr>
            <w:tcW w:w="1470" w:type="dxa"/>
            <w:gridSpan w:val="2"/>
            <w:tcBorders>
              <w:top w:val="nil"/>
              <w:left w:val="nil"/>
              <w:bottom w:val="single" w:sz="4" w:space="0" w:color="auto"/>
              <w:right w:val="single" w:sz="4" w:space="0" w:color="auto"/>
            </w:tcBorders>
            <w:vAlign w:val="center"/>
            <w:hideMark/>
          </w:tcPr>
          <w:p w14:paraId="44FC970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372.450</w:t>
            </w:r>
          </w:p>
        </w:tc>
        <w:tc>
          <w:tcPr>
            <w:tcW w:w="222" w:type="dxa"/>
            <w:gridSpan w:val="2"/>
            <w:vAlign w:val="center"/>
            <w:hideMark/>
          </w:tcPr>
          <w:p w14:paraId="293B29FC" w14:textId="77777777" w:rsidR="00E54F48" w:rsidRPr="00E54F48" w:rsidRDefault="00E54F48" w:rsidP="00E54F48">
            <w:pPr>
              <w:rPr>
                <w:sz w:val="20"/>
                <w:szCs w:val="20"/>
              </w:rPr>
            </w:pPr>
          </w:p>
        </w:tc>
      </w:tr>
      <w:tr w:rsidR="00E54F48" w:rsidRPr="00E54F48" w14:paraId="226044E4"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1FD32C3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nil"/>
              <w:right w:val="single" w:sz="4" w:space="0" w:color="auto"/>
            </w:tcBorders>
            <w:vAlign w:val="center"/>
            <w:hideMark/>
          </w:tcPr>
          <w:p w14:paraId="0352ED9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27-77</w:t>
            </w:r>
          </w:p>
        </w:tc>
        <w:tc>
          <w:tcPr>
            <w:tcW w:w="3705" w:type="dxa"/>
            <w:tcBorders>
              <w:top w:val="single" w:sz="4" w:space="0" w:color="auto"/>
              <w:left w:val="nil"/>
              <w:bottom w:val="nil"/>
              <w:right w:val="single" w:sz="4" w:space="0" w:color="auto"/>
            </w:tcBorders>
            <w:vAlign w:val="center"/>
            <w:hideMark/>
          </w:tcPr>
          <w:p w14:paraId="1F710CD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եզրաքարերի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մայթեզրերի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տեղադրում</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УСТАНОВКА</w:t>
            </w:r>
            <w:r w:rsidRPr="00E54F48">
              <w:rPr>
                <w:rFonts w:ascii="Arial Armenian" w:hAnsi="Arial Armenian" w:cs="Arial"/>
                <w:sz w:val="22"/>
                <w:szCs w:val="22"/>
              </w:rPr>
              <w:t xml:space="preserve"> </w:t>
            </w:r>
            <w:r w:rsidRPr="00E54F48">
              <w:rPr>
                <w:rFonts w:ascii="Calibri" w:hAnsi="Calibri" w:cs="Calibri"/>
                <w:sz w:val="22"/>
                <w:szCs w:val="22"/>
              </w:rPr>
              <w:t>БЕТОННЫХ</w:t>
            </w:r>
            <w:r w:rsidRPr="00E54F48">
              <w:rPr>
                <w:rFonts w:ascii="Arial Armenian" w:hAnsi="Arial Armenian" w:cs="Arial"/>
                <w:sz w:val="22"/>
                <w:szCs w:val="22"/>
              </w:rPr>
              <w:t xml:space="preserve"> </w:t>
            </w:r>
            <w:r w:rsidRPr="00E54F48">
              <w:rPr>
                <w:rFonts w:ascii="Calibri" w:hAnsi="Calibri" w:cs="Calibri"/>
                <w:sz w:val="22"/>
                <w:szCs w:val="22"/>
              </w:rPr>
              <w:t>БОРТОВЫХ</w:t>
            </w:r>
            <w:r w:rsidRPr="00E54F48">
              <w:rPr>
                <w:rFonts w:ascii="Arial Armenian" w:hAnsi="Arial Armenian" w:cs="Arial"/>
                <w:sz w:val="22"/>
                <w:szCs w:val="22"/>
              </w:rPr>
              <w:t xml:space="preserve"> </w:t>
            </w:r>
            <w:r w:rsidRPr="00E54F48">
              <w:rPr>
                <w:rFonts w:ascii="Calibri" w:hAnsi="Calibri" w:cs="Calibri"/>
                <w:sz w:val="22"/>
                <w:szCs w:val="22"/>
              </w:rPr>
              <w:t>КАМНЕЙ</w:t>
            </w:r>
            <w:r w:rsidRPr="00E54F48">
              <w:rPr>
                <w:rFonts w:ascii="Arial Armenian" w:hAnsi="Arial Armenian" w:cs="Arial"/>
                <w:sz w:val="22"/>
                <w:szCs w:val="22"/>
              </w:rPr>
              <w:t xml:space="preserve"> </w:t>
            </w:r>
          </w:p>
        </w:tc>
        <w:tc>
          <w:tcPr>
            <w:tcW w:w="1278" w:type="dxa"/>
            <w:gridSpan w:val="2"/>
            <w:tcBorders>
              <w:top w:val="nil"/>
              <w:left w:val="nil"/>
              <w:bottom w:val="single" w:sz="4" w:space="0" w:color="auto"/>
              <w:right w:val="single" w:sz="4" w:space="0" w:color="auto"/>
            </w:tcBorders>
            <w:vAlign w:val="center"/>
            <w:hideMark/>
          </w:tcPr>
          <w:p w14:paraId="4F05CE20"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2CC1797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30</w:t>
            </w:r>
          </w:p>
        </w:tc>
        <w:tc>
          <w:tcPr>
            <w:tcW w:w="1418" w:type="dxa"/>
            <w:gridSpan w:val="2"/>
            <w:tcBorders>
              <w:top w:val="nil"/>
              <w:left w:val="nil"/>
              <w:bottom w:val="single" w:sz="4" w:space="0" w:color="auto"/>
              <w:right w:val="single" w:sz="4" w:space="0" w:color="auto"/>
            </w:tcBorders>
            <w:noWrap/>
            <w:vAlign w:val="center"/>
            <w:hideMark/>
          </w:tcPr>
          <w:p w14:paraId="155CB96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6.916</w:t>
            </w:r>
          </w:p>
        </w:tc>
        <w:tc>
          <w:tcPr>
            <w:tcW w:w="1470" w:type="dxa"/>
            <w:gridSpan w:val="2"/>
            <w:tcBorders>
              <w:top w:val="nil"/>
              <w:left w:val="nil"/>
              <w:bottom w:val="single" w:sz="4" w:space="0" w:color="auto"/>
              <w:right w:val="single" w:sz="4" w:space="0" w:color="auto"/>
            </w:tcBorders>
            <w:vAlign w:val="center"/>
            <w:hideMark/>
          </w:tcPr>
          <w:p w14:paraId="21412D4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207.480</w:t>
            </w:r>
          </w:p>
        </w:tc>
        <w:tc>
          <w:tcPr>
            <w:tcW w:w="222" w:type="dxa"/>
            <w:gridSpan w:val="2"/>
            <w:vAlign w:val="center"/>
            <w:hideMark/>
          </w:tcPr>
          <w:p w14:paraId="5C722773" w14:textId="77777777" w:rsidR="00E54F48" w:rsidRPr="00E54F48" w:rsidRDefault="00E54F48" w:rsidP="00E54F48">
            <w:pPr>
              <w:rPr>
                <w:sz w:val="20"/>
                <w:szCs w:val="20"/>
              </w:rPr>
            </w:pPr>
          </w:p>
        </w:tc>
      </w:tr>
      <w:tr w:rsidR="00E54F48" w:rsidRPr="00E54F48" w14:paraId="04B638ED"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623F97B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single" w:sz="4" w:space="0" w:color="auto"/>
              <w:left w:val="nil"/>
              <w:bottom w:val="nil"/>
              <w:right w:val="single" w:sz="4" w:space="0" w:color="auto"/>
            </w:tcBorders>
            <w:vAlign w:val="center"/>
            <w:hideMark/>
          </w:tcPr>
          <w:p w14:paraId="3CAB82B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27-86</w:t>
            </w:r>
          </w:p>
        </w:tc>
        <w:tc>
          <w:tcPr>
            <w:tcW w:w="3705" w:type="dxa"/>
            <w:tcBorders>
              <w:top w:val="single" w:sz="4" w:space="0" w:color="auto"/>
              <w:left w:val="nil"/>
              <w:bottom w:val="nil"/>
              <w:right w:val="single" w:sz="4" w:space="0" w:color="auto"/>
            </w:tcBorders>
            <w:vAlign w:val="center"/>
            <w:hideMark/>
          </w:tcPr>
          <w:p w14:paraId="1AC1CA3F" w14:textId="77777777" w:rsidR="00E54F48" w:rsidRPr="00E54F48" w:rsidRDefault="00E54F48" w:rsidP="00E54F48">
            <w:pPr>
              <w:rPr>
                <w:rFonts w:ascii="Arial Armenian" w:hAnsi="Arial Armenian" w:cs="Arial"/>
                <w:sz w:val="22"/>
                <w:szCs w:val="22"/>
                <w:lang w:val="ru-RU"/>
              </w:rPr>
            </w:pPr>
            <w:proofErr w:type="spellStart"/>
            <w:r w:rsidRPr="00E54F48">
              <w:rPr>
                <w:rFonts w:ascii="Sylfaen" w:hAnsi="Sylfaen" w:cs="Sylfaen"/>
                <w:sz w:val="22"/>
                <w:szCs w:val="22"/>
              </w:rPr>
              <w:t>Ցինկապատ</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մետաղական</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սահմանաքար</w:t>
            </w:r>
            <w:proofErr w:type="spellEnd"/>
            <w:r w:rsidRPr="00E54F48">
              <w:rPr>
                <w:rFonts w:ascii="Arial Armenian" w:hAnsi="Arial Armenian" w:cs="Arial"/>
                <w:sz w:val="22"/>
                <w:szCs w:val="22"/>
                <w:lang w:val="ru-RU"/>
              </w:rPr>
              <w:t xml:space="preserve"> 1200</w:t>
            </w:r>
            <w:r w:rsidRPr="00E54F48">
              <w:rPr>
                <w:rFonts w:ascii="Calibri" w:hAnsi="Calibri" w:cs="Calibri"/>
                <w:sz w:val="22"/>
                <w:szCs w:val="22"/>
                <w:lang w:val="ru-RU"/>
              </w:rPr>
              <w:t>х</w:t>
            </w:r>
            <w:r w:rsidRPr="00E54F48">
              <w:rPr>
                <w:rFonts w:ascii="Arial Armenian" w:hAnsi="Arial Armenian" w:cs="Arial"/>
                <w:sz w:val="22"/>
                <w:szCs w:val="22"/>
                <w:lang w:val="ru-RU"/>
              </w:rPr>
              <w:t>120</w:t>
            </w:r>
            <w:r w:rsidRPr="00E54F48">
              <w:rPr>
                <w:rFonts w:ascii="Calibri" w:hAnsi="Calibri" w:cs="Calibri"/>
                <w:sz w:val="22"/>
                <w:szCs w:val="22"/>
                <w:lang w:val="ru-RU"/>
              </w:rPr>
              <w:t>х</w:t>
            </w:r>
            <w:r w:rsidRPr="00E54F48">
              <w:rPr>
                <w:rFonts w:ascii="Arial Armenian" w:hAnsi="Arial Armenian" w:cs="Arial"/>
                <w:sz w:val="22"/>
                <w:szCs w:val="22"/>
                <w:lang w:val="ru-RU"/>
              </w:rPr>
              <w:t>70</w:t>
            </w:r>
            <w:r w:rsidRPr="00E54F48">
              <w:rPr>
                <w:rFonts w:ascii="Arial Armenian" w:hAnsi="Arial Armenian" w:cs="Arial"/>
                <w:sz w:val="22"/>
                <w:szCs w:val="22"/>
                <w:lang w:val="ru-RU"/>
              </w:rPr>
              <w:br/>
            </w:r>
            <w:r w:rsidRPr="00E54F48">
              <w:rPr>
                <w:rFonts w:ascii="Calibri" w:hAnsi="Calibri" w:cs="Calibri"/>
                <w:sz w:val="22"/>
                <w:szCs w:val="22"/>
                <w:lang w:val="ru-RU"/>
              </w:rPr>
              <w:t>Бордюр</w:t>
            </w:r>
            <w:r w:rsidRPr="00E54F48">
              <w:rPr>
                <w:rFonts w:ascii="Arial Armenian" w:hAnsi="Arial Armenian" w:cs="Arial"/>
                <w:sz w:val="22"/>
                <w:szCs w:val="22"/>
                <w:lang w:val="ru-RU"/>
              </w:rPr>
              <w:t xml:space="preserve"> </w:t>
            </w:r>
            <w:r w:rsidRPr="00E54F48">
              <w:rPr>
                <w:rFonts w:ascii="Calibri" w:hAnsi="Calibri" w:cs="Calibri"/>
                <w:sz w:val="22"/>
                <w:szCs w:val="22"/>
                <w:lang w:val="ru-RU"/>
              </w:rPr>
              <w:t>металилический</w:t>
            </w:r>
            <w:r w:rsidRPr="00E54F48">
              <w:rPr>
                <w:rFonts w:ascii="Arial Armenian" w:hAnsi="Arial Armenian" w:cs="Arial"/>
                <w:sz w:val="22"/>
                <w:szCs w:val="22"/>
                <w:lang w:val="ru-RU"/>
              </w:rPr>
              <w:t xml:space="preserve"> </w:t>
            </w:r>
            <w:r w:rsidRPr="00E54F48">
              <w:rPr>
                <w:rFonts w:ascii="Calibri" w:hAnsi="Calibri" w:cs="Calibri"/>
                <w:sz w:val="22"/>
                <w:szCs w:val="22"/>
                <w:lang w:val="ru-RU"/>
              </w:rPr>
              <w:t>оцинкованный</w:t>
            </w:r>
            <w:r w:rsidRPr="00E54F48">
              <w:rPr>
                <w:rFonts w:ascii="Arial Armenian" w:hAnsi="Arial Armenian" w:cs="Arial"/>
                <w:sz w:val="22"/>
                <w:szCs w:val="22"/>
                <w:lang w:val="ru-RU"/>
              </w:rPr>
              <w:t xml:space="preserve"> 1200</w:t>
            </w:r>
            <w:r w:rsidRPr="00E54F48">
              <w:rPr>
                <w:rFonts w:ascii="Calibri" w:hAnsi="Calibri" w:cs="Calibri"/>
                <w:sz w:val="22"/>
                <w:szCs w:val="22"/>
                <w:lang w:val="ru-RU"/>
              </w:rPr>
              <w:t>х</w:t>
            </w:r>
            <w:r w:rsidRPr="00E54F48">
              <w:rPr>
                <w:rFonts w:ascii="Arial Armenian" w:hAnsi="Arial Armenian" w:cs="Arial"/>
                <w:sz w:val="22"/>
                <w:szCs w:val="22"/>
                <w:lang w:val="ru-RU"/>
              </w:rPr>
              <w:t>120</w:t>
            </w:r>
            <w:r w:rsidRPr="00E54F48">
              <w:rPr>
                <w:rFonts w:ascii="Calibri" w:hAnsi="Calibri" w:cs="Calibri"/>
                <w:sz w:val="22"/>
                <w:szCs w:val="22"/>
                <w:lang w:val="ru-RU"/>
              </w:rPr>
              <w:t>х</w:t>
            </w:r>
            <w:r w:rsidRPr="00E54F48">
              <w:rPr>
                <w:rFonts w:ascii="Arial Armenian" w:hAnsi="Arial Armenian" w:cs="Arial"/>
                <w:sz w:val="22"/>
                <w:szCs w:val="22"/>
                <w:lang w:val="ru-RU"/>
              </w:rPr>
              <w:t>70</w:t>
            </w:r>
          </w:p>
        </w:tc>
        <w:tc>
          <w:tcPr>
            <w:tcW w:w="1278" w:type="dxa"/>
            <w:gridSpan w:val="2"/>
            <w:tcBorders>
              <w:top w:val="nil"/>
              <w:left w:val="nil"/>
              <w:bottom w:val="single" w:sz="4" w:space="0" w:color="auto"/>
              <w:right w:val="single" w:sz="4" w:space="0" w:color="auto"/>
            </w:tcBorders>
            <w:vAlign w:val="center"/>
            <w:hideMark/>
          </w:tcPr>
          <w:p w14:paraId="177895BA"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0814B4F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47</w:t>
            </w:r>
          </w:p>
        </w:tc>
        <w:tc>
          <w:tcPr>
            <w:tcW w:w="1418" w:type="dxa"/>
            <w:gridSpan w:val="2"/>
            <w:tcBorders>
              <w:top w:val="nil"/>
              <w:left w:val="nil"/>
              <w:bottom w:val="single" w:sz="4" w:space="0" w:color="auto"/>
              <w:right w:val="single" w:sz="4" w:space="0" w:color="auto"/>
            </w:tcBorders>
            <w:noWrap/>
            <w:vAlign w:val="center"/>
            <w:hideMark/>
          </w:tcPr>
          <w:p w14:paraId="1D6E807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5.692</w:t>
            </w:r>
          </w:p>
        </w:tc>
        <w:tc>
          <w:tcPr>
            <w:tcW w:w="1470" w:type="dxa"/>
            <w:gridSpan w:val="2"/>
            <w:tcBorders>
              <w:top w:val="nil"/>
              <w:left w:val="nil"/>
              <w:bottom w:val="single" w:sz="4" w:space="0" w:color="auto"/>
              <w:right w:val="single" w:sz="4" w:space="0" w:color="auto"/>
            </w:tcBorders>
            <w:vAlign w:val="center"/>
            <w:hideMark/>
          </w:tcPr>
          <w:p w14:paraId="3343BCF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267.524</w:t>
            </w:r>
          </w:p>
        </w:tc>
        <w:tc>
          <w:tcPr>
            <w:tcW w:w="222" w:type="dxa"/>
            <w:gridSpan w:val="2"/>
            <w:vAlign w:val="center"/>
            <w:hideMark/>
          </w:tcPr>
          <w:p w14:paraId="48B5E244" w14:textId="77777777" w:rsidR="00E54F48" w:rsidRPr="00E54F48" w:rsidRDefault="00E54F48" w:rsidP="00E54F48">
            <w:pPr>
              <w:rPr>
                <w:sz w:val="20"/>
                <w:szCs w:val="20"/>
              </w:rPr>
            </w:pPr>
          </w:p>
        </w:tc>
      </w:tr>
      <w:tr w:rsidR="00E54F48" w:rsidRPr="00E54F48" w14:paraId="2782F5DC"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5DB296F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single" w:sz="4" w:space="0" w:color="auto"/>
              <w:left w:val="nil"/>
              <w:bottom w:val="nil"/>
              <w:right w:val="single" w:sz="4" w:space="0" w:color="auto"/>
            </w:tcBorders>
            <w:vAlign w:val="center"/>
            <w:hideMark/>
          </w:tcPr>
          <w:p w14:paraId="27575F4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13-263</w:t>
            </w:r>
          </w:p>
        </w:tc>
        <w:tc>
          <w:tcPr>
            <w:tcW w:w="3705" w:type="dxa"/>
            <w:tcBorders>
              <w:top w:val="single" w:sz="4" w:space="0" w:color="auto"/>
              <w:left w:val="nil"/>
              <w:bottom w:val="nil"/>
              <w:right w:val="single" w:sz="4" w:space="0" w:color="auto"/>
            </w:tcBorders>
            <w:vAlign w:val="center"/>
            <w:hideMark/>
          </w:tcPr>
          <w:p w14:paraId="5DEEC17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Մաքրում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խոզանակներով</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ОЧИСТКА</w:t>
            </w:r>
            <w:r w:rsidRPr="00E54F48">
              <w:rPr>
                <w:rFonts w:ascii="Arial Armenian" w:hAnsi="Arial Armenian" w:cs="Arial"/>
                <w:sz w:val="22"/>
                <w:szCs w:val="22"/>
              </w:rPr>
              <w:t xml:space="preserve"> </w:t>
            </w:r>
            <w:r w:rsidRPr="00E54F48">
              <w:rPr>
                <w:rFonts w:ascii="Calibri" w:hAnsi="Calibri" w:cs="Calibri"/>
                <w:sz w:val="22"/>
                <w:szCs w:val="22"/>
              </w:rPr>
              <w:t>ЩЕТКАМИ</w:t>
            </w:r>
          </w:p>
        </w:tc>
        <w:tc>
          <w:tcPr>
            <w:tcW w:w="1278" w:type="dxa"/>
            <w:gridSpan w:val="2"/>
            <w:tcBorders>
              <w:top w:val="nil"/>
              <w:left w:val="nil"/>
              <w:bottom w:val="single" w:sz="4" w:space="0" w:color="auto"/>
              <w:right w:val="single" w:sz="4" w:space="0" w:color="auto"/>
            </w:tcBorders>
            <w:vAlign w:val="center"/>
            <w:hideMark/>
          </w:tcPr>
          <w:p w14:paraId="2B80E58C"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0AF2F43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616</w:t>
            </w:r>
          </w:p>
        </w:tc>
        <w:tc>
          <w:tcPr>
            <w:tcW w:w="1418" w:type="dxa"/>
            <w:gridSpan w:val="2"/>
            <w:tcBorders>
              <w:top w:val="nil"/>
              <w:left w:val="nil"/>
              <w:bottom w:val="single" w:sz="4" w:space="0" w:color="auto"/>
              <w:right w:val="single" w:sz="4" w:space="0" w:color="auto"/>
            </w:tcBorders>
            <w:noWrap/>
            <w:vAlign w:val="center"/>
            <w:hideMark/>
          </w:tcPr>
          <w:p w14:paraId="2590B3D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w:t>
            </w:r>
          </w:p>
        </w:tc>
        <w:tc>
          <w:tcPr>
            <w:tcW w:w="1470" w:type="dxa"/>
            <w:gridSpan w:val="2"/>
            <w:tcBorders>
              <w:top w:val="nil"/>
              <w:left w:val="nil"/>
              <w:bottom w:val="single" w:sz="4" w:space="0" w:color="auto"/>
              <w:right w:val="single" w:sz="4" w:space="0" w:color="auto"/>
            </w:tcBorders>
            <w:vAlign w:val="center"/>
            <w:hideMark/>
          </w:tcPr>
          <w:p w14:paraId="3B4FCCE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1207.360</w:t>
            </w:r>
          </w:p>
        </w:tc>
        <w:tc>
          <w:tcPr>
            <w:tcW w:w="222" w:type="dxa"/>
            <w:gridSpan w:val="2"/>
            <w:vAlign w:val="center"/>
            <w:hideMark/>
          </w:tcPr>
          <w:p w14:paraId="7F7430D9" w14:textId="77777777" w:rsidR="00E54F48" w:rsidRPr="00E54F48" w:rsidRDefault="00E54F48" w:rsidP="00E54F48">
            <w:pPr>
              <w:rPr>
                <w:sz w:val="20"/>
                <w:szCs w:val="20"/>
              </w:rPr>
            </w:pPr>
          </w:p>
        </w:tc>
      </w:tr>
      <w:tr w:rsidR="00E54F48" w:rsidRPr="00E54F48" w14:paraId="44DBE6E5"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661ECAA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nil"/>
              <w:right w:val="single" w:sz="4" w:space="0" w:color="auto"/>
            </w:tcBorders>
            <w:vAlign w:val="center"/>
            <w:hideMark/>
          </w:tcPr>
          <w:p w14:paraId="4651E27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13-121</w:t>
            </w:r>
          </w:p>
        </w:tc>
        <w:tc>
          <w:tcPr>
            <w:tcW w:w="3705" w:type="dxa"/>
            <w:tcBorders>
              <w:top w:val="single" w:sz="4" w:space="0" w:color="auto"/>
              <w:left w:val="nil"/>
              <w:bottom w:val="nil"/>
              <w:right w:val="single" w:sz="4" w:space="0" w:color="auto"/>
            </w:tcBorders>
            <w:vAlign w:val="center"/>
            <w:hideMark/>
          </w:tcPr>
          <w:p w14:paraId="4E6A52CA"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Մետաղական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մակերեսների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նախաներկում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առաջին</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հաջորդող</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յուրաքանչյուր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անգամ</w:t>
            </w:r>
            <w:proofErr w:type="spellEnd"/>
            <w:r w:rsidRPr="00E54F48">
              <w:rPr>
                <w:rFonts w:ascii="Arial Armenian" w:hAnsi="Arial Armenian" w:cs="Arial"/>
                <w:sz w:val="22"/>
                <w:szCs w:val="22"/>
              </w:rPr>
              <w:t xml:space="preserve"> GF-021 </w:t>
            </w:r>
            <w:proofErr w:type="spellStart"/>
            <w:r w:rsidRPr="00E54F48">
              <w:rPr>
                <w:rFonts w:ascii="Sylfaen" w:hAnsi="Sylfaen" w:cs="Sylfaen"/>
                <w:sz w:val="22"/>
                <w:szCs w:val="22"/>
              </w:rPr>
              <w:t>տեսակի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նախաներկով</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ОГРУНТОВКА</w:t>
            </w:r>
            <w:r w:rsidRPr="00E54F48">
              <w:rPr>
                <w:rFonts w:ascii="Arial Armenian" w:hAnsi="Arial Armenian" w:cs="Arial"/>
                <w:sz w:val="22"/>
                <w:szCs w:val="22"/>
              </w:rPr>
              <w:t xml:space="preserve"> </w:t>
            </w:r>
            <w:r w:rsidRPr="00E54F48">
              <w:rPr>
                <w:rFonts w:ascii="Calibri" w:hAnsi="Calibri" w:cs="Calibri"/>
                <w:sz w:val="22"/>
                <w:szCs w:val="22"/>
              </w:rPr>
              <w:t>МЕТАЛЛИЧЕСКИХ</w:t>
            </w:r>
            <w:r w:rsidRPr="00E54F48">
              <w:rPr>
                <w:rFonts w:ascii="Arial Armenian" w:hAnsi="Arial Armenian" w:cs="Arial"/>
                <w:sz w:val="22"/>
                <w:szCs w:val="22"/>
              </w:rPr>
              <w:t xml:space="preserve"> </w:t>
            </w:r>
            <w:r w:rsidRPr="00E54F48">
              <w:rPr>
                <w:rFonts w:ascii="Calibri" w:hAnsi="Calibri" w:cs="Calibri"/>
                <w:sz w:val="22"/>
                <w:szCs w:val="22"/>
              </w:rPr>
              <w:t>ПОВЕРХНОСТЕЙ</w:t>
            </w:r>
            <w:r w:rsidRPr="00E54F48">
              <w:rPr>
                <w:rFonts w:ascii="Arial Armenian" w:hAnsi="Arial Armenian" w:cs="Arial"/>
                <w:sz w:val="22"/>
                <w:szCs w:val="22"/>
              </w:rPr>
              <w:t xml:space="preserve"> </w:t>
            </w:r>
            <w:r w:rsidRPr="00E54F48">
              <w:rPr>
                <w:rFonts w:ascii="Calibri" w:hAnsi="Calibri" w:cs="Calibri"/>
                <w:sz w:val="22"/>
                <w:szCs w:val="22"/>
              </w:rPr>
              <w:t>ЗА</w:t>
            </w:r>
            <w:r w:rsidRPr="00E54F48">
              <w:rPr>
                <w:rFonts w:ascii="Arial Armenian" w:hAnsi="Arial Armenian" w:cs="Arial"/>
                <w:sz w:val="22"/>
                <w:szCs w:val="22"/>
              </w:rPr>
              <w:t xml:space="preserve"> </w:t>
            </w:r>
            <w:r w:rsidRPr="00E54F48">
              <w:rPr>
                <w:rFonts w:ascii="Calibri" w:hAnsi="Calibri" w:cs="Calibri"/>
                <w:sz w:val="22"/>
                <w:szCs w:val="22"/>
              </w:rPr>
              <w:t>ПЕРВЫЙ</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КАЖДЫЙ</w:t>
            </w:r>
            <w:r w:rsidRPr="00E54F48">
              <w:rPr>
                <w:rFonts w:ascii="Arial Armenian" w:hAnsi="Arial Armenian" w:cs="Arial"/>
                <w:sz w:val="22"/>
                <w:szCs w:val="22"/>
              </w:rPr>
              <w:t xml:space="preserve"> </w:t>
            </w:r>
            <w:r w:rsidRPr="00E54F48">
              <w:rPr>
                <w:rFonts w:ascii="Calibri" w:hAnsi="Calibri" w:cs="Calibri"/>
                <w:sz w:val="22"/>
                <w:szCs w:val="22"/>
              </w:rPr>
              <w:t>ПОСЛЕДУЮЩИЙ</w:t>
            </w:r>
            <w:r w:rsidRPr="00E54F48">
              <w:rPr>
                <w:rFonts w:ascii="Arial Armenian" w:hAnsi="Arial Armenian" w:cs="Arial"/>
                <w:sz w:val="22"/>
                <w:szCs w:val="22"/>
              </w:rPr>
              <w:t xml:space="preserve"> </w:t>
            </w:r>
            <w:r w:rsidRPr="00E54F48">
              <w:rPr>
                <w:rFonts w:ascii="Calibri" w:hAnsi="Calibri" w:cs="Calibri"/>
                <w:sz w:val="22"/>
                <w:szCs w:val="22"/>
              </w:rPr>
              <w:t>РАЗ</w:t>
            </w:r>
            <w:r w:rsidRPr="00E54F48">
              <w:rPr>
                <w:rFonts w:ascii="Arial Armenian" w:hAnsi="Arial Armenian" w:cs="Arial"/>
                <w:sz w:val="22"/>
                <w:szCs w:val="22"/>
              </w:rPr>
              <w:t xml:space="preserve"> </w:t>
            </w:r>
            <w:r w:rsidRPr="00E54F48">
              <w:rPr>
                <w:rFonts w:ascii="Calibri" w:hAnsi="Calibri" w:cs="Calibri"/>
                <w:sz w:val="22"/>
                <w:szCs w:val="22"/>
              </w:rPr>
              <w:t>ГРУНТОВКОЙ</w:t>
            </w:r>
            <w:r w:rsidRPr="00E54F48">
              <w:rPr>
                <w:rFonts w:ascii="Arial Armenian" w:hAnsi="Arial Armenian" w:cs="Arial"/>
                <w:sz w:val="22"/>
                <w:szCs w:val="22"/>
              </w:rPr>
              <w:t xml:space="preserve"> </w:t>
            </w:r>
            <w:r w:rsidRPr="00E54F48">
              <w:rPr>
                <w:rFonts w:ascii="Calibri" w:hAnsi="Calibri" w:cs="Calibri"/>
                <w:sz w:val="22"/>
                <w:szCs w:val="22"/>
              </w:rPr>
              <w:t>ГФ</w:t>
            </w:r>
            <w:r w:rsidRPr="00E54F48">
              <w:rPr>
                <w:rFonts w:ascii="Arial Armenian" w:hAnsi="Arial Armenian" w:cs="Arial"/>
                <w:sz w:val="22"/>
                <w:szCs w:val="22"/>
              </w:rPr>
              <w:t>-021</w:t>
            </w:r>
          </w:p>
        </w:tc>
        <w:tc>
          <w:tcPr>
            <w:tcW w:w="1278" w:type="dxa"/>
            <w:gridSpan w:val="2"/>
            <w:tcBorders>
              <w:top w:val="nil"/>
              <w:left w:val="nil"/>
              <w:bottom w:val="single" w:sz="4" w:space="0" w:color="auto"/>
              <w:right w:val="single" w:sz="4" w:space="0" w:color="auto"/>
            </w:tcBorders>
            <w:vAlign w:val="center"/>
            <w:hideMark/>
          </w:tcPr>
          <w:p w14:paraId="5FF6DB82"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1C4FF90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659.96</w:t>
            </w:r>
          </w:p>
        </w:tc>
        <w:tc>
          <w:tcPr>
            <w:tcW w:w="1418" w:type="dxa"/>
            <w:gridSpan w:val="2"/>
            <w:tcBorders>
              <w:top w:val="nil"/>
              <w:left w:val="nil"/>
              <w:bottom w:val="single" w:sz="4" w:space="0" w:color="auto"/>
              <w:right w:val="single" w:sz="4" w:space="0" w:color="auto"/>
            </w:tcBorders>
            <w:noWrap/>
            <w:vAlign w:val="center"/>
            <w:hideMark/>
          </w:tcPr>
          <w:p w14:paraId="43120DA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0.703</w:t>
            </w:r>
          </w:p>
        </w:tc>
        <w:tc>
          <w:tcPr>
            <w:tcW w:w="1470" w:type="dxa"/>
            <w:gridSpan w:val="2"/>
            <w:tcBorders>
              <w:top w:val="nil"/>
              <w:left w:val="nil"/>
              <w:bottom w:val="single" w:sz="4" w:space="0" w:color="auto"/>
              <w:right w:val="single" w:sz="4" w:space="0" w:color="auto"/>
            </w:tcBorders>
            <w:vAlign w:val="center"/>
            <w:hideMark/>
          </w:tcPr>
          <w:p w14:paraId="26A1FC9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463.952</w:t>
            </w:r>
          </w:p>
        </w:tc>
        <w:tc>
          <w:tcPr>
            <w:tcW w:w="222" w:type="dxa"/>
            <w:gridSpan w:val="2"/>
            <w:vAlign w:val="center"/>
            <w:hideMark/>
          </w:tcPr>
          <w:p w14:paraId="2F64B0B5" w14:textId="77777777" w:rsidR="00E54F48" w:rsidRPr="00E54F48" w:rsidRDefault="00E54F48" w:rsidP="00E54F48">
            <w:pPr>
              <w:rPr>
                <w:sz w:val="20"/>
                <w:szCs w:val="20"/>
              </w:rPr>
            </w:pPr>
          </w:p>
        </w:tc>
      </w:tr>
      <w:tr w:rsidR="00E54F48" w:rsidRPr="00E54F48" w14:paraId="19653ADE"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4335C28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single" w:sz="4" w:space="0" w:color="auto"/>
              <w:left w:val="nil"/>
              <w:bottom w:val="nil"/>
              <w:right w:val="single" w:sz="4" w:space="0" w:color="auto"/>
            </w:tcBorders>
            <w:vAlign w:val="center"/>
            <w:hideMark/>
          </w:tcPr>
          <w:p w14:paraId="0075492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14-</w:t>
            </w:r>
            <w:r w:rsidRPr="00E54F48">
              <w:rPr>
                <w:rFonts w:ascii="Calibri" w:hAnsi="Calibri" w:cs="Calibri"/>
                <w:sz w:val="22"/>
                <w:szCs w:val="22"/>
              </w:rPr>
              <w:t>Р</w:t>
            </w:r>
            <w:r w:rsidRPr="00E54F48">
              <w:rPr>
                <w:rFonts w:ascii="Arial Armenian" w:hAnsi="Arial Armenian" w:cs="Arial"/>
                <w:sz w:val="22"/>
                <w:szCs w:val="22"/>
              </w:rPr>
              <w:t>456</w:t>
            </w:r>
          </w:p>
        </w:tc>
        <w:tc>
          <w:tcPr>
            <w:tcW w:w="3705" w:type="dxa"/>
            <w:tcBorders>
              <w:top w:val="single" w:sz="4" w:space="0" w:color="auto"/>
              <w:left w:val="nil"/>
              <w:bottom w:val="nil"/>
              <w:right w:val="single" w:sz="4" w:space="0" w:color="auto"/>
            </w:tcBorders>
            <w:vAlign w:val="center"/>
            <w:hideMark/>
          </w:tcPr>
          <w:p w14:paraId="2E844445"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Նախկինում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ներկած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պողպատե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խողովակների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մակերեսների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ներկում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յուղային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բաղադրիչներով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ներկով</w:t>
            </w:r>
            <w:proofErr w:type="spellEnd"/>
            <w:r w:rsidRPr="00E54F48">
              <w:rPr>
                <w:rFonts w:ascii="Arial Armenian" w:hAnsi="Arial Armenian" w:cs="Arial"/>
                <w:sz w:val="22"/>
                <w:szCs w:val="22"/>
              </w:rPr>
              <w:t xml:space="preserve"> 2 </w:t>
            </w:r>
            <w:proofErr w:type="spellStart"/>
            <w:r w:rsidRPr="00E54F48">
              <w:rPr>
                <w:rFonts w:ascii="Sylfaen" w:hAnsi="Sylfaen" w:cs="Sylfaen"/>
                <w:sz w:val="22"/>
                <w:szCs w:val="22"/>
              </w:rPr>
              <w:t>անգամ</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t>/</w:t>
            </w:r>
            <w:r w:rsidRPr="00E54F48">
              <w:rPr>
                <w:rFonts w:ascii="Calibri" w:hAnsi="Calibri" w:cs="Calibri"/>
                <w:sz w:val="22"/>
                <w:szCs w:val="22"/>
              </w:rPr>
              <w:t>ОКРАСКА</w:t>
            </w:r>
            <w:r w:rsidRPr="00E54F48">
              <w:rPr>
                <w:rFonts w:ascii="Arial Armenian" w:hAnsi="Arial Armenian" w:cs="Arial"/>
                <w:sz w:val="22"/>
                <w:szCs w:val="22"/>
              </w:rPr>
              <w:t xml:space="preserve"> </w:t>
            </w:r>
            <w:r w:rsidRPr="00E54F48">
              <w:rPr>
                <w:rFonts w:ascii="Calibri" w:hAnsi="Calibri" w:cs="Calibri"/>
                <w:sz w:val="22"/>
                <w:szCs w:val="22"/>
              </w:rPr>
              <w:t>МАСЛЯНЫМИ</w:t>
            </w:r>
            <w:r w:rsidRPr="00E54F48">
              <w:rPr>
                <w:rFonts w:ascii="Arial Armenian" w:hAnsi="Arial Armenian" w:cs="Arial"/>
                <w:sz w:val="22"/>
                <w:szCs w:val="22"/>
              </w:rPr>
              <w:t xml:space="preserve"> </w:t>
            </w:r>
            <w:r w:rsidRPr="00E54F48">
              <w:rPr>
                <w:rFonts w:ascii="Calibri" w:hAnsi="Calibri" w:cs="Calibri"/>
                <w:sz w:val="22"/>
                <w:szCs w:val="22"/>
              </w:rPr>
              <w:t>СОСТАВАМИ</w:t>
            </w:r>
            <w:r w:rsidRPr="00E54F48">
              <w:rPr>
                <w:rFonts w:ascii="Arial Armenian" w:hAnsi="Arial Armenian" w:cs="Arial"/>
                <w:sz w:val="22"/>
                <w:szCs w:val="22"/>
              </w:rPr>
              <w:t xml:space="preserve"> </w:t>
            </w:r>
            <w:r w:rsidRPr="00E54F48">
              <w:rPr>
                <w:rFonts w:ascii="Calibri" w:hAnsi="Calibri" w:cs="Calibri"/>
                <w:sz w:val="22"/>
                <w:szCs w:val="22"/>
              </w:rPr>
              <w:t>РАНЕЕ</w:t>
            </w:r>
            <w:r w:rsidRPr="00E54F48">
              <w:rPr>
                <w:rFonts w:ascii="Arial Armenian" w:hAnsi="Arial Armenian" w:cs="Arial"/>
                <w:sz w:val="22"/>
                <w:szCs w:val="22"/>
              </w:rPr>
              <w:t xml:space="preserve"> </w:t>
            </w:r>
            <w:r w:rsidRPr="00E54F48">
              <w:rPr>
                <w:rFonts w:ascii="Calibri" w:hAnsi="Calibri" w:cs="Calibri"/>
                <w:sz w:val="22"/>
                <w:szCs w:val="22"/>
              </w:rPr>
              <w:t>ОКРАШЕННЫХ</w:t>
            </w:r>
            <w:r w:rsidRPr="00E54F48">
              <w:rPr>
                <w:rFonts w:ascii="Arial Armenian" w:hAnsi="Arial Armenian" w:cs="Arial"/>
                <w:sz w:val="22"/>
                <w:szCs w:val="22"/>
              </w:rPr>
              <w:t xml:space="preserve"> </w:t>
            </w:r>
            <w:r w:rsidRPr="00E54F48">
              <w:rPr>
                <w:rFonts w:ascii="Calibri" w:hAnsi="Calibri" w:cs="Calibri"/>
                <w:sz w:val="22"/>
                <w:szCs w:val="22"/>
              </w:rPr>
              <w:t>ПОВЕРХНОСТЕЙ</w:t>
            </w:r>
            <w:r w:rsidRPr="00E54F48">
              <w:rPr>
                <w:rFonts w:ascii="Arial Armenian" w:hAnsi="Arial Armenian" w:cs="Arial"/>
                <w:sz w:val="22"/>
                <w:szCs w:val="22"/>
              </w:rPr>
              <w:t xml:space="preserve"> </w:t>
            </w:r>
            <w:r w:rsidRPr="00E54F48">
              <w:rPr>
                <w:rFonts w:ascii="Calibri" w:hAnsi="Calibri" w:cs="Calibri"/>
                <w:sz w:val="22"/>
                <w:szCs w:val="22"/>
              </w:rPr>
              <w:t>СТАЛЬНЫХ</w:t>
            </w:r>
            <w:r w:rsidRPr="00E54F48">
              <w:rPr>
                <w:rFonts w:ascii="Arial Armenian" w:hAnsi="Arial Armenian" w:cs="Arial"/>
                <w:sz w:val="22"/>
                <w:szCs w:val="22"/>
              </w:rPr>
              <w:t xml:space="preserve"> </w:t>
            </w:r>
            <w:r w:rsidRPr="00E54F48">
              <w:rPr>
                <w:rFonts w:ascii="Calibri" w:hAnsi="Calibri" w:cs="Calibri"/>
                <w:sz w:val="22"/>
                <w:szCs w:val="22"/>
              </w:rPr>
              <w:t>ТРУБ</w:t>
            </w:r>
            <w:r w:rsidRPr="00E54F48">
              <w:rPr>
                <w:rFonts w:ascii="Arial Armenian" w:hAnsi="Arial Armenian" w:cs="Arial"/>
                <w:sz w:val="22"/>
                <w:szCs w:val="22"/>
              </w:rPr>
              <w:t xml:space="preserve"> </w:t>
            </w:r>
            <w:r w:rsidRPr="00E54F48">
              <w:rPr>
                <w:rFonts w:ascii="Calibri" w:hAnsi="Calibri" w:cs="Calibri"/>
                <w:sz w:val="22"/>
                <w:szCs w:val="22"/>
              </w:rPr>
              <w:t>ЗА</w:t>
            </w:r>
            <w:r w:rsidRPr="00E54F48">
              <w:rPr>
                <w:rFonts w:ascii="Arial Armenian" w:hAnsi="Arial Armenian" w:cs="Arial"/>
                <w:sz w:val="22"/>
                <w:szCs w:val="22"/>
              </w:rPr>
              <w:t xml:space="preserve"> 2 </w:t>
            </w:r>
            <w:r w:rsidRPr="00E54F48">
              <w:rPr>
                <w:rFonts w:ascii="Calibri" w:hAnsi="Calibri" w:cs="Calibri"/>
                <w:sz w:val="22"/>
                <w:szCs w:val="22"/>
              </w:rPr>
              <w:t>РАЗА</w:t>
            </w:r>
          </w:p>
        </w:tc>
        <w:tc>
          <w:tcPr>
            <w:tcW w:w="1278" w:type="dxa"/>
            <w:gridSpan w:val="2"/>
            <w:tcBorders>
              <w:top w:val="nil"/>
              <w:left w:val="nil"/>
              <w:bottom w:val="single" w:sz="4" w:space="0" w:color="auto"/>
              <w:right w:val="single" w:sz="4" w:space="0" w:color="auto"/>
            </w:tcBorders>
            <w:vAlign w:val="center"/>
            <w:hideMark/>
          </w:tcPr>
          <w:p w14:paraId="233BE283"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4B6D799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659.96</w:t>
            </w:r>
          </w:p>
        </w:tc>
        <w:tc>
          <w:tcPr>
            <w:tcW w:w="1418" w:type="dxa"/>
            <w:gridSpan w:val="2"/>
            <w:tcBorders>
              <w:top w:val="nil"/>
              <w:left w:val="nil"/>
              <w:bottom w:val="single" w:sz="4" w:space="0" w:color="auto"/>
              <w:right w:val="single" w:sz="4" w:space="0" w:color="auto"/>
            </w:tcBorders>
            <w:noWrap/>
            <w:vAlign w:val="center"/>
            <w:hideMark/>
          </w:tcPr>
          <w:p w14:paraId="41DE8EA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1.55</w:t>
            </w:r>
          </w:p>
        </w:tc>
        <w:tc>
          <w:tcPr>
            <w:tcW w:w="1470" w:type="dxa"/>
            <w:gridSpan w:val="2"/>
            <w:tcBorders>
              <w:top w:val="nil"/>
              <w:left w:val="nil"/>
              <w:bottom w:val="single" w:sz="4" w:space="0" w:color="auto"/>
              <w:right w:val="single" w:sz="4" w:space="0" w:color="auto"/>
            </w:tcBorders>
            <w:vAlign w:val="center"/>
            <w:hideMark/>
          </w:tcPr>
          <w:p w14:paraId="12146BE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1022.938</w:t>
            </w:r>
          </w:p>
        </w:tc>
        <w:tc>
          <w:tcPr>
            <w:tcW w:w="222" w:type="dxa"/>
            <w:gridSpan w:val="2"/>
            <w:vAlign w:val="center"/>
            <w:hideMark/>
          </w:tcPr>
          <w:p w14:paraId="347C235B" w14:textId="77777777" w:rsidR="00E54F48" w:rsidRPr="00E54F48" w:rsidRDefault="00E54F48" w:rsidP="00E54F48">
            <w:pPr>
              <w:rPr>
                <w:sz w:val="20"/>
                <w:szCs w:val="20"/>
              </w:rPr>
            </w:pPr>
          </w:p>
        </w:tc>
      </w:tr>
      <w:tr w:rsidR="00E54F48" w:rsidRPr="00E54F48" w14:paraId="12E0D466"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5B90243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43C9924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26FE11F4"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Ֆասադների</w:t>
            </w:r>
            <w:proofErr w:type="spellEnd"/>
            <w:r w:rsidRPr="00E54F48">
              <w:rPr>
                <w:rFonts w:ascii="Arial Armenian" w:hAnsi="Arial Armenian" w:cs="Arial"/>
                <w:b/>
                <w:bCs/>
              </w:rPr>
              <w:t xml:space="preserve"> </w:t>
            </w:r>
            <w:proofErr w:type="spellStart"/>
            <w:r w:rsidRPr="00E54F48">
              <w:rPr>
                <w:rFonts w:ascii="Sylfaen" w:hAnsi="Sylfaen" w:cs="Sylfaen"/>
                <w:b/>
                <w:bCs/>
              </w:rPr>
              <w:t>հարդարում</w:t>
            </w:r>
            <w:proofErr w:type="spellEnd"/>
            <w:r w:rsidRPr="00E54F48">
              <w:rPr>
                <w:rFonts w:ascii="Arial Armenian" w:hAnsi="Arial Armenian" w:cs="Arial"/>
                <w:b/>
                <w:bCs/>
              </w:rPr>
              <w:t xml:space="preserve">  </w:t>
            </w:r>
            <w:proofErr w:type="spellStart"/>
            <w:r w:rsidRPr="00E54F48">
              <w:rPr>
                <w:rFonts w:ascii="Calibri" w:hAnsi="Calibri" w:cs="Calibri"/>
                <w:b/>
                <w:bCs/>
              </w:rPr>
              <w:t>Отделка</w:t>
            </w:r>
            <w:proofErr w:type="spellEnd"/>
            <w:r w:rsidRPr="00E54F48">
              <w:rPr>
                <w:rFonts w:ascii="Arial Armenian" w:hAnsi="Arial Armenian" w:cs="Arial"/>
                <w:b/>
                <w:bCs/>
              </w:rPr>
              <w:t xml:space="preserve"> </w:t>
            </w:r>
            <w:proofErr w:type="spellStart"/>
            <w:r w:rsidRPr="00E54F48">
              <w:rPr>
                <w:rFonts w:ascii="Calibri" w:hAnsi="Calibri" w:cs="Calibri"/>
                <w:b/>
                <w:bCs/>
              </w:rPr>
              <w:t>фасадов</w:t>
            </w:r>
            <w:proofErr w:type="spellEnd"/>
          </w:p>
        </w:tc>
        <w:tc>
          <w:tcPr>
            <w:tcW w:w="1278" w:type="dxa"/>
            <w:gridSpan w:val="2"/>
            <w:tcBorders>
              <w:top w:val="nil"/>
              <w:left w:val="nil"/>
              <w:bottom w:val="single" w:sz="4" w:space="0" w:color="auto"/>
              <w:right w:val="single" w:sz="4" w:space="0" w:color="auto"/>
            </w:tcBorders>
            <w:vAlign w:val="center"/>
            <w:hideMark/>
          </w:tcPr>
          <w:p w14:paraId="7C0374C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2BA4373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55E7C82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37F61AF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77765D29" w14:textId="77777777" w:rsidR="00E54F48" w:rsidRPr="00E54F48" w:rsidRDefault="00E54F48" w:rsidP="00E54F48">
            <w:pPr>
              <w:rPr>
                <w:sz w:val="20"/>
                <w:szCs w:val="20"/>
              </w:rPr>
            </w:pPr>
          </w:p>
        </w:tc>
      </w:tr>
      <w:tr w:rsidR="00E54F48" w:rsidRPr="00E54F48" w14:paraId="46A857B0" w14:textId="77777777" w:rsidTr="00E54F48">
        <w:trPr>
          <w:gridAfter w:val="1"/>
          <w:wAfter w:w="7" w:type="dxa"/>
          <w:trHeight w:val="1425"/>
        </w:trPr>
        <w:tc>
          <w:tcPr>
            <w:tcW w:w="540" w:type="dxa"/>
            <w:tcBorders>
              <w:top w:val="nil"/>
              <w:left w:val="single" w:sz="4" w:space="0" w:color="auto"/>
              <w:bottom w:val="nil"/>
              <w:right w:val="single" w:sz="4" w:space="0" w:color="auto"/>
            </w:tcBorders>
            <w:noWrap/>
            <w:vAlign w:val="center"/>
            <w:hideMark/>
          </w:tcPr>
          <w:p w14:paraId="5641131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1987130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15-131</w:t>
            </w:r>
          </w:p>
        </w:tc>
        <w:tc>
          <w:tcPr>
            <w:tcW w:w="3705" w:type="dxa"/>
            <w:tcBorders>
              <w:top w:val="nil"/>
              <w:left w:val="nil"/>
              <w:bottom w:val="nil"/>
              <w:right w:val="single" w:sz="4" w:space="0" w:color="auto"/>
            </w:tcBorders>
            <w:vAlign w:val="center"/>
            <w:hideMark/>
          </w:tcPr>
          <w:p w14:paraId="6DF0F489"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Պատերի</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մակերեսների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արտաքին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երեսապատում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գունավոր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կերամիկական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ճակատային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սալիկներով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ցեմենտե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շաղախով</w:t>
            </w:r>
            <w:proofErr w:type="spellEnd"/>
            <w:r w:rsidRPr="00E54F48">
              <w:rPr>
                <w:rFonts w:ascii="Arial Armenian" w:hAnsi="Arial Armenian" w:cs="Arial"/>
                <w:sz w:val="22"/>
                <w:szCs w:val="22"/>
              </w:rPr>
              <w:t xml:space="preserve"> /</w:t>
            </w:r>
            <w:r w:rsidRPr="00E54F48">
              <w:rPr>
                <w:rFonts w:ascii="Calibri" w:hAnsi="Calibri" w:cs="Calibri"/>
                <w:sz w:val="22"/>
                <w:szCs w:val="22"/>
              </w:rPr>
              <w:t>НАРУЖНАЯ</w:t>
            </w:r>
            <w:r w:rsidRPr="00E54F48">
              <w:rPr>
                <w:rFonts w:ascii="Arial Armenian" w:hAnsi="Arial Armenian" w:cs="Arial"/>
                <w:sz w:val="22"/>
                <w:szCs w:val="22"/>
              </w:rPr>
              <w:t xml:space="preserve"> </w:t>
            </w:r>
            <w:r w:rsidRPr="00E54F48">
              <w:rPr>
                <w:rFonts w:ascii="Calibri" w:hAnsi="Calibri" w:cs="Calibri"/>
                <w:sz w:val="22"/>
                <w:szCs w:val="22"/>
              </w:rPr>
              <w:t>ОБЛИЦОВКА</w:t>
            </w:r>
            <w:r w:rsidRPr="00E54F48">
              <w:rPr>
                <w:rFonts w:ascii="Arial Armenian" w:hAnsi="Arial Armenian" w:cs="Arial"/>
                <w:sz w:val="22"/>
                <w:szCs w:val="22"/>
              </w:rPr>
              <w:t xml:space="preserve"> </w:t>
            </w:r>
            <w:r w:rsidRPr="00E54F48">
              <w:rPr>
                <w:rFonts w:ascii="Calibri" w:hAnsi="Calibri" w:cs="Calibri"/>
                <w:sz w:val="22"/>
                <w:szCs w:val="22"/>
              </w:rPr>
              <w:t>СТЕН</w:t>
            </w:r>
            <w:r w:rsidRPr="00E54F48">
              <w:rPr>
                <w:rFonts w:ascii="Arial Armenian" w:hAnsi="Arial Armenian" w:cs="Arial"/>
                <w:sz w:val="22"/>
                <w:szCs w:val="22"/>
              </w:rPr>
              <w:t xml:space="preserve"> </w:t>
            </w:r>
            <w:r w:rsidRPr="00E54F48">
              <w:rPr>
                <w:rFonts w:ascii="Calibri" w:hAnsi="Calibri" w:cs="Calibri"/>
                <w:sz w:val="22"/>
                <w:szCs w:val="22"/>
              </w:rPr>
              <w:t>ПО</w:t>
            </w:r>
            <w:r w:rsidRPr="00E54F48">
              <w:rPr>
                <w:rFonts w:ascii="Arial Armenian" w:hAnsi="Arial Armenian" w:cs="Arial"/>
                <w:sz w:val="22"/>
                <w:szCs w:val="22"/>
              </w:rPr>
              <w:t xml:space="preserve"> </w:t>
            </w:r>
            <w:r w:rsidRPr="00E54F48">
              <w:rPr>
                <w:rFonts w:ascii="Calibri" w:hAnsi="Calibri" w:cs="Calibri"/>
                <w:sz w:val="22"/>
                <w:szCs w:val="22"/>
              </w:rPr>
              <w:t>БЕТОННОЙ</w:t>
            </w:r>
            <w:r w:rsidRPr="00E54F48">
              <w:rPr>
                <w:rFonts w:ascii="Arial Armenian" w:hAnsi="Arial Armenian" w:cs="Arial"/>
                <w:sz w:val="22"/>
                <w:szCs w:val="22"/>
              </w:rPr>
              <w:t xml:space="preserve"> </w:t>
            </w:r>
            <w:r w:rsidRPr="00E54F48">
              <w:rPr>
                <w:rFonts w:ascii="Calibri" w:hAnsi="Calibri" w:cs="Calibri"/>
                <w:sz w:val="22"/>
                <w:szCs w:val="22"/>
              </w:rPr>
              <w:t>ПОВЕРХНОСТИ</w:t>
            </w:r>
            <w:r w:rsidRPr="00E54F48">
              <w:rPr>
                <w:rFonts w:ascii="Arial Armenian" w:hAnsi="Arial Armenian" w:cs="Arial"/>
                <w:sz w:val="22"/>
                <w:szCs w:val="22"/>
              </w:rPr>
              <w:t xml:space="preserve"> </w:t>
            </w:r>
            <w:r w:rsidRPr="00E54F48">
              <w:rPr>
                <w:rFonts w:ascii="Calibri" w:hAnsi="Calibri" w:cs="Calibri"/>
                <w:sz w:val="22"/>
                <w:szCs w:val="22"/>
              </w:rPr>
              <w:t>ФАСАДНЫМИ</w:t>
            </w:r>
            <w:r w:rsidRPr="00E54F48">
              <w:rPr>
                <w:rFonts w:ascii="Arial Armenian" w:hAnsi="Arial Armenian" w:cs="Arial"/>
                <w:sz w:val="22"/>
                <w:szCs w:val="22"/>
              </w:rPr>
              <w:t xml:space="preserve"> </w:t>
            </w:r>
            <w:r w:rsidRPr="00E54F48">
              <w:rPr>
                <w:rFonts w:ascii="Calibri" w:hAnsi="Calibri" w:cs="Calibri"/>
                <w:sz w:val="22"/>
                <w:szCs w:val="22"/>
              </w:rPr>
              <w:t>ЦВЕТНЫМИ</w:t>
            </w:r>
            <w:r w:rsidRPr="00E54F48">
              <w:rPr>
                <w:rFonts w:ascii="Arial Armenian" w:hAnsi="Arial Armenian" w:cs="Arial"/>
                <w:sz w:val="22"/>
                <w:szCs w:val="22"/>
              </w:rPr>
              <w:t xml:space="preserve"> </w:t>
            </w:r>
            <w:r w:rsidRPr="00E54F48">
              <w:rPr>
                <w:rFonts w:ascii="Calibri" w:hAnsi="Calibri" w:cs="Calibri"/>
                <w:sz w:val="22"/>
                <w:szCs w:val="22"/>
              </w:rPr>
              <w:t>КЕРАМИЧЕСКИМИ</w:t>
            </w:r>
            <w:r w:rsidRPr="00E54F48">
              <w:rPr>
                <w:rFonts w:ascii="Arial Armenian" w:hAnsi="Arial Armenian" w:cs="Arial"/>
                <w:sz w:val="22"/>
                <w:szCs w:val="22"/>
              </w:rPr>
              <w:t xml:space="preserve"> </w:t>
            </w:r>
            <w:r w:rsidRPr="00E54F48">
              <w:rPr>
                <w:rFonts w:ascii="Calibri" w:hAnsi="Calibri" w:cs="Calibri"/>
                <w:sz w:val="22"/>
                <w:szCs w:val="22"/>
              </w:rPr>
              <w:t>ПЛИТКАМИ</w:t>
            </w:r>
            <w:r w:rsidRPr="00E54F48">
              <w:rPr>
                <w:rFonts w:ascii="Arial Armenian" w:hAnsi="Arial Armenian" w:cs="Arial"/>
                <w:sz w:val="22"/>
                <w:szCs w:val="22"/>
              </w:rPr>
              <w:t xml:space="preserve">  </w:t>
            </w:r>
            <w:r w:rsidRPr="00E54F48">
              <w:rPr>
                <w:rFonts w:ascii="Calibri" w:hAnsi="Calibri" w:cs="Calibri"/>
                <w:sz w:val="22"/>
                <w:szCs w:val="22"/>
              </w:rPr>
              <w:t>НА</w:t>
            </w:r>
            <w:r w:rsidRPr="00E54F48">
              <w:rPr>
                <w:rFonts w:ascii="Arial Armenian" w:hAnsi="Arial Armenian" w:cs="Arial"/>
                <w:sz w:val="22"/>
                <w:szCs w:val="22"/>
              </w:rPr>
              <w:t xml:space="preserve"> </w:t>
            </w:r>
            <w:r w:rsidRPr="00E54F48">
              <w:rPr>
                <w:rFonts w:ascii="Calibri" w:hAnsi="Calibri" w:cs="Calibri"/>
                <w:sz w:val="22"/>
                <w:szCs w:val="22"/>
              </w:rPr>
              <w:t>ЦЕМЕНТНОМ</w:t>
            </w:r>
            <w:r w:rsidRPr="00E54F48">
              <w:rPr>
                <w:rFonts w:ascii="Arial Armenian" w:hAnsi="Arial Armenian" w:cs="Arial"/>
                <w:sz w:val="22"/>
                <w:szCs w:val="22"/>
              </w:rPr>
              <w:t xml:space="preserve"> </w:t>
            </w:r>
            <w:r w:rsidRPr="00E54F48">
              <w:rPr>
                <w:rFonts w:ascii="Calibri" w:hAnsi="Calibri" w:cs="Calibri"/>
                <w:sz w:val="22"/>
                <w:szCs w:val="22"/>
              </w:rPr>
              <w:t>РАСТВОРЕ</w:t>
            </w:r>
          </w:p>
        </w:tc>
        <w:tc>
          <w:tcPr>
            <w:tcW w:w="1278" w:type="dxa"/>
            <w:gridSpan w:val="2"/>
            <w:tcBorders>
              <w:top w:val="nil"/>
              <w:left w:val="nil"/>
              <w:bottom w:val="single" w:sz="4" w:space="0" w:color="auto"/>
              <w:right w:val="single" w:sz="4" w:space="0" w:color="auto"/>
            </w:tcBorders>
            <w:vAlign w:val="center"/>
            <w:hideMark/>
          </w:tcPr>
          <w:p w14:paraId="4FE2308B"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336D193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418" w:type="dxa"/>
            <w:gridSpan w:val="2"/>
            <w:tcBorders>
              <w:top w:val="nil"/>
              <w:left w:val="nil"/>
              <w:bottom w:val="single" w:sz="4" w:space="0" w:color="auto"/>
              <w:right w:val="single" w:sz="4" w:space="0" w:color="auto"/>
            </w:tcBorders>
            <w:noWrap/>
            <w:vAlign w:val="center"/>
            <w:hideMark/>
          </w:tcPr>
          <w:p w14:paraId="7B6E23B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10.844</w:t>
            </w:r>
          </w:p>
        </w:tc>
        <w:tc>
          <w:tcPr>
            <w:tcW w:w="1470" w:type="dxa"/>
            <w:gridSpan w:val="2"/>
            <w:tcBorders>
              <w:top w:val="nil"/>
              <w:left w:val="nil"/>
              <w:bottom w:val="single" w:sz="4" w:space="0" w:color="auto"/>
              <w:right w:val="single" w:sz="4" w:space="0" w:color="auto"/>
            </w:tcBorders>
            <w:vAlign w:val="center"/>
            <w:hideMark/>
          </w:tcPr>
          <w:p w14:paraId="4B5CBBD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43.376</w:t>
            </w:r>
          </w:p>
        </w:tc>
        <w:tc>
          <w:tcPr>
            <w:tcW w:w="222" w:type="dxa"/>
            <w:gridSpan w:val="2"/>
            <w:vAlign w:val="center"/>
            <w:hideMark/>
          </w:tcPr>
          <w:p w14:paraId="3F9EB591" w14:textId="77777777" w:rsidR="00E54F48" w:rsidRPr="00E54F48" w:rsidRDefault="00E54F48" w:rsidP="00E54F48">
            <w:pPr>
              <w:rPr>
                <w:sz w:val="20"/>
                <w:szCs w:val="20"/>
              </w:rPr>
            </w:pPr>
          </w:p>
        </w:tc>
      </w:tr>
      <w:tr w:rsidR="00E54F48" w:rsidRPr="00E54F48" w14:paraId="2D0EE2D3" w14:textId="77777777" w:rsidTr="00E54F48">
        <w:trPr>
          <w:gridAfter w:val="1"/>
          <w:wAfter w:w="7" w:type="dxa"/>
          <w:trHeight w:val="6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4338D6E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7698245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45B71D0F" w14:textId="77777777" w:rsidR="00E54F48" w:rsidRPr="00E54F48" w:rsidRDefault="00E54F48" w:rsidP="00E54F48">
            <w:pPr>
              <w:jc w:val="center"/>
              <w:rPr>
                <w:rFonts w:ascii="Arial Armenian" w:hAnsi="Arial Armenian" w:cs="Arial"/>
                <w:b/>
                <w:bCs/>
                <w:lang w:val="ru-RU"/>
              </w:rPr>
            </w:pPr>
            <w:proofErr w:type="spellStart"/>
            <w:r w:rsidRPr="00E54F48">
              <w:rPr>
                <w:rFonts w:ascii="Sylfaen" w:hAnsi="Sylfaen" w:cs="Sylfaen"/>
                <w:b/>
                <w:bCs/>
              </w:rPr>
              <w:t>Սալիկապատման</w:t>
            </w:r>
            <w:proofErr w:type="spellEnd"/>
            <w:r w:rsidRPr="00E54F48">
              <w:rPr>
                <w:rFonts w:ascii="Arial Armenian" w:hAnsi="Arial Armenian" w:cs="Arial"/>
                <w:b/>
                <w:bCs/>
                <w:lang w:val="ru-RU"/>
              </w:rPr>
              <w:t xml:space="preserve"> </w:t>
            </w:r>
            <w:proofErr w:type="spellStart"/>
            <w:r w:rsidRPr="00E54F48">
              <w:rPr>
                <w:rFonts w:ascii="Sylfaen" w:hAnsi="Sylfaen" w:cs="Sylfaen"/>
                <w:b/>
                <w:bCs/>
              </w:rPr>
              <w:t>աշխատանքներ</w:t>
            </w:r>
            <w:proofErr w:type="spellEnd"/>
            <w:r w:rsidRPr="00E54F48">
              <w:rPr>
                <w:rFonts w:ascii="Arial Armenian" w:hAnsi="Arial Armenian" w:cs="Arial"/>
                <w:b/>
                <w:bCs/>
                <w:lang w:val="ru-RU"/>
              </w:rPr>
              <w:t xml:space="preserve">  </w:t>
            </w:r>
            <w:r w:rsidRPr="00E54F48">
              <w:rPr>
                <w:rFonts w:ascii="Arial Armenian" w:hAnsi="Arial Armenian" w:cs="Arial"/>
                <w:b/>
                <w:bCs/>
                <w:lang w:val="ru-RU"/>
              </w:rPr>
              <w:br/>
            </w:r>
            <w:r w:rsidRPr="00E54F48">
              <w:rPr>
                <w:rFonts w:ascii="Calibri" w:hAnsi="Calibri" w:cs="Calibri"/>
                <w:b/>
                <w:bCs/>
                <w:lang w:val="ru-RU"/>
              </w:rPr>
              <w:t>Устройство</w:t>
            </w:r>
            <w:r w:rsidRPr="00E54F48">
              <w:rPr>
                <w:rFonts w:ascii="Arial Armenian" w:hAnsi="Arial Armenian" w:cs="Arial"/>
                <w:b/>
                <w:bCs/>
                <w:lang w:val="ru-RU"/>
              </w:rPr>
              <w:t xml:space="preserve"> </w:t>
            </w:r>
            <w:r w:rsidRPr="00E54F48">
              <w:rPr>
                <w:rFonts w:ascii="Calibri" w:hAnsi="Calibri" w:cs="Calibri"/>
                <w:b/>
                <w:bCs/>
                <w:lang w:val="ru-RU"/>
              </w:rPr>
              <w:t>тротуарной</w:t>
            </w:r>
            <w:r w:rsidRPr="00E54F48">
              <w:rPr>
                <w:rFonts w:ascii="Arial Armenian" w:hAnsi="Arial Armenian" w:cs="Arial"/>
                <w:b/>
                <w:bCs/>
                <w:lang w:val="ru-RU"/>
              </w:rPr>
              <w:t xml:space="preserve"> </w:t>
            </w:r>
            <w:r w:rsidRPr="00E54F48">
              <w:rPr>
                <w:rFonts w:ascii="Calibri" w:hAnsi="Calibri" w:cs="Calibri"/>
                <w:b/>
                <w:bCs/>
                <w:lang w:val="ru-RU"/>
              </w:rPr>
              <w:t>плитки</w:t>
            </w:r>
          </w:p>
        </w:tc>
        <w:tc>
          <w:tcPr>
            <w:tcW w:w="1278" w:type="dxa"/>
            <w:gridSpan w:val="2"/>
            <w:tcBorders>
              <w:top w:val="nil"/>
              <w:left w:val="nil"/>
              <w:bottom w:val="single" w:sz="4" w:space="0" w:color="auto"/>
              <w:right w:val="single" w:sz="4" w:space="0" w:color="auto"/>
            </w:tcBorders>
            <w:vAlign w:val="center"/>
            <w:hideMark/>
          </w:tcPr>
          <w:p w14:paraId="1CE2A13E" w14:textId="77777777" w:rsidR="00E54F48" w:rsidRPr="00E54F48" w:rsidRDefault="00E54F48" w:rsidP="00E54F48">
            <w:pPr>
              <w:jc w:val="center"/>
              <w:rPr>
                <w:rFonts w:ascii="Arial Armenian" w:hAnsi="Arial Armenian" w:cs="Arial"/>
                <w:sz w:val="22"/>
                <w:szCs w:val="22"/>
                <w:lang w:val="ru-RU"/>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3D50845E" w14:textId="77777777" w:rsidR="00E54F48" w:rsidRPr="00E54F48" w:rsidRDefault="00E54F48" w:rsidP="00E54F48">
            <w:pPr>
              <w:jc w:val="center"/>
              <w:rPr>
                <w:rFonts w:ascii="Arial Armenian" w:hAnsi="Arial Armenian" w:cs="Arial"/>
                <w:sz w:val="22"/>
                <w:szCs w:val="22"/>
                <w:lang w:val="ru-RU"/>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54F2D081" w14:textId="77777777" w:rsidR="00E54F48" w:rsidRPr="00E54F48" w:rsidRDefault="00E54F48" w:rsidP="00E54F48">
            <w:pPr>
              <w:jc w:val="center"/>
              <w:rPr>
                <w:rFonts w:ascii="Arial Armenian" w:hAnsi="Arial Armenian" w:cs="Arial"/>
                <w:sz w:val="22"/>
                <w:szCs w:val="22"/>
                <w:lang w:val="ru-RU"/>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0235D43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661ACBF2" w14:textId="77777777" w:rsidR="00E54F48" w:rsidRPr="00E54F48" w:rsidRDefault="00E54F48" w:rsidP="00E54F48">
            <w:pPr>
              <w:rPr>
                <w:sz w:val="20"/>
                <w:szCs w:val="20"/>
              </w:rPr>
            </w:pPr>
          </w:p>
        </w:tc>
      </w:tr>
      <w:tr w:rsidR="00E54F48" w:rsidRPr="00E54F48" w14:paraId="55E1F9CA" w14:textId="77777777" w:rsidTr="00E54F48">
        <w:trPr>
          <w:gridAfter w:val="1"/>
          <w:wAfter w:w="7" w:type="dxa"/>
          <w:trHeight w:val="855"/>
        </w:trPr>
        <w:tc>
          <w:tcPr>
            <w:tcW w:w="540" w:type="dxa"/>
            <w:tcBorders>
              <w:top w:val="nil"/>
              <w:left w:val="single" w:sz="4" w:space="0" w:color="auto"/>
              <w:bottom w:val="nil"/>
              <w:right w:val="single" w:sz="4" w:space="0" w:color="auto"/>
            </w:tcBorders>
            <w:noWrap/>
            <w:vAlign w:val="center"/>
            <w:hideMark/>
          </w:tcPr>
          <w:p w14:paraId="2F20965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103356D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27-25</w:t>
            </w:r>
          </w:p>
        </w:tc>
        <w:tc>
          <w:tcPr>
            <w:tcW w:w="3705" w:type="dxa"/>
            <w:tcBorders>
              <w:top w:val="nil"/>
              <w:left w:val="nil"/>
              <w:bottom w:val="nil"/>
              <w:right w:val="single" w:sz="4" w:space="0" w:color="auto"/>
            </w:tcBorders>
            <w:vAlign w:val="center"/>
            <w:hideMark/>
          </w:tcPr>
          <w:p w14:paraId="1C97B03B"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Խճաքարե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հիմքով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պրոֆիլի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ուղղում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նոր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նյութի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ավելացմամբ</w:t>
            </w:r>
            <w:proofErr w:type="spellEnd"/>
            <w:r w:rsidRPr="00E54F48">
              <w:rPr>
                <w:rFonts w:ascii="Arial Armenian" w:hAnsi="Arial Armenian" w:cs="Arial"/>
                <w:sz w:val="22"/>
                <w:szCs w:val="22"/>
              </w:rPr>
              <w:br/>
            </w:r>
            <w:r w:rsidRPr="00E54F48">
              <w:rPr>
                <w:rFonts w:ascii="Calibri" w:hAnsi="Calibri" w:cs="Calibri"/>
                <w:sz w:val="22"/>
                <w:szCs w:val="22"/>
              </w:rPr>
              <w:t>ИСПРАВЛЕНИЕ</w:t>
            </w:r>
            <w:r w:rsidRPr="00E54F48">
              <w:rPr>
                <w:rFonts w:ascii="Arial Armenian" w:hAnsi="Arial Armenian" w:cs="Arial"/>
                <w:sz w:val="22"/>
                <w:szCs w:val="22"/>
              </w:rPr>
              <w:t xml:space="preserve"> </w:t>
            </w:r>
            <w:r w:rsidRPr="00E54F48">
              <w:rPr>
                <w:rFonts w:ascii="Calibri" w:hAnsi="Calibri" w:cs="Calibri"/>
                <w:sz w:val="22"/>
                <w:szCs w:val="22"/>
              </w:rPr>
              <w:t>ПРОФИЛЯ</w:t>
            </w:r>
            <w:r w:rsidRPr="00E54F48">
              <w:rPr>
                <w:rFonts w:ascii="Arial Armenian" w:hAnsi="Arial Armenian" w:cs="Arial"/>
                <w:sz w:val="22"/>
                <w:szCs w:val="22"/>
              </w:rPr>
              <w:t xml:space="preserve"> </w:t>
            </w:r>
            <w:r w:rsidRPr="00E54F48">
              <w:rPr>
                <w:rFonts w:ascii="Calibri" w:hAnsi="Calibri" w:cs="Calibri"/>
                <w:sz w:val="22"/>
                <w:szCs w:val="22"/>
              </w:rPr>
              <w:t>ОСНОВАНИЙ</w:t>
            </w:r>
            <w:r w:rsidRPr="00E54F48">
              <w:rPr>
                <w:rFonts w:ascii="Arial Armenian" w:hAnsi="Arial Armenian" w:cs="Arial"/>
                <w:sz w:val="22"/>
                <w:szCs w:val="22"/>
              </w:rPr>
              <w:t xml:space="preserve"> </w:t>
            </w:r>
            <w:r w:rsidRPr="00E54F48">
              <w:rPr>
                <w:rFonts w:ascii="Calibri" w:hAnsi="Calibri" w:cs="Calibri"/>
                <w:sz w:val="22"/>
                <w:szCs w:val="22"/>
              </w:rPr>
              <w:t>ГРАВИЙНЫХ</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ДОБАВЛЕНИЕМ</w:t>
            </w:r>
            <w:r w:rsidRPr="00E54F48">
              <w:rPr>
                <w:rFonts w:ascii="Arial Armenian" w:hAnsi="Arial Armenian" w:cs="Arial"/>
                <w:sz w:val="22"/>
                <w:szCs w:val="22"/>
              </w:rPr>
              <w:t xml:space="preserve"> </w:t>
            </w:r>
            <w:r w:rsidRPr="00E54F48">
              <w:rPr>
                <w:rFonts w:ascii="Calibri" w:hAnsi="Calibri" w:cs="Calibri"/>
                <w:sz w:val="22"/>
                <w:szCs w:val="22"/>
              </w:rPr>
              <w:t>НОВОГО</w:t>
            </w:r>
            <w:r w:rsidRPr="00E54F48">
              <w:rPr>
                <w:rFonts w:ascii="Arial Armenian" w:hAnsi="Arial Armenian" w:cs="Arial"/>
                <w:sz w:val="22"/>
                <w:szCs w:val="22"/>
              </w:rPr>
              <w:t xml:space="preserve"> </w:t>
            </w:r>
            <w:r w:rsidRPr="00E54F48">
              <w:rPr>
                <w:rFonts w:ascii="Calibri" w:hAnsi="Calibri" w:cs="Calibri"/>
                <w:sz w:val="22"/>
                <w:szCs w:val="22"/>
              </w:rPr>
              <w:t>МАТЕРИАЛА</w:t>
            </w:r>
          </w:p>
        </w:tc>
        <w:tc>
          <w:tcPr>
            <w:tcW w:w="1278" w:type="dxa"/>
            <w:gridSpan w:val="2"/>
            <w:tcBorders>
              <w:top w:val="nil"/>
              <w:left w:val="nil"/>
              <w:bottom w:val="single" w:sz="4" w:space="0" w:color="auto"/>
              <w:right w:val="single" w:sz="4" w:space="0" w:color="auto"/>
            </w:tcBorders>
            <w:vAlign w:val="center"/>
            <w:hideMark/>
          </w:tcPr>
          <w:p w14:paraId="02508268"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65A7816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50.5</w:t>
            </w:r>
          </w:p>
        </w:tc>
        <w:tc>
          <w:tcPr>
            <w:tcW w:w="1418" w:type="dxa"/>
            <w:gridSpan w:val="2"/>
            <w:tcBorders>
              <w:top w:val="nil"/>
              <w:left w:val="nil"/>
              <w:bottom w:val="single" w:sz="4" w:space="0" w:color="auto"/>
              <w:right w:val="single" w:sz="4" w:space="0" w:color="auto"/>
            </w:tcBorders>
            <w:noWrap/>
            <w:vAlign w:val="center"/>
            <w:hideMark/>
          </w:tcPr>
          <w:p w14:paraId="661B6FE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0.942</w:t>
            </w:r>
          </w:p>
        </w:tc>
        <w:tc>
          <w:tcPr>
            <w:tcW w:w="1470" w:type="dxa"/>
            <w:gridSpan w:val="2"/>
            <w:tcBorders>
              <w:top w:val="nil"/>
              <w:left w:val="nil"/>
              <w:bottom w:val="single" w:sz="4" w:space="0" w:color="auto"/>
              <w:right w:val="single" w:sz="4" w:space="0" w:color="auto"/>
            </w:tcBorders>
            <w:vAlign w:val="center"/>
            <w:hideMark/>
          </w:tcPr>
          <w:p w14:paraId="45A0156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47.571</w:t>
            </w:r>
          </w:p>
        </w:tc>
        <w:tc>
          <w:tcPr>
            <w:tcW w:w="222" w:type="dxa"/>
            <w:gridSpan w:val="2"/>
            <w:vAlign w:val="center"/>
            <w:hideMark/>
          </w:tcPr>
          <w:p w14:paraId="2962FF1E" w14:textId="77777777" w:rsidR="00E54F48" w:rsidRPr="00E54F48" w:rsidRDefault="00E54F48" w:rsidP="00E54F48">
            <w:pPr>
              <w:rPr>
                <w:sz w:val="20"/>
                <w:szCs w:val="20"/>
              </w:rPr>
            </w:pPr>
          </w:p>
        </w:tc>
      </w:tr>
      <w:tr w:rsidR="00E54F48" w:rsidRPr="00E54F48" w14:paraId="6B473969" w14:textId="77777777" w:rsidTr="00E54F48">
        <w:trPr>
          <w:gridAfter w:val="1"/>
          <w:wAfter w:w="7" w:type="dxa"/>
          <w:trHeight w:val="855"/>
        </w:trPr>
        <w:tc>
          <w:tcPr>
            <w:tcW w:w="540" w:type="dxa"/>
            <w:tcBorders>
              <w:top w:val="single" w:sz="4" w:space="0" w:color="auto"/>
              <w:left w:val="single" w:sz="4" w:space="0" w:color="auto"/>
              <w:bottom w:val="nil"/>
              <w:right w:val="single" w:sz="4" w:space="0" w:color="auto"/>
            </w:tcBorders>
            <w:noWrap/>
            <w:vAlign w:val="center"/>
            <w:hideMark/>
          </w:tcPr>
          <w:p w14:paraId="593896B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nil"/>
              <w:right w:val="single" w:sz="4" w:space="0" w:color="auto"/>
            </w:tcBorders>
            <w:vAlign w:val="center"/>
            <w:hideMark/>
          </w:tcPr>
          <w:p w14:paraId="6AF9FC1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27-176</w:t>
            </w:r>
          </w:p>
        </w:tc>
        <w:tc>
          <w:tcPr>
            <w:tcW w:w="3705" w:type="dxa"/>
            <w:tcBorders>
              <w:top w:val="single" w:sz="4" w:space="0" w:color="auto"/>
              <w:left w:val="nil"/>
              <w:bottom w:val="nil"/>
              <w:right w:val="single" w:sz="4" w:space="0" w:color="auto"/>
            </w:tcBorders>
            <w:vAlign w:val="center"/>
            <w:hideMark/>
          </w:tcPr>
          <w:p w14:paraId="1349A906"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սալերից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մայթերի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կարերը</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ավազով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լցնելով</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БЕТОННЫХ</w:t>
            </w:r>
            <w:r w:rsidRPr="00E54F48">
              <w:rPr>
                <w:rFonts w:ascii="Arial Armenian" w:hAnsi="Arial Armenian" w:cs="Arial"/>
                <w:sz w:val="22"/>
                <w:szCs w:val="22"/>
              </w:rPr>
              <w:t xml:space="preserve"> </w:t>
            </w:r>
            <w:r w:rsidRPr="00E54F48">
              <w:rPr>
                <w:rFonts w:ascii="Calibri" w:hAnsi="Calibri" w:cs="Calibri"/>
                <w:sz w:val="22"/>
                <w:szCs w:val="22"/>
              </w:rPr>
              <w:t>ПЛИТНЫХ</w:t>
            </w:r>
            <w:r w:rsidRPr="00E54F48">
              <w:rPr>
                <w:rFonts w:ascii="Arial Armenian" w:hAnsi="Arial Armenian" w:cs="Arial"/>
                <w:sz w:val="22"/>
                <w:szCs w:val="22"/>
              </w:rPr>
              <w:t xml:space="preserve"> </w:t>
            </w:r>
            <w:r w:rsidRPr="00E54F48">
              <w:rPr>
                <w:rFonts w:ascii="Calibri" w:hAnsi="Calibri" w:cs="Calibri"/>
                <w:sz w:val="22"/>
                <w:szCs w:val="22"/>
              </w:rPr>
              <w:lastRenderedPageBreak/>
              <w:t>ТРОТУАРОВ</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ЗАПОЛНЕНИЕМ</w:t>
            </w:r>
            <w:r w:rsidRPr="00E54F48">
              <w:rPr>
                <w:rFonts w:ascii="Arial Armenian" w:hAnsi="Arial Armenian" w:cs="Arial"/>
                <w:sz w:val="22"/>
                <w:szCs w:val="22"/>
              </w:rPr>
              <w:t xml:space="preserve"> </w:t>
            </w:r>
            <w:r w:rsidRPr="00E54F48">
              <w:rPr>
                <w:rFonts w:ascii="Calibri" w:hAnsi="Calibri" w:cs="Calibri"/>
                <w:sz w:val="22"/>
                <w:szCs w:val="22"/>
              </w:rPr>
              <w:t>ШВОВ</w:t>
            </w:r>
            <w:r w:rsidRPr="00E54F48">
              <w:rPr>
                <w:rFonts w:ascii="Arial Armenian" w:hAnsi="Arial Armenian" w:cs="Arial"/>
                <w:sz w:val="22"/>
                <w:szCs w:val="22"/>
              </w:rPr>
              <w:t xml:space="preserve"> </w:t>
            </w:r>
            <w:r w:rsidRPr="00E54F48">
              <w:rPr>
                <w:rFonts w:ascii="Calibri" w:hAnsi="Calibri" w:cs="Calibri"/>
                <w:sz w:val="22"/>
                <w:szCs w:val="22"/>
              </w:rPr>
              <w:t>ПЕСКОМ</w:t>
            </w:r>
          </w:p>
        </w:tc>
        <w:tc>
          <w:tcPr>
            <w:tcW w:w="1278" w:type="dxa"/>
            <w:gridSpan w:val="2"/>
            <w:tcBorders>
              <w:top w:val="nil"/>
              <w:left w:val="nil"/>
              <w:bottom w:val="single" w:sz="4" w:space="0" w:color="auto"/>
              <w:right w:val="single" w:sz="4" w:space="0" w:color="auto"/>
            </w:tcBorders>
            <w:vAlign w:val="center"/>
            <w:hideMark/>
          </w:tcPr>
          <w:p w14:paraId="0BE5FF8F"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lastRenderedPageBreak/>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1189C32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51</w:t>
            </w:r>
          </w:p>
        </w:tc>
        <w:tc>
          <w:tcPr>
            <w:tcW w:w="1418" w:type="dxa"/>
            <w:gridSpan w:val="2"/>
            <w:tcBorders>
              <w:top w:val="nil"/>
              <w:left w:val="nil"/>
              <w:bottom w:val="single" w:sz="4" w:space="0" w:color="auto"/>
              <w:right w:val="single" w:sz="4" w:space="0" w:color="auto"/>
            </w:tcBorders>
            <w:noWrap/>
            <w:vAlign w:val="center"/>
            <w:hideMark/>
          </w:tcPr>
          <w:p w14:paraId="6D107D7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7.74</w:t>
            </w:r>
          </w:p>
        </w:tc>
        <w:tc>
          <w:tcPr>
            <w:tcW w:w="1470" w:type="dxa"/>
            <w:gridSpan w:val="2"/>
            <w:tcBorders>
              <w:top w:val="nil"/>
              <w:left w:val="nil"/>
              <w:bottom w:val="single" w:sz="4" w:space="0" w:color="auto"/>
              <w:right w:val="single" w:sz="4" w:space="0" w:color="auto"/>
            </w:tcBorders>
            <w:vAlign w:val="center"/>
            <w:hideMark/>
          </w:tcPr>
          <w:p w14:paraId="2CAA375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394.740</w:t>
            </w:r>
          </w:p>
        </w:tc>
        <w:tc>
          <w:tcPr>
            <w:tcW w:w="222" w:type="dxa"/>
            <w:gridSpan w:val="2"/>
            <w:vAlign w:val="center"/>
            <w:hideMark/>
          </w:tcPr>
          <w:p w14:paraId="1918E649" w14:textId="77777777" w:rsidR="00E54F48" w:rsidRPr="00E54F48" w:rsidRDefault="00E54F48" w:rsidP="00E54F48">
            <w:pPr>
              <w:rPr>
                <w:sz w:val="20"/>
                <w:szCs w:val="20"/>
              </w:rPr>
            </w:pPr>
          </w:p>
        </w:tc>
      </w:tr>
      <w:tr w:rsidR="00E54F48" w:rsidRPr="00E54F48" w14:paraId="10B0ABB3"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14:paraId="2672688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0E20045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7D535186"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Զրուցարանի</w:t>
            </w:r>
            <w:proofErr w:type="spellEnd"/>
            <w:r w:rsidRPr="00E54F48">
              <w:rPr>
                <w:rFonts w:ascii="Arial Armenian" w:hAnsi="Arial Armenian" w:cs="Arial"/>
                <w:b/>
                <w:bCs/>
              </w:rPr>
              <w:t xml:space="preserve"> </w:t>
            </w:r>
            <w:proofErr w:type="spellStart"/>
            <w:r w:rsidRPr="00E54F48">
              <w:rPr>
                <w:rFonts w:ascii="Sylfaen" w:hAnsi="Sylfaen" w:cs="Sylfaen"/>
                <w:b/>
                <w:bCs/>
              </w:rPr>
              <w:t>հիմք</w:t>
            </w:r>
            <w:proofErr w:type="spellEnd"/>
          </w:p>
        </w:tc>
        <w:tc>
          <w:tcPr>
            <w:tcW w:w="1278" w:type="dxa"/>
            <w:gridSpan w:val="2"/>
            <w:tcBorders>
              <w:top w:val="nil"/>
              <w:left w:val="nil"/>
              <w:bottom w:val="single" w:sz="4" w:space="0" w:color="auto"/>
              <w:right w:val="single" w:sz="4" w:space="0" w:color="auto"/>
            </w:tcBorders>
            <w:vAlign w:val="center"/>
            <w:hideMark/>
          </w:tcPr>
          <w:p w14:paraId="006B6C4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3426B21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4B8B20A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3371900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26AE8853" w14:textId="77777777" w:rsidR="00E54F48" w:rsidRPr="00E54F48" w:rsidRDefault="00E54F48" w:rsidP="00E54F48">
            <w:pPr>
              <w:rPr>
                <w:sz w:val="20"/>
                <w:szCs w:val="20"/>
              </w:rPr>
            </w:pPr>
          </w:p>
        </w:tc>
      </w:tr>
      <w:tr w:rsidR="00E54F48" w:rsidRPr="00E54F48" w14:paraId="2C5EF5C4"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64B7B9C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7760147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1-966</w:t>
            </w:r>
          </w:p>
        </w:tc>
        <w:tc>
          <w:tcPr>
            <w:tcW w:w="3705" w:type="dxa"/>
            <w:tcBorders>
              <w:top w:val="nil"/>
              <w:left w:val="nil"/>
              <w:bottom w:val="nil"/>
              <w:right w:val="single" w:sz="4" w:space="0" w:color="auto"/>
            </w:tcBorders>
            <w:vAlign w:val="center"/>
            <w:hideMark/>
          </w:tcPr>
          <w:p w14:paraId="3BFED48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0.7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սյուների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ձողերի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համար</w:t>
            </w:r>
            <w:proofErr w:type="spellEnd"/>
            <w:r w:rsidRPr="00E54F48">
              <w:rPr>
                <w:rFonts w:ascii="Arial Armenian" w:hAnsi="Arial Armenian" w:cs="Arial"/>
                <w:sz w:val="22"/>
                <w:szCs w:val="22"/>
              </w:rPr>
              <w:t>, 4-</w:t>
            </w:r>
            <w:r w:rsidRPr="00E54F48">
              <w:rPr>
                <w:rFonts w:ascii="Sylfaen" w:hAnsi="Sylfaen" w:cs="Sylfaen"/>
                <w:sz w:val="22"/>
                <w:szCs w:val="22"/>
              </w:rPr>
              <w:t>րդ</w:t>
            </w:r>
            <w:r w:rsidRPr="00E54F48">
              <w:rPr>
                <w:rFonts w:ascii="Arial Armenian" w:hAnsi="Arial Armenian" w:cs="Arial"/>
                <w:sz w:val="22"/>
                <w:szCs w:val="22"/>
              </w:rPr>
              <w:t xml:space="preserve"> </w:t>
            </w:r>
            <w:proofErr w:type="spellStart"/>
            <w:r w:rsidRPr="00E54F48">
              <w:rPr>
                <w:rFonts w:ascii="Sylfaen" w:hAnsi="Sylfaen" w:cs="Sylfaen"/>
                <w:sz w:val="22"/>
                <w:szCs w:val="22"/>
              </w:rPr>
              <w:t>խմբի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w:t>
            </w:r>
            <w:proofErr w:type="spellEnd"/>
            <w:r w:rsidRPr="00E54F48">
              <w:rPr>
                <w:rFonts w:ascii="Arial Armenian" w:hAnsi="Arial Armenian" w:cs="Arial"/>
                <w:sz w:val="22"/>
                <w:szCs w:val="22"/>
              </w:rPr>
              <w:br/>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ДЛЯ</w:t>
            </w:r>
            <w:r w:rsidRPr="00E54F48">
              <w:rPr>
                <w:rFonts w:ascii="Arial Armenian" w:hAnsi="Arial Armenian" w:cs="Arial"/>
                <w:sz w:val="22"/>
                <w:szCs w:val="22"/>
              </w:rPr>
              <w:t xml:space="preserve"> </w:t>
            </w:r>
            <w:r w:rsidRPr="00E54F48">
              <w:rPr>
                <w:rFonts w:ascii="Calibri" w:hAnsi="Calibri" w:cs="Calibri"/>
                <w:sz w:val="22"/>
                <w:szCs w:val="22"/>
              </w:rPr>
              <w:t>СТОЕК</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СТОЛБОВ</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0,7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4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3A2C2612"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4ABD510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0.54</w:t>
            </w:r>
          </w:p>
        </w:tc>
        <w:tc>
          <w:tcPr>
            <w:tcW w:w="1418" w:type="dxa"/>
            <w:gridSpan w:val="2"/>
            <w:tcBorders>
              <w:top w:val="nil"/>
              <w:left w:val="nil"/>
              <w:bottom w:val="single" w:sz="4" w:space="0" w:color="auto"/>
              <w:right w:val="single" w:sz="4" w:space="0" w:color="auto"/>
            </w:tcBorders>
            <w:noWrap/>
            <w:vAlign w:val="center"/>
            <w:hideMark/>
          </w:tcPr>
          <w:p w14:paraId="5BD9BD1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12.272</w:t>
            </w:r>
          </w:p>
        </w:tc>
        <w:tc>
          <w:tcPr>
            <w:tcW w:w="1470" w:type="dxa"/>
            <w:gridSpan w:val="2"/>
            <w:tcBorders>
              <w:top w:val="nil"/>
              <w:left w:val="nil"/>
              <w:bottom w:val="single" w:sz="4" w:space="0" w:color="auto"/>
              <w:right w:val="single" w:sz="4" w:space="0" w:color="auto"/>
            </w:tcBorders>
            <w:vAlign w:val="center"/>
            <w:hideMark/>
          </w:tcPr>
          <w:p w14:paraId="4B376BB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6.627</w:t>
            </w:r>
          </w:p>
        </w:tc>
        <w:tc>
          <w:tcPr>
            <w:tcW w:w="222" w:type="dxa"/>
            <w:gridSpan w:val="2"/>
            <w:vAlign w:val="center"/>
            <w:hideMark/>
          </w:tcPr>
          <w:p w14:paraId="282B9E27" w14:textId="77777777" w:rsidR="00E54F48" w:rsidRPr="00E54F48" w:rsidRDefault="00E54F48" w:rsidP="00E54F48">
            <w:pPr>
              <w:rPr>
                <w:sz w:val="20"/>
                <w:szCs w:val="20"/>
              </w:rPr>
            </w:pPr>
          </w:p>
        </w:tc>
      </w:tr>
      <w:tr w:rsidR="00E54F48" w:rsidRPr="00E54F48" w14:paraId="1957A2DF" w14:textId="77777777" w:rsidTr="00E54F48">
        <w:trPr>
          <w:gridAfter w:val="1"/>
          <w:wAfter w:w="7" w:type="dxa"/>
          <w:trHeight w:val="57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5207318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single" w:sz="4" w:space="0" w:color="auto"/>
              <w:right w:val="single" w:sz="4" w:space="0" w:color="auto"/>
            </w:tcBorders>
            <w:vAlign w:val="center"/>
            <w:hideMark/>
          </w:tcPr>
          <w:p w14:paraId="7902D86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single" w:sz="4" w:space="0" w:color="auto"/>
              <w:left w:val="nil"/>
              <w:bottom w:val="single" w:sz="4" w:space="0" w:color="auto"/>
              <w:right w:val="single" w:sz="4" w:space="0" w:color="auto"/>
            </w:tcBorders>
            <w:vAlign w:val="center"/>
            <w:hideMark/>
          </w:tcPr>
          <w:p w14:paraId="7D3516F9"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78BF3EC5"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5BD8168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0.54</w:t>
            </w:r>
          </w:p>
        </w:tc>
        <w:tc>
          <w:tcPr>
            <w:tcW w:w="1418" w:type="dxa"/>
            <w:gridSpan w:val="2"/>
            <w:tcBorders>
              <w:top w:val="nil"/>
              <w:left w:val="nil"/>
              <w:bottom w:val="single" w:sz="4" w:space="0" w:color="auto"/>
              <w:right w:val="single" w:sz="4" w:space="0" w:color="auto"/>
            </w:tcBorders>
            <w:noWrap/>
            <w:vAlign w:val="center"/>
            <w:hideMark/>
          </w:tcPr>
          <w:p w14:paraId="0BE643B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0.873</w:t>
            </w:r>
          </w:p>
        </w:tc>
        <w:tc>
          <w:tcPr>
            <w:tcW w:w="1470" w:type="dxa"/>
            <w:gridSpan w:val="2"/>
            <w:tcBorders>
              <w:top w:val="nil"/>
              <w:left w:val="nil"/>
              <w:bottom w:val="single" w:sz="4" w:space="0" w:color="auto"/>
              <w:right w:val="single" w:sz="4" w:space="0" w:color="auto"/>
            </w:tcBorders>
            <w:vAlign w:val="center"/>
            <w:hideMark/>
          </w:tcPr>
          <w:p w14:paraId="1BBFABA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0.471</w:t>
            </w:r>
          </w:p>
        </w:tc>
        <w:tc>
          <w:tcPr>
            <w:tcW w:w="222" w:type="dxa"/>
            <w:gridSpan w:val="2"/>
            <w:vAlign w:val="center"/>
            <w:hideMark/>
          </w:tcPr>
          <w:p w14:paraId="2329E58A" w14:textId="77777777" w:rsidR="00E54F48" w:rsidRPr="00E54F48" w:rsidRDefault="00E54F48" w:rsidP="00E54F48">
            <w:pPr>
              <w:rPr>
                <w:sz w:val="20"/>
                <w:szCs w:val="20"/>
              </w:rPr>
            </w:pPr>
          </w:p>
        </w:tc>
      </w:tr>
      <w:tr w:rsidR="00E54F48" w:rsidRPr="00E54F48" w14:paraId="733E2E36"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5210004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4AE797A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31B0F4A6"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6CA65320"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43CFF62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0.972</w:t>
            </w:r>
          </w:p>
        </w:tc>
        <w:tc>
          <w:tcPr>
            <w:tcW w:w="1418" w:type="dxa"/>
            <w:gridSpan w:val="2"/>
            <w:tcBorders>
              <w:top w:val="nil"/>
              <w:left w:val="nil"/>
              <w:bottom w:val="single" w:sz="4" w:space="0" w:color="auto"/>
              <w:right w:val="single" w:sz="4" w:space="0" w:color="auto"/>
            </w:tcBorders>
            <w:noWrap/>
            <w:vAlign w:val="center"/>
            <w:hideMark/>
          </w:tcPr>
          <w:p w14:paraId="1C21FB1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5EA9CC6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3.606</w:t>
            </w:r>
          </w:p>
        </w:tc>
        <w:tc>
          <w:tcPr>
            <w:tcW w:w="222" w:type="dxa"/>
            <w:gridSpan w:val="2"/>
            <w:vAlign w:val="center"/>
            <w:hideMark/>
          </w:tcPr>
          <w:p w14:paraId="3312CC8E" w14:textId="77777777" w:rsidR="00E54F48" w:rsidRPr="00E54F48" w:rsidRDefault="00E54F48" w:rsidP="00E54F48">
            <w:pPr>
              <w:rPr>
                <w:sz w:val="20"/>
                <w:szCs w:val="20"/>
              </w:rPr>
            </w:pPr>
          </w:p>
        </w:tc>
      </w:tr>
      <w:tr w:rsidR="00E54F48" w:rsidRPr="00E54F48" w14:paraId="3E2E9363" w14:textId="77777777" w:rsidTr="00E54F48">
        <w:trPr>
          <w:gridAfter w:val="1"/>
          <w:wAfter w:w="7" w:type="dxa"/>
          <w:trHeight w:val="1710"/>
        </w:trPr>
        <w:tc>
          <w:tcPr>
            <w:tcW w:w="540" w:type="dxa"/>
            <w:tcBorders>
              <w:top w:val="nil"/>
              <w:left w:val="single" w:sz="4" w:space="0" w:color="auto"/>
              <w:bottom w:val="nil"/>
              <w:right w:val="single" w:sz="4" w:space="0" w:color="auto"/>
            </w:tcBorders>
            <w:noWrap/>
            <w:vAlign w:val="center"/>
            <w:hideMark/>
          </w:tcPr>
          <w:p w14:paraId="337FCA8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nil"/>
              <w:right w:val="single" w:sz="4" w:space="0" w:color="auto"/>
            </w:tcBorders>
            <w:vAlign w:val="center"/>
            <w:hideMark/>
          </w:tcPr>
          <w:p w14:paraId="488948B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41-</w:t>
            </w:r>
            <w:r w:rsidRPr="00E54F48">
              <w:rPr>
                <w:rFonts w:ascii="Calibri" w:hAnsi="Calibri" w:cs="Calibri"/>
                <w:sz w:val="22"/>
                <w:szCs w:val="22"/>
              </w:rPr>
              <w:t>М</w:t>
            </w:r>
            <w:r w:rsidRPr="00E54F48">
              <w:rPr>
                <w:rFonts w:ascii="Arial Armenian" w:hAnsi="Arial Armenian" w:cs="Arial"/>
                <w:sz w:val="22"/>
                <w:szCs w:val="22"/>
              </w:rPr>
              <w:t>163</w:t>
            </w:r>
          </w:p>
        </w:tc>
        <w:tc>
          <w:tcPr>
            <w:tcW w:w="3705" w:type="dxa"/>
            <w:tcBorders>
              <w:top w:val="nil"/>
              <w:left w:val="nil"/>
              <w:bottom w:val="nil"/>
              <w:right w:val="single" w:sz="4" w:space="0" w:color="auto"/>
            </w:tcBorders>
            <w:vAlign w:val="center"/>
            <w:hideMark/>
          </w:tcPr>
          <w:p w14:paraId="55B7DD70"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 </w:t>
            </w:r>
            <w:r w:rsidRPr="00E54F48">
              <w:rPr>
                <w:rFonts w:ascii="Sylfaen" w:hAnsi="Sylfaen" w:cs="Sylfaen"/>
                <w:sz w:val="22"/>
                <w:szCs w:val="22"/>
              </w:rPr>
              <w:t>ՏՈՆՆԱ</w:t>
            </w:r>
            <w:r w:rsidRPr="00E54F48">
              <w:rPr>
                <w:rFonts w:ascii="Arial Armenian" w:hAnsi="Arial Armenian" w:cs="Arial"/>
                <w:sz w:val="22"/>
                <w:szCs w:val="22"/>
              </w:rPr>
              <w:t xml:space="preserve"> </w:t>
            </w:r>
            <w:r w:rsidRPr="00E54F48">
              <w:rPr>
                <w:rFonts w:ascii="Sylfaen" w:hAnsi="Sylfaen" w:cs="Sylfaen"/>
                <w:sz w:val="22"/>
                <w:szCs w:val="22"/>
              </w:rPr>
              <w:t>ՔԱՇՈՎ</w:t>
            </w:r>
            <w:r w:rsidRPr="00E54F48">
              <w:rPr>
                <w:rFonts w:ascii="Arial Armenian" w:hAnsi="Arial Armenian" w:cs="Arial"/>
                <w:sz w:val="22"/>
                <w:szCs w:val="22"/>
              </w:rPr>
              <w:t xml:space="preserve"> </w:t>
            </w:r>
            <w:r w:rsidRPr="00E54F48">
              <w:rPr>
                <w:rFonts w:ascii="Sylfaen" w:hAnsi="Sylfaen" w:cs="Sylfaen"/>
                <w:sz w:val="22"/>
                <w:szCs w:val="22"/>
              </w:rPr>
              <w:t>ՊՈՂՊԱՏԵ</w:t>
            </w:r>
            <w:r w:rsidRPr="00E54F48">
              <w:rPr>
                <w:rFonts w:ascii="Arial Armenian" w:hAnsi="Arial Armenian" w:cs="Arial"/>
                <w:sz w:val="22"/>
                <w:szCs w:val="22"/>
              </w:rPr>
              <w:t xml:space="preserve"> </w:t>
            </w:r>
            <w:r w:rsidRPr="00E54F48">
              <w:rPr>
                <w:rFonts w:ascii="Sylfaen" w:hAnsi="Sylfaen" w:cs="Sylfaen"/>
                <w:sz w:val="22"/>
                <w:szCs w:val="22"/>
              </w:rPr>
              <w:t>ՀԵՆԱՐԱՆՆԵՐԻ</w:t>
            </w:r>
            <w:r w:rsidRPr="00E54F48">
              <w:rPr>
                <w:rFonts w:ascii="Arial Armenian" w:hAnsi="Arial Armenian" w:cs="Arial"/>
                <w:sz w:val="22"/>
                <w:szCs w:val="22"/>
              </w:rPr>
              <w:t xml:space="preserve"> </w:t>
            </w:r>
            <w:r w:rsidRPr="00E54F48">
              <w:rPr>
                <w:rFonts w:ascii="Sylfaen" w:hAnsi="Sylfaen" w:cs="Sylfaen"/>
                <w:sz w:val="22"/>
                <w:szCs w:val="22"/>
              </w:rPr>
              <w:t>ՏԵՂԱԴՐՈՒՄ</w:t>
            </w:r>
            <w:r w:rsidRPr="00E54F48">
              <w:rPr>
                <w:rFonts w:ascii="Arial Armenian" w:hAnsi="Arial Armenian" w:cs="Arial"/>
                <w:sz w:val="22"/>
                <w:szCs w:val="22"/>
              </w:rPr>
              <w:t xml:space="preserve"> 1-</w:t>
            </w:r>
            <w:r w:rsidRPr="00E54F48">
              <w:rPr>
                <w:rFonts w:ascii="Sylfaen" w:hAnsi="Sylfaen" w:cs="Sylfaen"/>
                <w:sz w:val="22"/>
                <w:szCs w:val="22"/>
              </w:rPr>
              <w:t>ԻՆ</w:t>
            </w:r>
            <w:r w:rsidRPr="00E54F48">
              <w:rPr>
                <w:rFonts w:ascii="Arial Armenian" w:hAnsi="Arial Armenian" w:cs="Arial"/>
                <w:sz w:val="22"/>
                <w:szCs w:val="22"/>
              </w:rPr>
              <w:t xml:space="preserve"> </w:t>
            </w:r>
            <w:r w:rsidRPr="00E54F48">
              <w:rPr>
                <w:rFonts w:ascii="Sylfaen" w:hAnsi="Sylfaen" w:cs="Sylfaen"/>
                <w:sz w:val="22"/>
                <w:szCs w:val="22"/>
              </w:rPr>
              <w:t>ԽՄԲԻ</w:t>
            </w:r>
            <w:r w:rsidRPr="00E54F48">
              <w:rPr>
                <w:rFonts w:ascii="Arial Armenian" w:hAnsi="Arial Armenian" w:cs="Arial"/>
                <w:sz w:val="22"/>
                <w:szCs w:val="22"/>
              </w:rPr>
              <w:t xml:space="preserve"> </w:t>
            </w:r>
            <w:r w:rsidRPr="00E54F48">
              <w:rPr>
                <w:rFonts w:ascii="Sylfaen" w:hAnsi="Sylfaen" w:cs="Sylfaen"/>
                <w:sz w:val="22"/>
                <w:szCs w:val="22"/>
              </w:rPr>
              <w:t>ՀՈՂԵՐՈՒՄ</w:t>
            </w:r>
            <w:r w:rsidRPr="00E54F48">
              <w:rPr>
                <w:rFonts w:ascii="Arial Armenian" w:hAnsi="Arial Armenian" w:cs="Arial"/>
                <w:sz w:val="22"/>
                <w:szCs w:val="22"/>
              </w:rPr>
              <w:t xml:space="preserve"> </w:t>
            </w:r>
            <w:r w:rsidRPr="00E54F48">
              <w:rPr>
                <w:rFonts w:ascii="Sylfaen" w:hAnsi="Sylfaen" w:cs="Sylfaen"/>
                <w:sz w:val="22"/>
                <w:szCs w:val="22"/>
              </w:rPr>
              <w:t>ՄՈՆՈԼԻՏ</w:t>
            </w:r>
            <w:r w:rsidRPr="00E54F48">
              <w:rPr>
                <w:rFonts w:ascii="Arial Armenian" w:hAnsi="Arial Armenian" w:cs="Arial"/>
                <w:sz w:val="22"/>
                <w:szCs w:val="22"/>
              </w:rPr>
              <w:t xml:space="preserve"> </w:t>
            </w:r>
            <w:r w:rsidRPr="00E54F48">
              <w:rPr>
                <w:rFonts w:ascii="Sylfaen" w:hAnsi="Sylfaen" w:cs="Sylfaen"/>
                <w:sz w:val="22"/>
                <w:szCs w:val="22"/>
              </w:rPr>
              <w:t>ՀԻՄՔԵՐԻ</w:t>
            </w:r>
            <w:r w:rsidRPr="00E54F48">
              <w:rPr>
                <w:rFonts w:ascii="Arial Armenian" w:hAnsi="Arial Armenian" w:cs="Arial"/>
                <w:sz w:val="22"/>
                <w:szCs w:val="22"/>
              </w:rPr>
              <w:t xml:space="preserve"> </w:t>
            </w:r>
            <w:r w:rsidRPr="00E54F48">
              <w:rPr>
                <w:rFonts w:ascii="Sylfaen" w:hAnsi="Sylfaen" w:cs="Sylfaen"/>
                <w:sz w:val="22"/>
                <w:szCs w:val="22"/>
              </w:rPr>
              <w:t>ՏԱԿ</w:t>
            </w:r>
            <w:r w:rsidRPr="00E54F48">
              <w:rPr>
                <w:rFonts w:ascii="Arial Armenian" w:hAnsi="Arial Armenian" w:cs="Arial"/>
                <w:sz w:val="22"/>
                <w:szCs w:val="22"/>
              </w:rPr>
              <w:t xml:space="preserve"> </w:t>
            </w:r>
            <w:r w:rsidRPr="00E54F48">
              <w:rPr>
                <w:rFonts w:ascii="Sylfaen" w:hAnsi="Sylfaen" w:cs="Sylfaen"/>
                <w:sz w:val="22"/>
                <w:szCs w:val="22"/>
              </w:rPr>
              <w:t>ՓՈՍԵՐԻ</w:t>
            </w:r>
            <w:r w:rsidRPr="00E54F48">
              <w:rPr>
                <w:rFonts w:ascii="Arial Armenian" w:hAnsi="Arial Armenian" w:cs="Arial"/>
                <w:sz w:val="22"/>
                <w:szCs w:val="22"/>
              </w:rPr>
              <w:t xml:space="preserve"> </w:t>
            </w:r>
            <w:r w:rsidRPr="00E54F48">
              <w:rPr>
                <w:rFonts w:ascii="Sylfaen" w:hAnsi="Sylfaen" w:cs="Sylfaen"/>
                <w:sz w:val="22"/>
                <w:szCs w:val="22"/>
              </w:rPr>
              <w:t>ՀՈՐԱՏՄԱՄԲ</w:t>
            </w:r>
            <w:r w:rsidRPr="00E54F48">
              <w:rPr>
                <w:rFonts w:ascii="Arial Armenian" w:hAnsi="Arial Armenian" w:cs="Arial"/>
                <w:sz w:val="22"/>
                <w:szCs w:val="22"/>
              </w:rPr>
              <w:br/>
            </w:r>
            <w:proofErr w:type="spellStart"/>
            <w:r w:rsidRPr="00E54F48">
              <w:rPr>
                <w:rFonts w:ascii="Calibri" w:hAnsi="Calibri" w:cs="Calibri"/>
                <w:sz w:val="22"/>
                <w:szCs w:val="22"/>
              </w:rPr>
              <w:t>Монтаж</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стальных</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опор</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весом</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 </w:t>
            </w:r>
            <w:proofErr w:type="spellStart"/>
            <w:r w:rsidRPr="00E54F48">
              <w:rPr>
                <w:rFonts w:ascii="Calibri" w:hAnsi="Calibri" w:cs="Calibri"/>
                <w:sz w:val="22"/>
                <w:szCs w:val="22"/>
              </w:rPr>
              <w:t>тонны</w:t>
            </w:r>
            <w:proofErr w:type="spellEnd"/>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proofErr w:type="spellStart"/>
            <w:r w:rsidRPr="00E54F48">
              <w:rPr>
                <w:rFonts w:ascii="Calibri" w:hAnsi="Calibri" w:cs="Calibri"/>
                <w:sz w:val="22"/>
                <w:szCs w:val="22"/>
              </w:rPr>
              <w:t>грунтах</w:t>
            </w:r>
            <w:proofErr w:type="spellEnd"/>
            <w:r w:rsidRPr="00E54F48">
              <w:rPr>
                <w:rFonts w:ascii="Arial Armenian" w:hAnsi="Arial Armenian" w:cs="Arial"/>
                <w:sz w:val="22"/>
                <w:szCs w:val="22"/>
              </w:rPr>
              <w:t xml:space="preserve"> 1-</w:t>
            </w:r>
            <w:r w:rsidRPr="00E54F48">
              <w:rPr>
                <w:rFonts w:ascii="Calibri" w:hAnsi="Calibri" w:cs="Calibri"/>
                <w:sz w:val="22"/>
                <w:szCs w:val="22"/>
              </w:rPr>
              <w:t>й</w:t>
            </w:r>
            <w:r w:rsidRPr="00E54F48">
              <w:rPr>
                <w:rFonts w:ascii="Arial Armenian" w:hAnsi="Arial Armenian" w:cs="Arial"/>
                <w:sz w:val="22"/>
                <w:szCs w:val="22"/>
              </w:rPr>
              <w:t xml:space="preserve"> </w:t>
            </w:r>
            <w:proofErr w:type="spellStart"/>
            <w:r w:rsidRPr="00E54F48">
              <w:rPr>
                <w:rFonts w:ascii="Calibri" w:hAnsi="Calibri" w:cs="Calibri"/>
                <w:sz w:val="22"/>
                <w:szCs w:val="22"/>
              </w:rPr>
              <w:t>группы</w:t>
            </w:r>
            <w:proofErr w:type="spellEnd"/>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proofErr w:type="spellStart"/>
            <w:r w:rsidRPr="00E54F48">
              <w:rPr>
                <w:rFonts w:ascii="Calibri" w:hAnsi="Calibri" w:cs="Calibri"/>
                <w:sz w:val="22"/>
                <w:szCs w:val="22"/>
              </w:rPr>
              <w:t>бурением</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котлованов</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под</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монолитные</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фундаменты</w:t>
            </w:r>
            <w:proofErr w:type="spellEnd"/>
            <w:r w:rsidRPr="00E54F48">
              <w:rPr>
                <w:rFonts w:ascii="Arial Armenian" w:hAnsi="Arial Armenian" w:cs="Arial"/>
                <w:sz w:val="22"/>
                <w:szCs w:val="22"/>
              </w:rPr>
              <w:t>.</w:t>
            </w:r>
          </w:p>
        </w:tc>
        <w:tc>
          <w:tcPr>
            <w:tcW w:w="1278" w:type="dxa"/>
            <w:gridSpan w:val="2"/>
            <w:tcBorders>
              <w:top w:val="nil"/>
              <w:left w:val="nil"/>
              <w:bottom w:val="nil"/>
              <w:right w:val="single" w:sz="4" w:space="0" w:color="auto"/>
            </w:tcBorders>
            <w:vAlign w:val="center"/>
            <w:hideMark/>
          </w:tcPr>
          <w:p w14:paraId="09B6F1AD"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սյուն</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опора</w:t>
            </w:r>
            <w:proofErr w:type="spellEnd"/>
          </w:p>
        </w:tc>
        <w:tc>
          <w:tcPr>
            <w:tcW w:w="1152" w:type="dxa"/>
            <w:gridSpan w:val="2"/>
            <w:tcBorders>
              <w:top w:val="nil"/>
              <w:left w:val="nil"/>
              <w:bottom w:val="single" w:sz="4" w:space="0" w:color="auto"/>
              <w:right w:val="single" w:sz="4" w:space="0" w:color="auto"/>
            </w:tcBorders>
            <w:noWrap/>
            <w:vAlign w:val="center"/>
            <w:hideMark/>
          </w:tcPr>
          <w:p w14:paraId="4A62211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418" w:type="dxa"/>
            <w:gridSpan w:val="2"/>
            <w:tcBorders>
              <w:top w:val="nil"/>
              <w:left w:val="nil"/>
              <w:bottom w:val="single" w:sz="4" w:space="0" w:color="auto"/>
              <w:right w:val="single" w:sz="4" w:space="0" w:color="auto"/>
            </w:tcBorders>
            <w:noWrap/>
            <w:vAlign w:val="center"/>
            <w:hideMark/>
          </w:tcPr>
          <w:p w14:paraId="319D0FE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66.69</w:t>
            </w:r>
          </w:p>
        </w:tc>
        <w:tc>
          <w:tcPr>
            <w:tcW w:w="1470" w:type="dxa"/>
            <w:gridSpan w:val="2"/>
            <w:tcBorders>
              <w:top w:val="nil"/>
              <w:left w:val="nil"/>
              <w:bottom w:val="single" w:sz="4" w:space="0" w:color="auto"/>
              <w:right w:val="single" w:sz="4" w:space="0" w:color="auto"/>
            </w:tcBorders>
            <w:vAlign w:val="center"/>
            <w:hideMark/>
          </w:tcPr>
          <w:p w14:paraId="7177FDD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266.760</w:t>
            </w:r>
          </w:p>
        </w:tc>
        <w:tc>
          <w:tcPr>
            <w:tcW w:w="222" w:type="dxa"/>
            <w:gridSpan w:val="2"/>
            <w:vAlign w:val="center"/>
            <w:hideMark/>
          </w:tcPr>
          <w:p w14:paraId="2352E52C" w14:textId="77777777" w:rsidR="00E54F48" w:rsidRPr="00E54F48" w:rsidRDefault="00E54F48" w:rsidP="00E54F48">
            <w:pPr>
              <w:rPr>
                <w:sz w:val="20"/>
                <w:szCs w:val="20"/>
              </w:rPr>
            </w:pPr>
          </w:p>
        </w:tc>
      </w:tr>
      <w:tr w:rsidR="00E54F48" w:rsidRPr="00E54F48" w14:paraId="1070F0F4"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1BD924F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746BF61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6CCBB7F3"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Ծածկույթ</w:t>
            </w:r>
            <w:proofErr w:type="spellEnd"/>
            <w:r w:rsidRPr="00E54F48">
              <w:rPr>
                <w:rFonts w:ascii="Arial Armenian" w:hAnsi="Arial Armenian" w:cs="Arial"/>
                <w:b/>
                <w:bCs/>
              </w:rPr>
              <w:t xml:space="preserve"> </w:t>
            </w:r>
            <w:proofErr w:type="spellStart"/>
            <w:r w:rsidRPr="00E54F48">
              <w:rPr>
                <w:rFonts w:ascii="Sylfaen" w:hAnsi="Sylfaen" w:cs="Sylfaen"/>
                <w:b/>
                <w:bCs/>
              </w:rPr>
              <w:t>բետոնե</w:t>
            </w:r>
            <w:proofErr w:type="spellEnd"/>
            <w:r w:rsidRPr="00E54F48">
              <w:rPr>
                <w:rFonts w:ascii="Arial Armenian" w:hAnsi="Arial Armenian" w:cs="Arial"/>
                <w:b/>
                <w:bCs/>
              </w:rPr>
              <w:t xml:space="preserve"> </w:t>
            </w:r>
            <w:proofErr w:type="spellStart"/>
            <w:r w:rsidRPr="00E54F48">
              <w:rPr>
                <w:rFonts w:ascii="Sylfaen" w:hAnsi="Sylfaen" w:cs="Sylfaen"/>
                <w:b/>
                <w:bCs/>
              </w:rPr>
              <w:t>սալիկներից</w:t>
            </w:r>
            <w:proofErr w:type="spellEnd"/>
            <w:r w:rsidRPr="00E54F48">
              <w:rPr>
                <w:rFonts w:ascii="Arial Armenian" w:hAnsi="Arial Armenian" w:cs="Arial"/>
                <w:b/>
                <w:bCs/>
              </w:rPr>
              <w:t xml:space="preserve">  </w:t>
            </w:r>
          </w:p>
        </w:tc>
        <w:tc>
          <w:tcPr>
            <w:tcW w:w="1278" w:type="dxa"/>
            <w:gridSpan w:val="2"/>
            <w:tcBorders>
              <w:top w:val="single" w:sz="4" w:space="0" w:color="auto"/>
              <w:left w:val="nil"/>
              <w:bottom w:val="single" w:sz="4" w:space="0" w:color="auto"/>
              <w:right w:val="single" w:sz="4" w:space="0" w:color="auto"/>
            </w:tcBorders>
            <w:vAlign w:val="center"/>
            <w:hideMark/>
          </w:tcPr>
          <w:p w14:paraId="5E5CD41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2A418F7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302872B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1AC489D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00E947B7" w14:textId="77777777" w:rsidR="00E54F48" w:rsidRPr="00E54F48" w:rsidRDefault="00E54F48" w:rsidP="00E54F48">
            <w:pPr>
              <w:rPr>
                <w:sz w:val="20"/>
                <w:szCs w:val="20"/>
              </w:rPr>
            </w:pPr>
          </w:p>
        </w:tc>
      </w:tr>
      <w:tr w:rsidR="00E54F48" w:rsidRPr="00E54F48" w14:paraId="47090668" w14:textId="77777777" w:rsidTr="00E54F48">
        <w:trPr>
          <w:gridAfter w:val="1"/>
          <w:wAfter w:w="7" w:type="dxa"/>
          <w:trHeight w:val="1710"/>
        </w:trPr>
        <w:tc>
          <w:tcPr>
            <w:tcW w:w="540" w:type="dxa"/>
            <w:tcBorders>
              <w:top w:val="nil"/>
              <w:left w:val="single" w:sz="4" w:space="0" w:color="auto"/>
              <w:bottom w:val="single" w:sz="4" w:space="0" w:color="auto"/>
              <w:right w:val="single" w:sz="4" w:space="0" w:color="auto"/>
            </w:tcBorders>
            <w:noWrap/>
            <w:vAlign w:val="center"/>
            <w:hideMark/>
          </w:tcPr>
          <w:p w14:paraId="57D8805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single" w:sz="4" w:space="0" w:color="auto"/>
              <w:right w:val="single" w:sz="4" w:space="0" w:color="auto"/>
            </w:tcBorders>
            <w:vAlign w:val="center"/>
            <w:hideMark/>
          </w:tcPr>
          <w:p w14:paraId="27C00AF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1-961</w:t>
            </w:r>
          </w:p>
        </w:tc>
        <w:tc>
          <w:tcPr>
            <w:tcW w:w="3705" w:type="dxa"/>
            <w:tcBorders>
              <w:top w:val="nil"/>
              <w:left w:val="nil"/>
              <w:bottom w:val="single" w:sz="4" w:space="0" w:color="auto"/>
              <w:right w:val="single" w:sz="4" w:space="0" w:color="auto"/>
            </w:tcBorders>
            <w:vAlign w:val="center"/>
            <w:hideMark/>
          </w:tcPr>
          <w:p w14:paraId="0D7286CC"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Գրունտի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մշակում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խրամուղիների</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առանց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ամրակապման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թեքություններով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1,5</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3 </w:t>
            </w:r>
            <w:proofErr w:type="spellStart"/>
            <w:r w:rsidRPr="00E54F48">
              <w:rPr>
                <w:rFonts w:ascii="Sylfaen" w:hAnsi="Sylfaen" w:cs="Sylfaen"/>
                <w:sz w:val="22"/>
                <w:szCs w:val="22"/>
              </w:rPr>
              <w:t>կարգ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գրունտներում</w:t>
            </w:r>
            <w:proofErr w:type="spellEnd"/>
            <w:r w:rsidRPr="00E54F48">
              <w:rPr>
                <w:rFonts w:ascii="Arial Armenian" w:hAnsi="Arial Armenian" w:cs="Arial"/>
                <w:sz w:val="22"/>
                <w:szCs w:val="22"/>
              </w:rPr>
              <w:br/>
            </w:r>
            <w:r w:rsidRPr="00E54F48">
              <w:rPr>
                <w:rFonts w:ascii="Calibri" w:hAnsi="Calibri" w:cs="Calibri"/>
                <w:sz w:val="22"/>
                <w:szCs w:val="22"/>
              </w:rPr>
              <w:t>РАЗРАБОТКА</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ТРАНШЕЯХ</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БЕЗ</w:t>
            </w:r>
            <w:r w:rsidRPr="00E54F48">
              <w:rPr>
                <w:rFonts w:ascii="Arial Armenian" w:hAnsi="Arial Armenian" w:cs="Arial"/>
                <w:sz w:val="22"/>
                <w:szCs w:val="22"/>
              </w:rPr>
              <w:t xml:space="preserve"> </w:t>
            </w:r>
            <w:r w:rsidRPr="00E54F48">
              <w:rPr>
                <w:rFonts w:ascii="Calibri" w:hAnsi="Calibri" w:cs="Calibri"/>
                <w:sz w:val="22"/>
                <w:szCs w:val="22"/>
              </w:rPr>
              <w:t>КРЕПЛЕНИЙ</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ОТКОСАМИ</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1,5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3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7DA9EF63"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7B519A6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5.52</w:t>
            </w:r>
          </w:p>
        </w:tc>
        <w:tc>
          <w:tcPr>
            <w:tcW w:w="1418" w:type="dxa"/>
            <w:gridSpan w:val="2"/>
            <w:tcBorders>
              <w:top w:val="nil"/>
              <w:left w:val="nil"/>
              <w:bottom w:val="single" w:sz="4" w:space="0" w:color="auto"/>
              <w:right w:val="single" w:sz="4" w:space="0" w:color="auto"/>
            </w:tcBorders>
            <w:noWrap/>
            <w:vAlign w:val="center"/>
            <w:hideMark/>
          </w:tcPr>
          <w:p w14:paraId="049D61E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3.668</w:t>
            </w:r>
          </w:p>
        </w:tc>
        <w:tc>
          <w:tcPr>
            <w:tcW w:w="1470" w:type="dxa"/>
            <w:gridSpan w:val="2"/>
            <w:tcBorders>
              <w:top w:val="nil"/>
              <w:left w:val="nil"/>
              <w:bottom w:val="single" w:sz="4" w:space="0" w:color="auto"/>
              <w:right w:val="single" w:sz="4" w:space="0" w:color="auto"/>
            </w:tcBorders>
            <w:vAlign w:val="center"/>
            <w:hideMark/>
          </w:tcPr>
          <w:p w14:paraId="24C261F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20.247</w:t>
            </w:r>
          </w:p>
        </w:tc>
        <w:tc>
          <w:tcPr>
            <w:tcW w:w="222" w:type="dxa"/>
            <w:gridSpan w:val="2"/>
            <w:vAlign w:val="center"/>
            <w:hideMark/>
          </w:tcPr>
          <w:p w14:paraId="50361D25" w14:textId="77777777" w:rsidR="00E54F48" w:rsidRPr="00E54F48" w:rsidRDefault="00E54F48" w:rsidP="00E54F48">
            <w:pPr>
              <w:rPr>
                <w:sz w:val="20"/>
                <w:szCs w:val="20"/>
              </w:rPr>
            </w:pPr>
          </w:p>
        </w:tc>
      </w:tr>
      <w:tr w:rsidR="00E54F48" w:rsidRPr="00E54F48" w14:paraId="2ECB08CE" w14:textId="77777777" w:rsidTr="00E54F48">
        <w:trPr>
          <w:gridAfter w:val="1"/>
          <w:wAfter w:w="7" w:type="dxa"/>
          <w:trHeight w:val="855"/>
        </w:trPr>
        <w:tc>
          <w:tcPr>
            <w:tcW w:w="540" w:type="dxa"/>
            <w:tcBorders>
              <w:top w:val="nil"/>
              <w:left w:val="single" w:sz="4" w:space="0" w:color="auto"/>
              <w:bottom w:val="single" w:sz="4" w:space="0" w:color="auto"/>
              <w:right w:val="single" w:sz="4" w:space="0" w:color="auto"/>
            </w:tcBorders>
            <w:noWrap/>
            <w:vAlign w:val="center"/>
            <w:hideMark/>
          </w:tcPr>
          <w:p w14:paraId="4047A82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nil"/>
              <w:left w:val="nil"/>
              <w:bottom w:val="single" w:sz="4" w:space="0" w:color="auto"/>
              <w:right w:val="single" w:sz="4" w:space="0" w:color="auto"/>
            </w:tcBorders>
            <w:vAlign w:val="center"/>
            <w:hideMark/>
          </w:tcPr>
          <w:p w14:paraId="180BFC3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1-1184</w:t>
            </w:r>
          </w:p>
        </w:tc>
        <w:tc>
          <w:tcPr>
            <w:tcW w:w="3705" w:type="dxa"/>
            <w:tcBorders>
              <w:top w:val="nil"/>
              <w:left w:val="nil"/>
              <w:bottom w:val="single" w:sz="4" w:space="0" w:color="auto"/>
              <w:right w:val="single" w:sz="4" w:space="0" w:color="auto"/>
            </w:tcBorders>
            <w:vAlign w:val="center"/>
            <w:hideMark/>
          </w:tcPr>
          <w:p w14:paraId="1ED7044D"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խտացում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պնևմատիկ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խցաններով</w:t>
            </w:r>
            <w:proofErr w:type="spellEnd"/>
            <w:r w:rsidRPr="00E54F48">
              <w:rPr>
                <w:rFonts w:ascii="Arial Armenian" w:hAnsi="Arial Armenian" w:cs="Arial"/>
                <w:sz w:val="22"/>
                <w:szCs w:val="22"/>
              </w:rPr>
              <w:t xml:space="preserve">. 1, 2 </w:t>
            </w:r>
            <w:proofErr w:type="spellStart"/>
            <w:r w:rsidRPr="00E54F48">
              <w:rPr>
                <w:rFonts w:ascii="Sylfaen" w:hAnsi="Sylfaen" w:cs="Sylfaen"/>
                <w:sz w:val="22"/>
                <w:szCs w:val="22"/>
              </w:rPr>
              <w:t>խմբերի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հողեր</w:t>
            </w:r>
            <w:proofErr w:type="spellEnd"/>
            <w:r w:rsidRPr="00E54F48">
              <w:rPr>
                <w:rFonts w:ascii="Arial Armenian" w:hAnsi="Arial Armenian" w:cs="Arial"/>
                <w:sz w:val="22"/>
                <w:szCs w:val="22"/>
              </w:rPr>
              <w:t xml:space="preserve"> /</w:t>
            </w:r>
            <w:r w:rsidRPr="00E54F48">
              <w:rPr>
                <w:rFonts w:ascii="Calibri" w:hAnsi="Calibri" w:cs="Calibri"/>
                <w:sz w:val="22"/>
                <w:szCs w:val="22"/>
              </w:rPr>
              <w:t>УПЛОТНЕНИЕ</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ПНЕВМАТИЧЕСКИМИ</w:t>
            </w:r>
            <w:r w:rsidRPr="00E54F48">
              <w:rPr>
                <w:rFonts w:ascii="Arial Armenian" w:hAnsi="Arial Armenian" w:cs="Arial"/>
                <w:sz w:val="22"/>
                <w:szCs w:val="22"/>
              </w:rPr>
              <w:t xml:space="preserve"> </w:t>
            </w:r>
            <w:r w:rsidRPr="00E54F48">
              <w:rPr>
                <w:rFonts w:ascii="Calibri" w:hAnsi="Calibri" w:cs="Calibri"/>
                <w:sz w:val="22"/>
                <w:szCs w:val="22"/>
              </w:rPr>
              <w:t>ТРАМБОВКАМИ</w:t>
            </w:r>
            <w:r w:rsidRPr="00E54F48">
              <w:rPr>
                <w:rFonts w:ascii="Arial Armenian" w:hAnsi="Arial Armenian" w:cs="Arial"/>
                <w:sz w:val="22"/>
                <w:szCs w:val="22"/>
              </w:rPr>
              <w:t xml:space="preserve">: </w:t>
            </w:r>
            <w:r w:rsidRPr="00E54F48">
              <w:rPr>
                <w:rFonts w:ascii="Calibri" w:hAnsi="Calibri" w:cs="Calibri"/>
                <w:sz w:val="22"/>
                <w:szCs w:val="22"/>
              </w:rPr>
              <w:t>ГРУНТЫ</w:t>
            </w:r>
            <w:r w:rsidRPr="00E54F48">
              <w:rPr>
                <w:rFonts w:ascii="Arial Armenian" w:hAnsi="Arial Armenian" w:cs="Arial"/>
                <w:sz w:val="22"/>
                <w:szCs w:val="22"/>
              </w:rPr>
              <w:t xml:space="preserve"> 1,2 </w:t>
            </w:r>
            <w:r w:rsidRPr="00E54F48">
              <w:rPr>
                <w:rFonts w:ascii="Calibri" w:hAnsi="Calibri" w:cs="Calibri"/>
                <w:sz w:val="22"/>
                <w:szCs w:val="22"/>
              </w:rPr>
              <w:t>ГРУПП</w:t>
            </w:r>
          </w:p>
        </w:tc>
        <w:tc>
          <w:tcPr>
            <w:tcW w:w="1278" w:type="dxa"/>
            <w:gridSpan w:val="2"/>
            <w:tcBorders>
              <w:top w:val="nil"/>
              <w:left w:val="nil"/>
              <w:bottom w:val="single" w:sz="4" w:space="0" w:color="auto"/>
              <w:right w:val="single" w:sz="4" w:space="0" w:color="auto"/>
            </w:tcBorders>
            <w:vAlign w:val="center"/>
            <w:hideMark/>
          </w:tcPr>
          <w:p w14:paraId="39CCB44C"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7D2D958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5.52</w:t>
            </w:r>
          </w:p>
        </w:tc>
        <w:tc>
          <w:tcPr>
            <w:tcW w:w="1418" w:type="dxa"/>
            <w:gridSpan w:val="2"/>
            <w:tcBorders>
              <w:top w:val="nil"/>
              <w:left w:val="nil"/>
              <w:bottom w:val="single" w:sz="4" w:space="0" w:color="auto"/>
              <w:right w:val="single" w:sz="4" w:space="0" w:color="auto"/>
            </w:tcBorders>
            <w:noWrap/>
            <w:vAlign w:val="center"/>
            <w:hideMark/>
          </w:tcPr>
          <w:p w14:paraId="58CE7F0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0.351</w:t>
            </w:r>
          </w:p>
        </w:tc>
        <w:tc>
          <w:tcPr>
            <w:tcW w:w="1470" w:type="dxa"/>
            <w:gridSpan w:val="2"/>
            <w:tcBorders>
              <w:top w:val="nil"/>
              <w:left w:val="nil"/>
              <w:bottom w:val="single" w:sz="4" w:space="0" w:color="auto"/>
              <w:right w:val="single" w:sz="4" w:space="0" w:color="auto"/>
            </w:tcBorders>
            <w:vAlign w:val="center"/>
            <w:hideMark/>
          </w:tcPr>
          <w:p w14:paraId="04EB72A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1.938</w:t>
            </w:r>
          </w:p>
        </w:tc>
        <w:tc>
          <w:tcPr>
            <w:tcW w:w="222" w:type="dxa"/>
            <w:gridSpan w:val="2"/>
            <w:vAlign w:val="center"/>
            <w:hideMark/>
          </w:tcPr>
          <w:p w14:paraId="57994A7A" w14:textId="77777777" w:rsidR="00E54F48" w:rsidRPr="00E54F48" w:rsidRDefault="00E54F48" w:rsidP="00E54F48">
            <w:pPr>
              <w:rPr>
                <w:sz w:val="20"/>
                <w:szCs w:val="20"/>
              </w:rPr>
            </w:pPr>
          </w:p>
        </w:tc>
      </w:tr>
      <w:tr w:rsidR="00E54F48" w:rsidRPr="00E54F48" w14:paraId="22FA686C"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3E1DA28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11F1BB4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nil"/>
              <w:left w:val="nil"/>
              <w:bottom w:val="single" w:sz="4" w:space="0" w:color="auto"/>
              <w:right w:val="single" w:sz="4" w:space="0" w:color="auto"/>
            </w:tcBorders>
            <w:vAlign w:val="center"/>
            <w:hideMark/>
          </w:tcPr>
          <w:p w14:paraId="01AAC4FA"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0F535C0D"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0BFF1F2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5.52</w:t>
            </w:r>
          </w:p>
        </w:tc>
        <w:tc>
          <w:tcPr>
            <w:tcW w:w="1418" w:type="dxa"/>
            <w:gridSpan w:val="2"/>
            <w:tcBorders>
              <w:top w:val="nil"/>
              <w:left w:val="nil"/>
              <w:bottom w:val="single" w:sz="4" w:space="0" w:color="auto"/>
              <w:right w:val="single" w:sz="4" w:space="0" w:color="auto"/>
            </w:tcBorders>
            <w:noWrap/>
            <w:vAlign w:val="center"/>
            <w:hideMark/>
          </w:tcPr>
          <w:p w14:paraId="555B60D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0.873</w:t>
            </w:r>
          </w:p>
        </w:tc>
        <w:tc>
          <w:tcPr>
            <w:tcW w:w="1470" w:type="dxa"/>
            <w:gridSpan w:val="2"/>
            <w:tcBorders>
              <w:top w:val="nil"/>
              <w:left w:val="nil"/>
              <w:bottom w:val="single" w:sz="4" w:space="0" w:color="auto"/>
              <w:right w:val="single" w:sz="4" w:space="0" w:color="auto"/>
            </w:tcBorders>
            <w:vAlign w:val="center"/>
            <w:hideMark/>
          </w:tcPr>
          <w:p w14:paraId="2D9E854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4.819</w:t>
            </w:r>
          </w:p>
        </w:tc>
        <w:tc>
          <w:tcPr>
            <w:tcW w:w="222" w:type="dxa"/>
            <w:gridSpan w:val="2"/>
            <w:vAlign w:val="center"/>
            <w:hideMark/>
          </w:tcPr>
          <w:p w14:paraId="356C9E1C" w14:textId="77777777" w:rsidR="00E54F48" w:rsidRPr="00E54F48" w:rsidRDefault="00E54F48" w:rsidP="00E54F48">
            <w:pPr>
              <w:rPr>
                <w:sz w:val="20"/>
                <w:szCs w:val="20"/>
              </w:rPr>
            </w:pPr>
          </w:p>
        </w:tc>
      </w:tr>
      <w:tr w:rsidR="00E54F48" w:rsidRPr="00E54F48" w14:paraId="16A94B72"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7B84BF5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single" w:sz="4" w:space="0" w:color="auto"/>
              <w:right w:val="single" w:sz="4" w:space="0" w:color="auto"/>
            </w:tcBorders>
            <w:vAlign w:val="center"/>
            <w:hideMark/>
          </w:tcPr>
          <w:p w14:paraId="2EAC563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2474B3C8"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2C21C8CA"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2720ABA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9.936</w:t>
            </w:r>
          </w:p>
        </w:tc>
        <w:tc>
          <w:tcPr>
            <w:tcW w:w="1418" w:type="dxa"/>
            <w:gridSpan w:val="2"/>
            <w:tcBorders>
              <w:top w:val="nil"/>
              <w:left w:val="nil"/>
              <w:bottom w:val="single" w:sz="4" w:space="0" w:color="auto"/>
              <w:right w:val="single" w:sz="4" w:space="0" w:color="auto"/>
            </w:tcBorders>
            <w:noWrap/>
            <w:vAlign w:val="center"/>
            <w:hideMark/>
          </w:tcPr>
          <w:p w14:paraId="2B65D6F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7CF4D5D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36.863</w:t>
            </w:r>
          </w:p>
        </w:tc>
        <w:tc>
          <w:tcPr>
            <w:tcW w:w="222" w:type="dxa"/>
            <w:gridSpan w:val="2"/>
            <w:vAlign w:val="center"/>
            <w:hideMark/>
          </w:tcPr>
          <w:p w14:paraId="57BD5D18" w14:textId="77777777" w:rsidR="00E54F48" w:rsidRPr="00E54F48" w:rsidRDefault="00E54F48" w:rsidP="00E54F48">
            <w:pPr>
              <w:rPr>
                <w:sz w:val="20"/>
                <w:szCs w:val="20"/>
              </w:rPr>
            </w:pPr>
          </w:p>
        </w:tc>
      </w:tr>
      <w:tr w:rsidR="00E54F48" w:rsidRPr="00E54F48" w14:paraId="789C6670"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77C0133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170" w:type="dxa"/>
            <w:tcBorders>
              <w:top w:val="nil"/>
              <w:left w:val="nil"/>
              <w:bottom w:val="nil"/>
              <w:right w:val="single" w:sz="4" w:space="0" w:color="auto"/>
            </w:tcBorders>
            <w:vAlign w:val="center"/>
            <w:hideMark/>
          </w:tcPr>
          <w:p w14:paraId="1EAD93F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27-312</w:t>
            </w:r>
          </w:p>
        </w:tc>
        <w:tc>
          <w:tcPr>
            <w:tcW w:w="3705" w:type="dxa"/>
            <w:tcBorders>
              <w:top w:val="nil"/>
              <w:left w:val="nil"/>
              <w:bottom w:val="nil"/>
              <w:right w:val="single" w:sz="4" w:space="0" w:color="auto"/>
            </w:tcBorders>
            <w:vAlign w:val="center"/>
            <w:hideMark/>
          </w:tcPr>
          <w:p w14:paraId="04128875"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ոչ</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հյուսված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սինթետիկ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նյութից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պատյանում</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ПРОСЛОЕК</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НЕТКАНОГО</w:t>
            </w:r>
            <w:r w:rsidRPr="00E54F48">
              <w:rPr>
                <w:rFonts w:ascii="Arial Armenian" w:hAnsi="Arial Armenian" w:cs="Arial"/>
                <w:sz w:val="22"/>
                <w:szCs w:val="22"/>
              </w:rPr>
              <w:t xml:space="preserve"> </w:t>
            </w:r>
            <w:r w:rsidRPr="00E54F48">
              <w:rPr>
                <w:rFonts w:ascii="Calibri" w:hAnsi="Calibri" w:cs="Calibri"/>
                <w:sz w:val="22"/>
                <w:szCs w:val="22"/>
              </w:rPr>
              <w:t>СИНТЕТИЧЕСКОГО</w:t>
            </w:r>
            <w:r w:rsidRPr="00E54F48">
              <w:rPr>
                <w:rFonts w:ascii="Arial Armenian" w:hAnsi="Arial Armenian" w:cs="Arial"/>
                <w:sz w:val="22"/>
                <w:szCs w:val="22"/>
              </w:rPr>
              <w:t xml:space="preserve"> </w:t>
            </w:r>
            <w:r w:rsidRPr="00E54F48">
              <w:rPr>
                <w:rFonts w:ascii="Calibri" w:hAnsi="Calibri" w:cs="Calibri"/>
                <w:sz w:val="22"/>
                <w:szCs w:val="22"/>
              </w:rPr>
              <w:t>МАТЕРИАЛА</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ЗЕМЛЯНОМ</w:t>
            </w:r>
            <w:r w:rsidRPr="00E54F48">
              <w:rPr>
                <w:rFonts w:ascii="Arial Armenian" w:hAnsi="Arial Armenian" w:cs="Arial"/>
                <w:sz w:val="22"/>
                <w:szCs w:val="22"/>
              </w:rPr>
              <w:t xml:space="preserve"> </w:t>
            </w:r>
            <w:r w:rsidRPr="00E54F48">
              <w:rPr>
                <w:rFonts w:ascii="Calibri" w:hAnsi="Calibri" w:cs="Calibri"/>
                <w:sz w:val="22"/>
                <w:szCs w:val="22"/>
              </w:rPr>
              <w:t>ПОЛОТНЕ</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ОБОЙМЕ</w:t>
            </w:r>
          </w:p>
        </w:tc>
        <w:tc>
          <w:tcPr>
            <w:tcW w:w="1278" w:type="dxa"/>
            <w:gridSpan w:val="2"/>
            <w:tcBorders>
              <w:top w:val="nil"/>
              <w:left w:val="nil"/>
              <w:bottom w:val="single" w:sz="4" w:space="0" w:color="auto"/>
              <w:right w:val="single" w:sz="4" w:space="0" w:color="auto"/>
            </w:tcBorders>
            <w:vAlign w:val="center"/>
            <w:hideMark/>
          </w:tcPr>
          <w:p w14:paraId="5609B18A"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4CECEE7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w:t>
            </w:r>
          </w:p>
        </w:tc>
        <w:tc>
          <w:tcPr>
            <w:tcW w:w="1418" w:type="dxa"/>
            <w:gridSpan w:val="2"/>
            <w:tcBorders>
              <w:top w:val="nil"/>
              <w:left w:val="nil"/>
              <w:bottom w:val="single" w:sz="4" w:space="0" w:color="auto"/>
              <w:right w:val="single" w:sz="4" w:space="0" w:color="auto"/>
            </w:tcBorders>
            <w:noWrap/>
            <w:vAlign w:val="center"/>
            <w:hideMark/>
          </w:tcPr>
          <w:p w14:paraId="38847A2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w:t>
            </w:r>
          </w:p>
        </w:tc>
        <w:tc>
          <w:tcPr>
            <w:tcW w:w="1470" w:type="dxa"/>
            <w:gridSpan w:val="2"/>
            <w:tcBorders>
              <w:top w:val="nil"/>
              <w:left w:val="nil"/>
              <w:bottom w:val="single" w:sz="4" w:space="0" w:color="auto"/>
              <w:right w:val="single" w:sz="4" w:space="0" w:color="auto"/>
            </w:tcBorders>
            <w:vAlign w:val="center"/>
            <w:hideMark/>
          </w:tcPr>
          <w:p w14:paraId="4D4F3C3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2.400</w:t>
            </w:r>
          </w:p>
        </w:tc>
        <w:tc>
          <w:tcPr>
            <w:tcW w:w="222" w:type="dxa"/>
            <w:gridSpan w:val="2"/>
            <w:vAlign w:val="center"/>
            <w:hideMark/>
          </w:tcPr>
          <w:p w14:paraId="73C57167" w14:textId="77777777" w:rsidR="00E54F48" w:rsidRPr="00E54F48" w:rsidRDefault="00E54F48" w:rsidP="00E54F48">
            <w:pPr>
              <w:rPr>
                <w:sz w:val="20"/>
                <w:szCs w:val="20"/>
              </w:rPr>
            </w:pPr>
          </w:p>
        </w:tc>
      </w:tr>
      <w:tr w:rsidR="00E54F48" w:rsidRPr="00E54F48" w14:paraId="22E2BC50"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2312D7C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lastRenderedPageBreak/>
              <w:t>7</w:t>
            </w:r>
          </w:p>
        </w:tc>
        <w:tc>
          <w:tcPr>
            <w:tcW w:w="1170" w:type="dxa"/>
            <w:tcBorders>
              <w:top w:val="single" w:sz="4" w:space="0" w:color="auto"/>
              <w:left w:val="nil"/>
              <w:bottom w:val="nil"/>
              <w:right w:val="single" w:sz="4" w:space="0" w:color="auto"/>
            </w:tcBorders>
            <w:vAlign w:val="center"/>
            <w:hideMark/>
          </w:tcPr>
          <w:p w14:paraId="24ED390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27-22</w:t>
            </w:r>
          </w:p>
        </w:tc>
        <w:tc>
          <w:tcPr>
            <w:tcW w:w="3705" w:type="dxa"/>
            <w:tcBorders>
              <w:top w:val="single" w:sz="4" w:space="0" w:color="auto"/>
              <w:left w:val="nil"/>
              <w:bottom w:val="nil"/>
              <w:right w:val="single" w:sz="4" w:space="0" w:color="auto"/>
            </w:tcBorders>
            <w:vAlign w:val="center"/>
            <w:hideMark/>
          </w:tcPr>
          <w:p w14:paraId="3BB1707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Հիմքերի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տակ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պատրաստող</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հարթեցնող</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խճից</w:t>
            </w:r>
            <w:proofErr w:type="spellEnd"/>
            <w:r w:rsidRPr="00E54F48">
              <w:rPr>
                <w:rFonts w:ascii="Arial Armenian" w:hAnsi="Arial Armenian" w:cs="Arial"/>
                <w:sz w:val="22"/>
                <w:szCs w:val="22"/>
              </w:rPr>
              <w:br/>
            </w:r>
            <w:proofErr w:type="spellStart"/>
            <w:r w:rsidRPr="00E54F48">
              <w:rPr>
                <w:rFonts w:ascii="Calibri" w:hAnsi="Calibri" w:cs="Calibri"/>
                <w:sz w:val="22"/>
                <w:szCs w:val="22"/>
              </w:rPr>
              <w:t>Устройство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подстилающих</w:t>
            </w:r>
            <w:proofErr w:type="spellEnd"/>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proofErr w:type="spellStart"/>
            <w:r w:rsidRPr="00E54F48">
              <w:rPr>
                <w:rFonts w:ascii="Calibri" w:hAnsi="Calibri" w:cs="Calibri"/>
                <w:sz w:val="22"/>
                <w:szCs w:val="22"/>
              </w:rPr>
              <w:t>выравнивающих</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слоев</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под</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фундаменты</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из</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щебня</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2133BA61"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5881E37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2.88</w:t>
            </w:r>
          </w:p>
        </w:tc>
        <w:tc>
          <w:tcPr>
            <w:tcW w:w="1418" w:type="dxa"/>
            <w:gridSpan w:val="2"/>
            <w:tcBorders>
              <w:top w:val="nil"/>
              <w:left w:val="nil"/>
              <w:bottom w:val="single" w:sz="4" w:space="0" w:color="auto"/>
              <w:right w:val="single" w:sz="4" w:space="0" w:color="auto"/>
            </w:tcBorders>
            <w:noWrap/>
            <w:vAlign w:val="center"/>
            <w:hideMark/>
          </w:tcPr>
          <w:p w14:paraId="0A00505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15.56</w:t>
            </w:r>
          </w:p>
        </w:tc>
        <w:tc>
          <w:tcPr>
            <w:tcW w:w="1470" w:type="dxa"/>
            <w:gridSpan w:val="2"/>
            <w:tcBorders>
              <w:top w:val="nil"/>
              <w:left w:val="nil"/>
              <w:bottom w:val="single" w:sz="4" w:space="0" w:color="auto"/>
              <w:right w:val="single" w:sz="4" w:space="0" w:color="auto"/>
            </w:tcBorders>
            <w:vAlign w:val="center"/>
            <w:hideMark/>
          </w:tcPr>
          <w:p w14:paraId="4916894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44.813</w:t>
            </w:r>
          </w:p>
        </w:tc>
        <w:tc>
          <w:tcPr>
            <w:tcW w:w="222" w:type="dxa"/>
            <w:gridSpan w:val="2"/>
            <w:vAlign w:val="center"/>
            <w:hideMark/>
          </w:tcPr>
          <w:p w14:paraId="009D0558" w14:textId="77777777" w:rsidR="00E54F48" w:rsidRPr="00E54F48" w:rsidRDefault="00E54F48" w:rsidP="00E54F48">
            <w:pPr>
              <w:rPr>
                <w:sz w:val="20"/>
                <w:szCs w:val="20"/>
              </w:rPr>
            </w:pPr>
          </w:p>
        </w:tc>
      </w:tr>
      <w:tr w:rsidR="00E54F48" w:rsidRPr="00E54F48" w14:paraId="7EF18E07"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6F5F1D8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w:t>
            </w:r>
          </w:p>
        </w:tc>
        <w:tc>
          <w:tcPr>
            <w:tcW w:w="1170" w:type="dxa"/>
            <w:tcBorders>
              <w:top w:val="single" w:sz="4" w:space="0" w:color="auto"/>
              <w:left w:val="nil"/>
              <w:bottom w:val="nil"/>
              <w:right w:val="single" w:sz="4" w:space="0" w:color="auto"/>
            </w:tcBorders>
            <w:vAlign w:val="center"/>
            <w:hideMark/>
          </w:tcPr>
          <w:p w14:paraId="2EFBDE6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27-312</w:t>
            </w:r>
          </w:p>
        </w:tc>
        <w:tc>
          <w:tcPr>
            <w:tcW w:w="3705" w:type="dxa"/>
            <w:tcBorders>
              <w:top w:val="single" w:sz="4" w:space="0" w:color="auto"/>
              <w:left w:val="nil"/>
              <w:bottom w:val="nil"/>
              <w:right w:val="single" w:sz="4" w:space="0" w:color="auto"/>
            </w:tcBorders>
            <w:vAlign w:val="center"/>
            <w:hideMark/>
          </w:tcPr>
          <w:p w14:paraId="0F8FF34E"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ոչ</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հյուսված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սինթետիկ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նյութից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պատյանում</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ПРОСЛОЕК</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НЕТКАНОГО</w:t>
            </w:r>
            <w:r w:rsidRPr="00E54F48">
              <w:rPr>
                <w:rFonts w:ascii="Arial Armenian" w:hAnsi="Arial Armenian" w:cs="Arial"/>
                <w:sz w:val="22"/>
                <w:szCs w:val="22"/>
              </w:rPr>
              <w:t xml:space="preserve"> </w:t>
            </w:r>
            <w:r w:rsidRPr="00E54F48">
              <w:rPr>
                <w:rFonts w:ascii="Calibri" w:hAnsi="Calibri" w:cs="Calibri"/>
                <w:sz w:val="22"/>
                <w:szCs w:val="22"/>
              </w:rPr>
              <w:t>СИНТЕТИЧЕСКОГО</w:t>
            </w:r>
            <w:r w:rsidRPr="00E54F48">
              <w:rPr>
                <w:rFonts w:ascii="Arial Armenian" w:hAnsi="Arial Armenian" w:cs="Arial"/>
                <w:sz w:val="22"/>
                <w:szCs w:val="22"/>
              </w:rPr>
              <w:t xml:space="preserve"> </w:t>
            </w:r>
            <w:r w:rsidRPr="00E54F48">
              <w:rPr>
                <w:rFonts w:ascii="Calibri" w:hAnsi="Calibri" w:cs="Calibri"/>
                <w:sz w:val="22"/>
                <w:szCs w:val="22"/>
              </w:rPr>
              <w:t>МАТЕРИАЛА</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ЗЕМЛЯНОМ</w:t>
            </w:r>
            <w:r w:rsidRPr="00E54F48">
              <w:rPr>
                <w:rFonts w:ascii="Arial Armenian" w:hAnsi="Arial Armenian" w:cs="Arial"/>
                <w:sz w:val="22"/>
                <w:szCs w:val="22"/>
              </w:rPr>
              <w:t xml:space="preserve"> </w:t>
            </w:r>
            <w:r w:rsidRPr="00E54F48">
              <w:rPr>
                <w:rFonts w:ascii="Calibri" w:hAnsi="Calibri" w:cs="Calibri"/>
                <w:sz w:val="22"/>
                <w:szCs w:val="22"/>
              </w:rPr>
              <w:t>ПОЛОТНЕ</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ОБОЙМЕ</w:t>
            </w:r>
          </w:p>
        </w:tc>
        <w:tc>
          <w:tcPr>
            <w:tcW w:w="1278" w:type="dxa"/>
            <w:gridSpan w:val="2"/>
            <w:tcBorders>
              <w:top w:val="nil"/>
              <w:left w:val="nil"/>
              <w:bottom w:val="single" w:sz="4" w:space="0" w:color="auto"/>
              <w:right w:val="single" w:sz="4" w:space="0" w:color="auto"/>
            </w:tcBorders>
            <w:vAlign w:val="center"/>
            <w:hideMark/>
          </w:tcPr>
          <w:p w14:paraId="2075C1AB"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609377C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w:t>
            </w:r>
          </w:p>
        </w:tc>
        <w:tc>
          <w:tcPr>
            <w:tcW w:w="1418" w:type="dxa"/>
            <w:gridSpan w:val="2"/>
            <w:tcBorders>
              <w:top w:val="nil"/>
              <w:left w:val="nil"/>
              <w:bottom w:val="single" w:sz="4" w:space="0" w:color="auto"/>
              <w:right w:val="single" w:sz="4" w:space="0" w:color="auto"/>
            </w:tcBorders>
            <w:noWrap/>
            <w:vAlign w:val="center"/>
            <w:hideMark/>
          </w:tcPr>
          <w:p w14:paraId="146762D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w:t>
            </w:r>
          </w:p>
        </w:tc>
        <w:tc>
          <w:tcPr>
            <w:tcW w:w="1470" w:type="dxa"/>
            <w:gridSpan w:val="2"/>
            <w:tcBorders>
              <w:top w:val="nil"/>
              <w:left w:val="nil"/>
              <w:bottom w:val="single" w:sz="4" w:space="0" w:color="auto"/>
              <w:right w:val="single" w:sz="4" w:space="0" w:color="auto"/>
            </w:tcBorders>
            <w:vAlign w:val="center"/>
            <w:hideMark/>
          </w:tcPr>
          <w:p w14:paraId="5D479F8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2.400</w:t>
            </w:r>
          </w:p>
        </w:tc>
        <w:tc>
          <w:tcPr>
            <w:tcW w:w="222" w:type="dxa"/>
            <w:gridSpan w:val="2"/>
            <w:vAlign w:val="center"/>
            <w:hideMark/>
          </w:tcPr>
          <w:p w14:paraId="1FBF0A0E" w14:textId="77777777" w:rsidR="00E54F48" w:rsidRPr="00E54F48" w:rsidRDefault="00E54F48" w:rsidP="00E54F48">
            <w:pPr>
              <w:rPr>
                <w:sz w:val="20"/>
                <w:szCs w:val="20"/>
              </w:rPr>
            </w:pPr>
          </w:p>
        </w:tc>
      </w:tr>
      <w:tr w:rsidR="00E54F48" w:rsidRPr="00E54F48" w14:paraId="3B5E2852" w14:textId="77777777" w:rsidTr="00E54F48">
        <w:trPr>
          <w:gridAfter w:val="1"/>
          <w:wAfter w:w="7" w:type="dxa"/>
          <w:trHeight w:val="855"/>
        </w:trPr>
        <w:tc>
          <w:tcPr>
            <w:tcW w:w="540" w:type="dxa"/>
            <w:tcBorders>
              <w:top w:val="single" w:sz="4" w:space="0" w:color="auto"/>
              <w:left w:val="single" w:sz="4" w:space="0" w:color="auto"/>
              <w:bottom w:val="nil"/>
              <w:right w:val="single" w:sz="4" w:space="0" w:color="auto"/>
            </w:tcBorders>
            <w:noWrap/>
            <w:vAlign w:val="center"/>
            <w:hideMark/>
          </w:tcPr>
          <w:p w14:paraId="13E2A5A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w:t>
            </w:r>
          </w:p>
        </w:tc>
        <w:tc>
          <w:tcPr>
            <w:tcW w:w="1170" w:type="dxa"/>
            <w:tcBorders>
              <w:top w:val="single" w:sz="4" w:space="0" w:color="auto"/>
              <w:left w:val="nil"/>
              <w:bottom w:val="nil"/>
              <w:right w:val="single" w:sz="4" w:space="0" w:color="auto"/>
            </w:tcBorders>
            <w:vAlign w:val="center"/>
            <w:hideMark/>
          </w:tcPr>
          <w:p w14:paraId="78FA662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27-176</w:t>
            </w:r>
          </w:p>
        </w:tc>
        <w:tc>
          <w:tcPr>
            <w:tcW w:w="3705" w:type="dxa"/>
            <w:tcBorders>
              <w:top w:val="single" w:sz="4" w:space="0" w:color="auto"/>
              <w:left w:val="nil"/>
              <w:bottom w:val="nil"/>
              <w:right w:val="single" w:sz="4" w:space="0" w:color="auto"/>
            </w:tcBorders>
            <w:vAlign w:val="center"/>
            <w:hideMark/>
          </w:tcPr>
          <w:p w14:paraId="392E3951"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սալերից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մայթերի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կարերը</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ավազով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լցնելով</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БЕТОННЫХ</w:t>
            </w:r>
            <w:r w:rsidRPr="00E54F48">
              <w:rPr>
                <w:rFonts w:ascii="Arial Armenian" w:hAnsi="Arial Armenian" w:cs="Arial"/>
                <w:sz w:val="22"/>
                <w:szCs w:val="22"/>
              </w:rPr>
              <w:t xml:space="preserve"> </w:t>
            </w:r>
            <w:r w:rsidRPr="00E54F48">
              <w:rPr>
                <w:rFonts w:ascii="Calibri" w:hAnsi="Calibri" w:cs="Calibri"/>
                <w:sz w:val="22"/>
                <w:szCs w:val="22"/>
              </w:rPr>
              <w:t>ПЛИТНЫХ</w:t>
            </w:r>
            <w:r w:rsidRPr="00E54F48">
              <w:rPr>
                <w:rFonts w:ascii="Arial Armenian" w:hAnsi="Arial Armenian" w:cs="Arial"/>
                <w:sz w:val="22"/>
                <w:szCs w:val="22"/>
              </w:rPr>
              <w:t xml:space="preserve"> </w:t>
            </w:r>
            <w:r w:rsidRPr="00E54F48">
              <w:rPr>
                <w:rFonts w:ascii="Calibri" w:hAnsi="Calibri" w:cs="Calibri"/>
                <w:sz w:val="22"/>
                <w:szCs w:val="22"/>
              </w:rPr>
              <w:t>ТРОТУАРОВ</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ЗАПОЛНЕНИЕМ</w:t>
            </w:r>
            <w:r w:rsidRPr="00E54F48">
              <w:rPr>
                <w:rFonts w:ascii="Arial Armenian" w:hAnsi="Arial Armenian" w:cs="Arial"/>
                <w:sz w:val="22"/>
                <w:szCs w:val="22"/>
              </w:rPr>
              <w:t xml:space="preserve"> </w:t>
            </w:r>
            <w:r w:rsidRPr="00E54F48">
              <w:rPr>
                <w:rFonts w:ascii="Calibri" w:hAnsi="Calibri" w:cs="Calibri"/>
                <w:sz w:val="22"/>
                <w:szCs w:val="22"/>
              </w:rPr>
              <w:t>ШВОВ</w:t>
            </w:r>
            <w:r w:rsidRPr="00E54F48">
              <w:rPr>
                <w:rFonts w:ascii="Arial Armenian" w:hAnsi="Arial Armenian" w:cs="Arial"/>
                <w:sz w:val="22"/>
                <w:szCs w:val="22"/>
              </w:rPr>
              <w:t xml:space="preserve"> </w:t>
            </w:r>
            <w:r w:rsidRPr="00E54F48">
              <w:rPr>
                <w:rFonts w:ascii="Calibri" w:hAnsi="Calibri" w:cs="Calibri"/>
                <w:sz w:val="22"/>
                <w:szCs w:val="22"/>
              </w:rPr>
              <w:t>ПЕСКОМ</w:t>
            </w:r>
          </w:p>
        </w:tc>
        <w:tc>
          <w:tcPr>
            <w:tcW w:w="1278" w:type="dxa"/>
            <w:gridSpan w:val="2"/>
            <w:tcBorders>
              <w:top w:val="nil"/>
              <w:left w:val="nil"/>
              <w:bottom w:val="single" w:sz="4" w:space="0" w:color="auto"/>
              <w:right w:val="single" w:sz="4" w:space="0" w:color="auto"/>
            </w:tcBorders>
            <w:vAlign w:val="center"/>
            <w:hideMark/>
          </w:tcPr>
          <w:p w14:paraId="3D59AD2C"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3455352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w:t>
            </w:r>
          </w:p>
        </w:tc>
        <w:tc>
          <w:tcPr>
            <w:tcW w:w="1418" w:type="dxa"/>
            <w:gridSpan w:val="2"/>
            <w:tcBorders>
              <w:top w:val="nil"/>
              <w:left w:val="nil"/>
              <w:bottom w:val="single" w:sz="4" w:space="0" w:color="auto"/>
              <w:right w:val="single" w:sz="4" w:space="0" w:color="auto"/>
            </w:tcBorders>
            <w:noWrap/>
            <w:vAlign w:val="center"/>
            <w:hideMark/>
          </w:tcPr>
          <w:p w14:paraId="43E597B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7.74</w:t>
            </w:r>
          </w:p>
        </w:tc>
        <w:tc>
          <w:tcPr>
            <w:tcW w:w="1470" w:type="dxa"/>
            <w:gridSpan w:val="2"/>
            <w:tcBorders>
              <w:top w:val="nil"/>
              <w:left w:val="nil"/>
              <w:bottom w:val="single" w:sz="4" w:space="0" w:color="auto"/>
              <w:right w:val="single" w:sz="4" w:space="0" w:color="auto"/>
            </w:tcBorders>
            <w:vAlign w:val="center"/>
            <w:hideMark/>
          </w:tcPr>
          <w:p w14:paraId="59F9892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185.760</w:t>
            </w:r>
          </w:p>
        </w:tc>
        <w:tc>
          <w:tcPr>
            <w:tcW w:w="222" w:type="dxa"/>
            <w:gridSpan w:val="2"/>
            <w:vAlign w:val="center"/>
            <w:hideMark/>
          </w:tcPr>
          <w:p w14:paraId="550EFF1F" w14:textId="77777777" w:rsidR="00E54F48" w:rsidRPr="00E54F48" w:rsidRDefault="00E54F48" w:rsidP="00E54F48">
            <w:pPr>
              <w:rPr>
                <w:sz w:val="20"/>
                <w:szCs w:val="20"/>
              </w:rPr>
            </w:pPr>
          </w:p>
        </w:tc>
      </w:tr>
      <w:tr w:rsidR="00E54F48" w:rsidRPr="00E54F48" w14:paraId="11776592"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263DA66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2624DA3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6ED436EF"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Զրուցարանի</w:t>
            </w:r>
            <w:proofErr w:type="spellEnd"/>
            <w:r w:rsidRPr="00E54F48">
              <w:rPr>
                <w:rFonts w:ascii="Arial Armenian" w:hAnsi="Arial Armenian" w:cs="Arial"/>
                <w:b/>
                <w:bCs/>
              </w:rPr>
              <w:t xml:space="preserve"> </w:t>
            </w:r>
            <w:proofErr w:type="spellStart"/>
            <w:r w:rsidRPr="00E54F48">
              <w:rPr>
                <w:rFonts w:ascii="Sylfaen" w:hAnsi="Sylfaen" w:cs="Sylfaen"/>
                <w:b/>
                <w:bCs/>
              </w:rPr>
              <w:t>հատակի</w:t>
            </w:r>
            <w:proofErr w:type="spellEnd"/>
            <w:r w:rsidRPr="00E54F48">
              <w:rPr>
                <w:rFonts w:ascii="Arial Armenian" w:hAnsi="Arial Armenian" w:cs="Arial"/>
                <w:b/>
                <w:bCs/>
              </w:rPr>
              <w:t xml:space="preserve">  </w:t>
            </w:r>
            <w:proofErr w:type="spellStart"/>
            <w:r w:rsidRPr="00E54F48">
              <w:rPr>
                <w:rFonts w:ascii="Sylfaen" w:hAnsi="Sylfaen" w:cs="Sylfaen"/>
                <w:b/>
                <w:bCs/>
              </w:rPr>
              <w:t>ծածկույթ</w:t>
            </w:r>
            <w:proofErr w:type="spellEnd"/>
          </w:p>
        </w:tc>
        <w:tc>
          <w:tcPr>
            <w:tcW w:w="1278" w:type="dxa"/>
            <w:gridSpan w:val="2"/>
            <w:tcBorders>
              <w:top w:val="nil"/>
              <w:left w:val="nil"/>
              <w:bottom w:val="single" w:sz="4" w:space="0" w:color="auto"/>
              <w:right w:val="single" w:sz="4" w:space="0" w:color="auto"/>
            </w:tcBorders>
            <w:vAlign w:val="center"/>
            <w:hideMark/>
          </w:tcPr>
          <w:p w14:paraId="5E4C6F8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3560507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4AFB895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2ED0E3F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1EC54867" w14:textId="77777777" w:rsidR="00E54F48" w:rsidRPr="00E54F48" w:rsidRDefault="00E54F48" w:rsidP="00E54F48">
            <w:pPr>
              <w:rPr>
                <w:sz w:val="20"/>
                <w:szCs w:val="20"/>
              </w:rPr>
            </w:pPr>
          </w:p>
        </w:tc>
      </w:tr>
      <w:tr w:rsidR="00E54F48" w:rsidRPr="00E54F48" w14:paraId="4EB60F1B" w14:textId="77777777" w:rsidTr="00E54F48">
        <w:trPr>
          <w:gridAfter w:val="1"/>
          <w:wAfter w:w="7" w:type="dxa"/>
          <w:trHeight w:val="1710"/>
        </w:trPr>
        <w:tc>
          <w:tcPr>
            <w:tcW w:w="540" w:type="dxa"/>
            <w:tcBorders>
              <w:top w:val="nil"/>
              <w:left w:val="single" w:sz="4" w:space="0" w:color="auto"/>
              <w:bottom w:val="single" w:sz="4" w:space="0" w:color="auto"/>
              <w:right w:val="single" w:sz="4" w:space="0" w:color="auto"/>
            </w:tcBorders>
            <w:noWrap/>
            <w:vAlign w:val="center"/>
            <w:hideMark/>
          </w:tcPr>
          <w:p w14:paraId="2C8056D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single" w:sz="4" w:space="0" w:color="auto"/>
              <w:right w:val="single" w:sz="4" w:space="0" w:color="auto"/>
            </w:tcBorders>
            <w:vAlign w:val="center"/>
            <w:hideMark/>
          </w:tcPr>
          <w:p w14:paraId="528FACC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1-961</w:t>
            </w:r>
          </w:p>
        </w:tc>
        <w:tc>
          <w:tcPr>
            <w:tcW w:w="3705" w:type="dxa"/>
            <w:tcBorders>
              <w:top w:val="nil"/>
              <w:left w:val="nil"/>
              <w:bottom w:val="single" w:sz="4" w:space="0" w:color="auto"/>
              <w:right w:val="single" w:sz="4" w:space="0" w:color="auto"/>
            </w:tcBorders>
            <w:vAlign w:val="center"/>
            <w:hideMark/>
          </w:tcPr>
          <w:p w14:paraId="6CE32241"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Գրունտի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մշակում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խրամուղիների</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առանց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ամրակապման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թեքություններով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1,5</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3 </w:t>
            </w:r>
            <w:proofErr w:type="spellStart"/>
            <w:r w:rsidRPr="00E54F48">
              <w:rPr>
                <w:rFonts w:ascii="Sylfaen" w:hAnsi="Sylfaen" w:cs="Sylfaen"/>
                <w:sz w:val="22"/>
                <w:szCs w:val="22"/>
              </w:rPr>
              <w:t>կարգ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գրունտներում</w:t>
            </w:r>
            <w:proofErr w:type="spellEnd"/>
            <w:r w:rsidRPr="00E54F48">
              <w:rPr>
                <w:rFonts w:ascii="Arial Armenian" w:hAnsi="Arial Armenian" w:cs="Arial"/>
                <w:sz w:val="22"/>
                <w:szCs w:val="22"/>
              </w:rPr>
              <w:br/>
            </w:r>
            <w:r w:rsidRPr="00E54F48">
              <w:rPr>
                <w:rFonts w:ascii="Calibri" w:hAnsi="Calibri" w:cs="Calibri"/>
                <w:sz w:val="22"/>
                <w:szCs w:val="22"/>
              </w:rPr>
              <w:t>РАЗРАБОТКА</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ТРАНШЕЯХ</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БЕЗ</w:t>
            </w:r>
            <w:r w:rsidRPr="00E54F48">
              <w:rPr>
                <w:rFonts w:ascii="Arial Armenian" w:hAnsi="Arial Armenian" w:cs="Arial"/>
                <w:sz w:val="22"/>
                <w:szCs w:val="22"/>
              </w:rPr>
              <w:t xml:space="preserve"> </w:t>
            </w:r>
            <w:r w:rsidRPr="00E54F48">
              <w:rPr>
                <w:rFonts w:ascii="Calibri" w:hAnsi="Calibri" w:cs="Calibri"/>
                <w:sz w:val="22"/>
                <w:szCs w:val="22"/>
              </w:rPr>
              <w:t>КРЕПЛЕНИЙ</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ОТКОСАМИ</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1,5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3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60A61604"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5EA781C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17.94</w:t>
            </w:r>
          </w:p>
        </w:tc>
        <w:tc>
          <w:tcPr>
            <w:tcW w:w="1418" w:type="dxa"/>
            <w:gridSpan w:val="2"/>
            <w:tcBorders>
              <w:top w:val="nil"/>
              <w:left w:val="nil"/>
              <w:bottom w:val="single" w:sz="4" w:space="0" w:color="auto"/>
              <w:right w:val="single" w:sz="4" w:space="0" w:color="auto"/>
            </w:tcBorders>
            <w:noWrap/>
            <w:vAlign w:val="center"/>
            <w:hideMark/>
          </w:tcPr>
          <w:p w14:paraId="5B2A7F7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3.668</w:t>
            </w:r>
          </w:p>
        </w:tc>
        <w:tc>
          <w:tcPr>
            <w:tcW w:w="1470" w:type="dxa"/>
            <w:gridSpan w:val="2"/>
            <w:tcBorders>
              <w:top w:val="nil"/>
              <w:left w:val="nil"/>
              <w:bottom w:val="single" w:sz="4" w:space="0" w:color="auto"/>
              <w:right w:val="single" w:sz="4" w:space="0" w:color="auto"/>
            </w:tcBorders>
            <w:vAlign w:val="center"/>
            <w:hideMark/>
          </w:tcPr>
          <w:p w14:paraId="0868DFB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65.804</w:t>
            </w:r>
          </w:p>
        </w:tc>
        <w:tc>
          <w:tcPr>
            <w:tcW w:w="222" w:type="dxa"/>
            <w:gridSpan w:val="2"/>
            <w:vAlign w:val="center"/>
            <w:hideMark/>
          </w:tcPr>
          <w:p w14:paraId="3A5AF6AD" w14:textId="77777777" w:rsidR="00E54F48" w:rsidRPr="00E54F48" w:rsidRDefault="00E54F48" w:rsidP="00E54F48">
            <w:pPr>
              <w:rPr>
                <w:sz w:val="20"/>
                <w:szCs w:val="20"/>
              </w:rPr>
            </w:pPr>
          </w:p>
        </w:tc>
      </w:tr>
      <w:tr w:rsidR="00E54F48" w:rsidRPr="00E54F48" w14:paraId="39C18D11" w14:textId="77777777" w:rsidTr="00E54F48">
        <w:trPr>
          <w:gridAfter w:val="1"/>
          <w:wAfter w:w="7" w:type="dxa"/>
          <w:trHeight w:val="855"/>
        </w:trPr>
        <w:tc>
          <w:tcPr>
            <w:tcW w:w="540" w:type="dxa"/>
            <w:tcBorders>
              <w:top w:val="nil"/>
              <w:left w:val="single" w:sz="4" w:space="0" w:color="auto"/>
              <w:bottom w:val="single" w:sz="4" w:space="0" w:color="auto"/>
              <w:right w:val="single" w:sz="4" w:space="0" w:color="auto"/>
            </w:tcBorders>
            <w:noWrap/>
            <w:vAlign w:val="center"/>
            <w:hideMark/>
          </w:tcPr>
          <w:p w14:paraId="396E6AD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nil"/>
              <w:left w:val="nil"/>
              <w:bottom w:val="single" w:sz="4" w:space="0" w:color="auto"/>
              <w:right w:val="single" w:sz="4" w:space="0" w:color="auto"/>
            </w:tcBorders>
            <w:vAlign w:val="center"/>
            <w:hideMark/>
          </w:tcPr>
          <w:p w14:paraId="5C062A8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1-1184</w:t>
            </w:r>
          </w:p>
        </w:tc>
        <w:tc>
          <w:tcPr>
            <w:tcW w:w="3705" w:type="dxa"/>
            <w:tcBorders>
              <w:top w:val="nil"/>
              <w:left w:val="nil"/>
              <w:bottom w:val="single" w:sz="4" w:space="0" w:color="auto"/>
              <w:right w:val="single" w:sz="4" w:space="0" w:color="auto"/>
            </w:tcBorders>
            <w:vAlign w:val="center"/>
            <w:hideMark/>
          </w:tcPr>
          <w:p w14:paraId="739B38A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խտացում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պնևմատիկ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խցաններով</w:t>
            </w:r>
            <w:proofErr w:type="spellEnd"/>
            <w:r w:rsidRPr="00E54F48">
              <w:rPr>
                <w:rFonts w:ascii="Arial Armenian" w:hAnsi="Arial Armenian" w:cs="Arial"/>
                <w:sz w:val="22"/>
                <w:szCs w:val="22"/>
              </w:rPr>
              <w:t xml:space="preserve">. 1, 2 </w:t>
            </w:r>
            <w:proofErr w:type="spellStart"/>
            <w:r w:rsidRPr="00E54F48">
              <w:rPr>
                <w:rFonts w:ascii="Sylfaen" w:hAnsi="Sylfaen" w:cs="Sylfaen"/>
                <w:sz w:val="22"/>
                <w:szCs w:val="22"/>
              </w:rPr>
              <w:t>խմբերի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հողեր</w:t>
            </w:r>
            <w:proofErr w:type="spellEnd"/>
            <w:r w:rsidRPr="00E54F48">
              <w:rPr>
                <w:rFonts w:ascii="Arial Armenian" w:hAnsi="Arial Armenian" w:cs="Arial"/>
                <w:sz w:val="22"/>
                <w:szCs w:val="22"/>
              </w:rPr>
              <w:t xml:space="preserve"> /</w:t>
            </w:r>
            <w:r w:rsidRPr="00E54F48">
              <w:rPr>
                <w:rFonts w:ascii="Calibri" w:hAnsi="Calibri" w:cs="Calibri"/>
                <w:sz w:val="22"/>
                <w:szCs w:val="22"/>
              </w:rPr>
              <w:t>УПЛОТНЕНИЕ</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ПНЕВМАТИЧЕСКИМИ</w:t>
            </w:r>
            <w:r w:rsidRPr="00E54F48">
              <w:rPr>
                <w:rFonts w:ascii="Arial Armenian" w:hAnsi="Arial Armenian" w:cs="Arial"/>
                <w:sz w:val="22"/>
                <w:szCs w:val="22"/>
              </w:rPr>
              <w:t xml:space="preserve"> </w:t>
            </w:r>
            <w:r w:rsidRPr="00E54F48">
              <w:rPr>
                <w:rFonts w:ascii="Calibri" w:hAnsi="Calibri" w:cs="Calibri"/>
                <w:sz w:val="22"/>
                <w:szCs w:val="22"/>
              </w:rPr>
              <w:t>ТРАМБОВКАМИ</w:t>
            </w:r>
            <w:r w:rsidRPr="00E54F48">
              <w:rPr>
                <w:rFonts w:ascii="Arial Armenian" w:hAnsi="Arial Armenian" w:cs="Arial"/>
                <w:sz w:val="22"/>
                <w:szCs w:val="22"/>
              </w:rPr>
              <w:t xml:space="preserve">: </w:t>
            </w:r>
            <w:r w:rsidRPr="00E54F48">
              <w:rPr>
                <w:rFonts w:ascii="Calibri" w:hAnsi="Calibri" w:cs="Calibri"/>
                <w:sz w:val="22"/>
                <w:szCs w:val="22"/>
              </w:rPr>
              <w:t>ГРУНТЫ</w:t>
            </w:r>
            <w:r w:rsidRPr="00E54F48">
              <w:rPr>
                <w:rFonts w:ascii="Arial Armenian" w:hAnsi="Arial Armenian" w:cs="Arial"/>
                <w:sz w:val="22"/>
                <w:szCs w:val="22"/>
              </w:rPr>
              <w:t xml:space="preserve"> 1,2 </w:t>
            </w:r>
            <w:r w:rsidRPr="00E54F48">
              <w:rPr>
                <w:rFonts w:ascii="Calibri" w:hAnsi="Calibri" w:cs="Calibri"/>
                <w:sz w:val="22"/>
                <w:szCs w:val="22"/>
              </w:rPr>
              <w:t>ГРУПП</w:t>
            </w:r>
          </w:p>
        </w:tc>
        <w:tc>
          <w:tcPr>
            <w:tcW w:w="1278" w:type="dxa"/>
            <w:gridSpan w:val="2"/>
            <w:tcBorders>
              <w:top w:val="nil"/>
              <w:left w:val="nil"/>
              <w:bottom w:val="single" w:sz="4" w:space="0" w:color="auto"/>
              <w:right w:val="single" w:sz="4" w:space="0" w:color="auto"/>
            </w:tcBorders>
            <w:vAlign w:val="center"/>
            <w:hideMark/>
          </w:tcPr>
          <w:p w14:paraId="24D8C81E"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2B81E6F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17.94</w:t>
            </w:r>
          </w:p>
        </w:tc>
        <w:tc>
          <w:tcPr>
            <w:tcW w:w="1418" w:type="dxa"/>
            <w:gridSpan w:val="2"/>
            <w:tcBorders>
              <w:top w:val="nil"/>
              <w:left w:val="nil"/>
              <w:bottom w:val="single" w:sz="4" w:space="0" w:color="auto"/>
              <w:right w:val="single" w:sz="4" w:space="0" w:color="auto"/>
            </w:tcBorders>
            <w:noWrap/>
            <w:vAlign w:val="center"/>
            <w:hideMark/>
          </w:tcPr>
          <w:p w14:paraId="318650D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0.0351</w:t>
            </w:r>
          </w:p>
        </w:tc>
        <w:tc>
          <w:tcPr>
            <w:tcW w:w="1470" w:type="dxa"/>
            <w:gridSpan w:val="2"/>
            <w:tcBorders>
              <w:top w:val="nil"/>
              <w:left w:val="nil"/>
              <w:bottom w:val="single" w:sz="4" w:space="0" w:color="auto"/>
              <w:right w:val="single" w:sz="4" w:space="0" w:color="auto"/>
            </w:tcBorders>
            <w:vAlign w:val="center"/>
            <w:hideMark/>
          </w:tcPr>
          <w:p w14:paraId="08D75FE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0.630</w:t>
            </w:r>
          </w:p>
        </w:tc>
        <w:tc>
          <w:tcPr>
            <w:tcW w:w="222" w:type="dxa"/>
            <w:gridSpan w:val="2"/>
            <w:vAlign w:val="center"/>
            <w:hideMark/>
          </w:tcPr>
          <w:p w14:paraId="4986218A" w14:textId="77777777" w:rsidR="00E54F48" w:rsidRPr="00E54F48" w:rsidRDefault="00E54F48" w:rsidP="00E54F48">
            <w:pPr>
              <w:rPr>
                <w:sz w:val="20"/>
                <w:szCs w:val="20"/>
              </w:rPr>
            </w:pPr>
          </w:p>
        </w:tc>
      </w:tr>
      <w:tr w:rsidR="00E54F48" w:rsidRPr="00E54F48" w14:paraId="4BBD5D9A"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514D882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266D759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nil"/>
              <w:left w:val="nil"/>
              <w:bottom w:val="single" w:sz="4" w:space="0" w:color="auto"/>
              <w:right w:val="single" w:sz="4" w:space="0" w:color="auto"/>
            </w:tcBorders>
            <w:vAlign w:val="center"/>
            <w:hideMark/>
          </w:tcPr>
          <w:p w14:paraId="5044325D"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634CE8D5"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188D256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17.94</w:t>
            </w:r>
          </w:p>
        </w:tc>
        <w:tc>
          <w:tcPr>
            <w:tcW w:w="1418" w:type="dxa"/>
            <w:gridSpan w:val="2"/>
            <w:tcBorders>
              <w:top w:val="nil"/>
              <w:left w:val="nil"/>
              <w:bottom w:val="single" w:sz="4" w:space="0" w:color="auto"/>
              <w:right w:val="single" w:sz="4" w:space="0" w:color="auto"/>
            </w:tcBorders>
            <w:noWrap/>
            <w:vAlign w:val="center"/>
            <w:hideMark/>
          </w:tcPr>
          <w:p w14:paraId="79E1653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0.873</w:t>
            </w:r>
          </w:p>
        </w:tc>
        <w:tc>
          <w:tcPr>
            <w:tcW w:w="1470" w:type="dxa"/>
            <w:gridSpan w:val="2"/>
            <w:tcBorders>
              <w:top w:val="nil"/>
              <w:left w:val="nil"/>
              <w:bottom w:val="single" w:sz="4" w:space="0" w:color="auto"/>
              <w:right w:val="single" w:sz="4" w:space="0" w:color="auto"/>
            </w:tcBorders>
            <w:vAlign w:val="center"/>
            <w:hideMark/>
          </w:tcPr>
          <w:p w14:paraId="56F5E08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15.662</w:t>
            </w:r>
          </w:p>
        </w:tc>
        <w:tc>
          <w:tcPr>
            <w:tcW w:w="222" w:type="dxa"/>
            <w:gridSpan w:val="2"/>
            <w:vAlign w:val="center"/>
            <w:hideMark/>
          </w:tcPr>
          <w:p w14:paraId="31B36F30" w14:textId="77777777" w:rsidR="00E54F48" w:rsidRPr="00E54F48" w:rsidRDefault="00E54F48" w:rsidP="00E54F48">
            <w:pPr>
              <w:rPr>
                <w:sz w:val="20"/>
                <w:szCs w:val="20"/>
              </w:rPr>
            </w:pPr>
          </w:p>
        </w:tc>
      </w:tr>
      <w:tr w:rsidR="00E54F48" w:rsidRPr="00E54F48" w14:paraId="37213861"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3ABCBCA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single" w:sz="4" w:space="0" w:color="auto"/>
              <w:right w:val="single" w:sz="4" w:space="0" w:color="auto"/>
            </w:tcBorders>
            <w:vAlign w:val="center"/>
            <w:hideMark/>
          </w:tcPr>
          <w:p w14:paraId="759D449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2D5DB92A"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7F95456A"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1C94E67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32.292</w:t>
            </w:r>
          </w:p>
        </w:tc>
        <w:tc>
          <w:tcPr>
            <w:tcW w:w="1418" w:type="dxa"/>
            <w:gridSpan w:val="2"/>
            <w:tcBorders>
              <w:top w:val="nil"/>
              <w:left w:val="nil"/>
              <w:bottom w:val="single" w:sz="4" w:space="0" w:color="auto"/>
              <w:right w:val="single" w:sz="4" w:space="0" w:color="auto"/>
            </w:tcBorders>
            <w:noWrap/>
            <w:vAlign w:val="center"/>
            <w:hideMark/>
          </w:tcPr>
          <w:p w14:paraId="175995D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62D5CDD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119.803</w:t>
            </w:r>
          </w:p>
        </w:tc>
        <w:tc>
          <w:tcPr>
            <w:tcW w:w="222" w:type="dxa"/>
            <w:gridSpan w:val="2"/>
            <w:vAlign w:val="center"/>
            <w:hideMark/>
          </w:tcPr>
          <w:p w14:paraId="3F478E0C" w14:textId="77777777" w:rsidR="00E54F48" w:rsidRPr="00E54F48" w:rsidRDefault="00E54F48" w:rsidP="00E54F48">
            <w:pPr>
              <w:rPr>
                <w:sz w:val="20"/>
                <w:szCs w:val="20"/>
              </w:rPr>
            </w:pPr>
          </w:p>
        </w:tc>
      </w:tr>
      <w:tr w:rsidR="00E54F48" w:rsidRPr="00E54F48" w14:paraId="47C12547"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107CA8C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170" w:type="dxa"/>
            <w:tcBorders>
              <w:top w:val="nil"/>
              <w:left w:val="nil"/>
              <w:bottom w:val="nil"/>
              <w:right w:val="single" w:sz="4" w:space="0" w:color="auto"/>
            </w:tcBorders>
            <w:vAlign w:val="center"/>
            <w:hideMark/>
          </w:tcPr>
          <w:p w14:paraId="19645F7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27-312</w:t>
            </w:r>
          </w:p>
        </w:tc>
        <w:tc>
          <w:tcPr>
            <w:tcW w:w="3705" w:type="dxa"/>
            <w:tcBorders>
              <w:top w:val="nil"/>
              <w:left w:val="nil"/>
              <w:bottom w:val="nil"/>
              <w:right w:val="single" w:sz="4" w:space="0" w:color="auto"/>
            </w:tcBorders>
            <w:vAlign w:val="center"/>
            <w:hideMark/>
          </w:tcPr>
          <w:p w14:paraId="3AB04641"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ոչ</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հյուսված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սինթետիկ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նյութից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պատյանում</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ПРОСЛОЕК</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НЕТКАНОГО</w:t>
            </w:r>
            <w:r w:rsidRPr="00E54F48">
              <w:rPr>
                <w:rFonts w:ascii="Arial Armenian" w:hAnsi="Arial Armenian" w:cs="Arial"/>
                <w:sz w:val="22"/>
                <w:szCs w:val="22"/>
              </w:rPr>
              <w:t xml:space="preserve"> </w:t>
            </w:r>
            <w:r w:rsidRPr="00E54F48">
              <w:rPr>
                <w:rFonts w:ascii="Calibri" w:hAnsi="Calibri" w:cs="Calibri"/>
                <w:sz w:val="22"/>
                <w:szCs w:val="22"/>
              </w:rPr>
              <w:t>СИНТЕТИЧЕСКОГО</w:t>
            </w:r>
            <w:r w:rsidRPr="00E54F48">
              <w:rPr>
                <w:rFonts w:ascii="Arial Armenian" w:hAnsi="Arial Armenian" w:cs="Arial"/>
                <w:sz w:val="22"/>
                <w:szCs w:val="22"/>
              </w:rPr>
              <w:t xml:space="preserve"> </w:t>
            </w:r>
            <w:r w:rsidRPr="00E54F48">
              <w:rPr>
                <w:rFonts w:ascii="Calibri" w:hAnsi="Calibri" w:cs="Calibri"/>
                <w:sz w:val="22"/>
                <w:szCs w:val="22"/>
              </w:rPr>
              <w:t>МАТЕРИАЛА</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ЗЕМЛЯНОМ</w:t>
            </w:r>
            <w:r w:rsidRPr="00E54F48">
              <w:rPr>
                <w:rFonts w:ascii="Arial Armenian" w:hAnsi="Arial Armenian" w:cs="Arial"/>
                <w:sz w:val="22"/>
                <w:szCs w:val="22"/>
              </w:rPr>
              <w:t xml:space="preserve"> </w:t>
            </w:r>
            <w:r w:rsidRPr="00E54F48">
              <w:rPr>
                <w:rFonts w:ascii="Calibri" w:hAnsi="Calibri" w:cs="Calibri"/>
                <w:sz w:val="22"/>
                <w:szCs w:val="22"/>
              </w:rPr>
              <w:t>ПОЛОТНЕ</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ОБОЙМЕ</w:t>
            </w:r>
          </w:p>
        </w:tc>
        <w:tc>
          <w:tcPr>
            <w:tcW w:w="1278" w:type="dxa"/>
            <w:gridSpan w:val="2"/>
            <w:tcBorders>
              <w:top w:val="nil"/>
              <w:left w:val="nil"/>
              <w:bottom w:val="single" w:sz="4" w:space="0" w:color="auto"/>
              <w:right w:val="single" w:sz="4" w:space="0" w:color="auto"/>
            </w:tcBorders>
            <w:vAlign w:val="center"/>
            <w:hideMark/>
          </w:tcPr>
          <w:p w14:paraId="17841185"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40A0CFF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39</w:t>
            </w:r>
          </w:p>
        </w:tc>
        <w:tc>
          <w:tcPr>
            <w:tcW w:w="1418" w:type="dxa"/>
            <w:gridSpan w:val="2"/>
            <w:tcBorders>
              <w:top w:val="nil"/>
              <w:left w:val="nil"/>
              <w:bottom w:val="single" w:sz="4" w:space="0" w:color="auto"/>
              <w:right w:val="single" w:sz="4" w:space="0" w:color="auto"/>
            </w:tcBorders>
            <w:noWrap/>
            <w:vAlign w:val="center"/>
            <w:hideMark/>
          </w:tcPr>
          <w:p w14:paraId="7458115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0.201</w:t>
            </w:r>
          </w:p>
        </w:tc>
        <w:tc>
          <w:tcPr>
            <w:tcW w:w="1470" w:type="dxa"/>
            <w:gridSpan w:val="2"/>
            <w:tcBorders>
              <w:top w:val="nil"/>
              <w:left w:val="nil"/>
              <w:bottom w:val="single" w:sz="4" w:space="0" w:color="auto"/>
              <w:right w:val="single" w:sz="4" w:space="0" w:color="auto"/>
            </w:tcBorders>
            <w:vAlign w:val="center"/>
            <w:hideMark/>
          </w:tcPr>
          <w:p w14:paraId="719E678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7.839</w:t>
            </w:r>
          </w:p>
        </w:tc>
        <w:tc>
          <w:tcPr>
            <w:tcW w:w="222" w:type="dxa"/>
            <w:gridSpan w:val="2"/>
            <w:vAlign w:val="center"/>
            <w:hideMark/>
          </w:tcPr>
          <w:p w14:paraId="64F5E0E2" w14:textId="77777777" w:rsidR="00E54F48" w:rsidRPr="00E54F48" w:rsidRDefault="00E54F48" w:rsidP="00E54F48">
            <w:pPr>
              <w:rPr>
                <w:sz w:val="20"/>
                <w:szCs w:val="20"/>
              </w:rPr>
            </w:pPr>
          </w:p>
        </w:tc>
      </w:tr>
      <w:tr w:rsidR="00E54F48" w:rsidRPr="00E54F48" w14:paraId="0259CFCB"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57BFF33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w:t>
            </w:r>
          </w:p>
        </w:tc>
        <w:tc>
          <w:tcPr>
            <w:tcW w:w="1170" w:type="dxa"/>
            <w:tcBorders>
              <w:top w:val="single" w:sz="4" w:space="0" w:color="auto"/>
              <w:left w:val="nil"/>
              <w:bottom w:val="nil"/>
              <w:right w:val="single" w:sz="4" w:space="0" w:color="auto"/>
            </w:tcBorders>
            <w:vAlign w:val="center"/>
            <w:hideMark/>
          </w:tcPr>
          <w:p w14:paraId="79E1E6A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27-22</w:t>
            </w:r>
          </w:p>
        </w:tc>
        <w:tc>
          <w:tcPr>
            <w:tcW w:w="3705" w:type="dxa"/>
            <w:tcBorders>
              <w:top w:val="single" w:sz="4" w:space="0" w:color="auto"/>
              <w:left w:val="nil"/>
              <w:bottom w:val="nil"/>
              <w:right w:val="single" w:sz="4" w:space="0" w:color="auto"/>
            </w:tcBorders>
            <w:vAlign w:val="center"/>
            <w:hideMark/>
          </w:tcPr>
          <w:p w14:paraId="6A59BF66"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Հիմքերի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տակ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պատրաստող</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հարթեցնող</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խճից</w:t>
            </w:r>
            <w:proofErr w:type="spellEnd"/>
            <w:r w:rsidRPr="00E54F48">
              <w:rPr>
                <w:rFonts w:ascii="Arial Armenian" w:hAnsi="Arial Armenian" w:cs="Arial"/>
                <w:sz w:val="22"/>
                <w:szCs w:val="22"/>
              </w:rPr>
              <w:br/>
            </w:r>
            <w:proofErr w:type="spellStart"/>
            <w:r w:rsidRPr="00E54F48">
              <w:rPr>
                <w:rFonts w:ascii="Calibri" w:hAnsi="Calibri" w:cs="Calibri"/>
                <w:sz w:val="22"/>
                <w:szCs w:val="22"/>
              </w:rPr>
              <w:t>Устройство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подстилающих</w:t>
            </w:r>
            <w:proofErr w:type="spellEnd"/>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proofErr w:type="spellStart"/>
            <w:r w:rsidRPr="00E54F48">
              <w:rPr>
                <w:rFonts w:ascii="Calibri" w:hAnsi="Calibri" w:cs="Calibri"/>
                <w:sz w:val="22"/>
                <w:szCs w:val="22"/>
              </w:rPr>
              <w:lastRenderedPageBreak/>
              <w:t>выравнивающих</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слоев</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под</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фундаменты</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из</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щебня</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10109149"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lastRenderedPageBreak/>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66A2603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9.36</w:t>
            </w:r>
          </w:p>
        </w:tc>
        <w:tc>
          <w:tcPr>
            <w:tcW w:w="1418" w:type="dxa"/>
            <w:gridSpan w:val="2"/>
            <w:tcBorders>
              <w:top w:val="nil"/>
              <w:left w:val="nil"/>
              <w:bottom w:val="single" w:sz="4" w:space="0" w:color="auto"/>
              <w:right w:val="single" w:sz="4" w:space="0" w:color="auto"/>
            </w:tcBorders>
            <w:noWrap/>
            <w:vAlign w:val="center"/>
            <w:hideMark/>
          </w:tcPr>
          <w:p w14:paraId="7E519E0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15.56</w:t>
            </w:r>
          </w:p>
        </w:tc>
        <w:tc>
          <w:tcPr>
            <w:tcW w:w="1470" w:type="dxa"/>
            <w:gridSpan w:val="2"/>
            <w:tcBorders>
              <w:top w:val="nil"/>
              <w:left w:val="nil"/>
              <w:bottom w:val="single" w:sz="4" w:space="0" w:color="auto"/>
              <w:right w:val="single" w:sz="4" w:space="0" w:color="auto"/>
            </w:tcBorders>
            <w:vAlign w:val="center"/>
            <w:hideMark/>
          </w:tcPr>
          <w:p w14:paraId="1C295FE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145.642</w:t>
            </w:r>
          </w:p>
        </w:tc>
        <w:tc>
          <w:tcPr>
            <w:tcW w:w="222" w:type="dxa"/>
            <w:gridSpan w:val="2"/>
            <w:vAlign w:val="center"/>
            <w:hideMark/>
          </w:tcPr>
          <w:p w14:paraId="7A50A1BD" w14:textId="77777777" w:rsidR="00E54F48" w:rsidRPr="00E54F48" w:rsidRDefault="00E54F48" w:rsidP="00E54F48">
            <w:pPr>
              <w:rPr>
                <w:sz w:val="20"/>
                <w:szCs w:val="20"/>
              </w:rPr>
            </w:pPr>
          </w:p>
        </w:tc>
      </w:tr>
      <w:tr w:rsidR="00E54F48" w:rsidRPr="00E54F48" w14:paraId="57637A20"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4A85433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w:t>
            </w:r>
          </w:p>
        </w:tc>
        <w:tc>
          <w:tcPr>
            <w:tcW w:w="1170" w:type="dxa"/>
            <w:tcBorders>
              <w:top w:val="single" w:sz="4" w:space="0" w:color="auto"/>
              <w:left w:val="nil"/>
              <w:bottom w:val="nil"/>
              <w:right w:val="single" w:sz="4" w:space="0" w:color="auto"/>
            </w:tcBorders>
            <w:vAlign w:val="center"/>
            <w:hideMark/>
          </w:tcPr>
          <w:p w14:paraId="7571403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27-312</w:t>
            </w:r>
          </w:p>
        </w:tc>
        <w:tc>
          <w:tcPr>
            <w:tcW w:w="3705" w:type="dxa"/>
            <w:tcBorders>
              <w:top w:val="single" w:sz="4" w:space="0" w:color="auto"/>
              <w:left w:val="nil"/>
              <w:bottom w:val="nil"/>
              <w:right w:val="single" w:sz="4" w:space="0" w:color="auto"/>
            </w:tcBorders>
            <w:vAlign w:val="center"/>
            <w:hideMark/>
          </w:tcPr>
          <w:p w14:paraId="14BA8D80"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ոչ</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հյուսված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սինթետիկ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նյութից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միջշերտերի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պատյանում</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ПРОСЛОЕК</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НЕТКАНОГО</w:t>
            </w:r>
            <w:r w:rsidRPr="00E54F48">
              <w:rPr>
                <w:rFonts w:ascii="Arial Armenian" w:hAnsi="Arial Armenian" w:cs="Arial"/>
                <w:sz w:val="22"/>
                <w:szCs w:val="22"/>
              </w:rPr>
              <w:t xml:space="preserve"> </w:t>
            </w:r>
            <w:r w:rsidRPr="00E54F48">
              <w:rPr>
                <w:rFonts w:ascii="Calibri" w:hAnsi="Calibri" w:cs="Calibri"/>
                <w:sz w:val="22"/>
                <w:szCs w:val="22"/>
              </w:rPr>
              <w:t>СИНТЕТИЧЕСКОГО</w:t>
            </w:r>
            <w:r w:rsidRPr="00E54F48">
              <w:rPr>
                <w:rFonts w:ascii="Arial Armenian" w:hAnsi="Arial Armenian" w:cs="Arial"/>
                <w:sz w:val="22"/>
                <w:szCs w:val="22"/>
              </w:rPr>
              <w:t xml:space="preserve"> </w:t>
            </w:r>
            <w:r w:rsidRPr="00E54F48">
              <w:rPr>
                <w:rFonts w:ascii="Calibri" w:hAnsi="Calibri" w:cs="Calibri"/>
                <w:sz w:val="22"/>
                <w:szCs w:val="22"/>
              </w:rPr>
              <w:t>МАТЕРИАЛА</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ЗЕМЛЯНОМ</w:t>
            </w:r>
            <w:r w:rsidRPr="00E54F48">
              <w:rPr>
                <w:rFonts w:ascii="Arial Armenian" w:hAnsi="Arial Armenian" w:cs="Arial"/>
                <w:sz w:val="22"/>
                <w:szCs w:val="22"/>
              </w:rPr>
              <w:t xml:space="preserve"> </w:t>
            </w:r>
            <w:r w:rsidRPr="00E54F48">
              <w:rPr>
                <w:rFonts w:ascii="Calibri" w:hAnsi="Calibri" w:cs="Calibri"/>
                <w:sz w:val="22"/>
                <w:szCs w:val="22"/>
              </w:rPr>
              <w:t>ПОЛОТНЕ</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ОБОЙМЕ</w:t>
            </w:r>
          </w:p>
        </w:tc>
        <w:tc>
          <w:tcPr>
            <w:tcW w:w="1278" w:type="dxa"/>
            <w:gridSpan w:val="2"/>
            <w:tcBorders>
              <w:top w:val="nil"/>
              <w:left w:val="nil"/>
              <w:bottom w:val="single" w:sz="4" w:space="0" w:color="auto"/>
              <w:right w:val="single" w:sz="4" w:space="0" w:color="auto"/>
            </w:tcBorders>
            <w:vAlign w:val="center"/>
            <w:hideMark/>
          </w:tcPr>
          <w:p w14:paraId="53D32E75"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67AA18D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39</w:t>
            </w:r>
          </w:p>
        </w:tc>
        <w:tc>
          <w:tcPr>
            <w:tcW w:w="1418" w:type="dxa"/>
            <w:gridSpan w:val="2"/>
            <w:tcBorders>
              <w:top w:val="nil"/>
              <w:left w:val="nil"/>
              <w:bottom w:val="single" w:sz="4" w:space="0" w:color="auto"/>
              <w:right w:val="single" w:sz="4" w:space="0" w:color="auto"/>
            </w:tcBorders>
            <w:noWrap/>
            <w:vAlign w:val="center"/>
            <w:hideMark/>
          </w:tcPr>
          <w:p w14:paraId="0388D8B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w:t>
            </w:r>
          </w:p>
        </w:tc>
        <w:tc>
          <w:tcPr>
            <w:tcW w:w="1470" w:type="dxa"/>
            <w:gridSpan w:val="2"/>
            <w:tcBorders>
              <w:top w:val="nil"/>
              <w:left w:val="nil"/>
              <w:bottom w:val="single" w:sz="4" w:space="0" w:color="auto"/>
              <w:right w:val="single" w:sz="4" w:space="0" w:color="auto"/>
            </w:tcBorders>
            <w:vAlign w:val="center"/>
            <w:hideMark/>
          </w:tcPr>
          <w:p w14:paraId="33EF873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7.800</w:t>
            </w:r>
          </w:p>
        </w:tc>
        <w:tc>
          <w:tcPr>
            <w:tcW w:w="222" w:type="dxa"/>
            <w:gridSpan w:val="2"/>
            <w:vAlign w:val="center"/>
            <w:hideMark/>
          </w:tcPr>
          <w:p w14:paraId="0722A6BE" w14:textId="77777777" w:rsidR="00E54F48" w:rsidRPr="00E54F48" w:rsidRDefault="00E54F48" w:rsidP="00E54F48">
            <w:pPr>
              <w:rPr>
                <w:sz w:val="20"/>
                <w:szCs w:val="20"/>
              </w:rPr>
            </w:pPr>
          </w:p>
        </w:tc>
      </w:tr>
      <w:tr w:rsidR="00E54F48" w:rsidRPr="00E54F48" w14:paraId="5DEE7700" w14:textId="77777777" w:rsidTr="00E54F48">
        <w:trPr>
          <w:gridAfter w:val="1"/>
          <w:wAfter w:w="7" w:type="dxa"/>
          <w:trHeight w:val="855"/>
        </w:trPr>
        <w:tc>
          <w:tcPr>
            <w:tcW w:w="540" w:type="dxa"/>
            <w:tcBorders>
              <w:top w:val="single" w:sz="4" w:space="0" w:color="auto"/>
              <w:left w:val="single" w:sz="4" w:space="0" w:color="auto"/>
              <w:bottom w:val="nil"/>
              <w:right w:val="single" w:sz="4" w:space="0" w:color="auto"/>
            </w:tcBorders>
            <w:noWrap/>
            <w:vAlign w:val="center"/>
            <w:hideMark/>
          </w:tcPr>
          <w:p w14:paraId="1E50F2D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w:t>
            </w:r>
          </w:p>
        </w:tc>
        <w:tc>
          <w:tcPr>
            <w:tcW w:w="1170" w:type="dxa"/>
            <w:tcBorders>
              <w:top w:val="single" w:sz="4" w:space="0" w:color="auto"/>
              <w:left w:val="nil"/>
              <w:bottom w:val="nil"/>
              <w:right w:val="single" w:sz="4" w:space="0" w:color="auto"/>
            </w:tcBorders>
            <w:vAlign w:val="center"/>
            <w:hideMark/>
          </w:tcPr>
          <w:p w14:paraId="228029E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27-176</w:t>
            </w:r>
          </w:p>
        </w:tc>
        <w:tc>
          <w:tcPr>
            <w:tcW w:w="3705" w:type="dxa"/>
            <w:tcBorders>
              <w:top w:val="single" w:sz="4" w:space="0" w:color="auto"/>
              <w:left w:val="nil"/>
              <w:bottom w:val="nil"/>
              <w:right w:val="single" w:sz="4" w:space="0" w:color="auto"/>
            </w:tcBorders>
            <w:vAlign w:val="center"/>
            <w:hideMark/>
          </w:tcPr>
          <w:p w14:paraId="29D50F1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սալերից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մայթերի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կարերը</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ավազով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լցնելով</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type="page"/>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БЕТОННЫХ</w:t>
            </w:r>
            <w:r w:rsidRPr="00E54F48">
              <w:rPr>
                <w:rFonts w:ascii="Arial Armenian" w:hAnsi="Arial Armenian" w:cs="Arial"/>
                <w:sz w:val="22"/>
                <w:szCs w:val="22"/>
              </w:rPr>
              <w:t xml:space="preserve"> </w:t>
            </w:r>
            <w:r w:rsidRPr="00E54F48">
              <w:rPr>
                <w:rFonts w:ascii="Calibri" w:hAnsi="Calibri" w:cs="Calibri"/>
                <w:sz w:val="22"/>
                <w:szCs w:val="22"/>
              </w:rPr>
              <w:t>ПЛИТНЫХ</w:t>
            </w:r>
            <w:r w:rsidRPr="00E54F48">
              <w:rPr>
                <w:rFonts w:ascii="Arial Armenian" w:hAnsi="Arial Armenian" w:cs="Arial"/>
                <w:sz w:val="22"/>
                <w:szCs w:val="22"/>
              </w:rPr>
              <w:t xml:space="preserve"> </w:t>
            </w:r>
            <w:r w:rsidRPr="00E54F48">
              <w:rPr>
                <w:rFonts w:ascii="Calibri" w:hAnsi="Calibri" w:cs="Calibri"/>
                <w:sz w:val="22"/>
                <w:szCs w:val="22"/>
              </w:rPr>
              <w:t>ТРОТУАРОВ</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ЗАПОЛНЕНИЕМ</w:t>
            </w:r>
            <w:r w:rsidRPr="00E54F48">
              <w:rPr>
                <w:rFonts w:ascii="Arial Armenian" w:hAnsi="Arial Armenian" w:cs="Arial"/>
                <w:sz w:val="22"/>
                <w:szCs w:val="22"/>
              </w:rPr>
              <w:t xml:space="preserve"> </w:t>
            </w:r>
            <w:r w:rsidRPr="00E54F48">
              <w:rPr>
                <w:rFonts w:ascii="Calibri" w:hAnsi="Calibri" w:cs="Calibri"/>
                <w:sz w:val="22"/>
                <w:szCs w:val="22"/>
              </w:rPr>
              <w:t>ШВОВ</w:t>
            </w:r>
            <w:r w:rsidRPr="00E54F48">
              <w:rPr>
                <w:rFonts w:ascii="Arial Armenian" w:hAnsi="Arial Armenian" w:cs="Arial"/>
                <w:sz w:val="22"/>
                <w:szCs w:val="22"/>
              </w:rPr>
              <w:t xml:space="preserve"> </w:t>
            </w:r>
            <w:r w:rsidRPr="00E54F48">
              <w:rPr>
                <w:rFonts w:ascii="Calibri" w:hAnsi="Calibri" w:cs="Calibri"/>
                <w:sz w:val="22"/>
                <w:szCs w:val="22"/>
              </w:rPr>
              <w:t>ПЕСКОМ</w:t>
            </w:r>
          </w:p>
        </w:tc>
        <w:tc>
          <w:tcPr>
            <w:tcW w:w="1278" w:type="dxa"/>
            <w:gridSpan w:val="2"/>
            <w:tcBorders>
              <w:top w:val="nil"/>
              <w:left w:val="nil"/>
              <w:bottom w:val="single" w:sz="4" w:space="0" w:color="auto"/>
              <w:right w:val="single" w:sz="4" w:space="0" w:color="auto"/>
            </w:tcBorders>
            <w:vAlign w:val="center"/>
            <w:hideMark/>
          </w:tcPr>
          <w:p w14:paraId="6DB09C5A"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2B6B0EF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78</w:t>
            </w:r>
          </w:p>
        </w:tc>
        <w:tc>
          <w:tcPr>
            <w:tcW w:w="1418" w:type="dxa"/>
            <w:gridSpan w:val="2"/>
            <w:tcBorders>
              <w:top w:val="nil"/>
              <w:left w:val="nil"/>
              <w:bottom w:val="single" w:sz="4" w:space="0" w:color="auto"/>
              <w:right w:val="single" w:sz="4" w:space="0" w:color="auto"/>
            </w:tcBorders>
            <w:noWrap/>
            <w:vAlign w:val="center"/>
            <w:hideMark/>
          </w:tcPr>
          <w:p w14:paraId="452A3E0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7.74</w:t>
            </w:r>
          </w:p>
        </w:tc>
        <w:tc>
          <w:tcPr>
            <w:tcW w:w="1470" w:type="dxa"/>
            <w:gridSpan w:val="2"/>
            <w:tcBorders>
              <w:top w:val="nil"/>
              <w:left w:val="nil"/>
              <w:bottom w:val="single" w:sz="4" w:space="0" w:color="auto"/>
              <w:right w:val="single" w:sz="4" w:space="0" w:color="auto"/>
            </w:tcBorders>
            <w:vAlign w:val="center"/>
            <w:hideMark/>
          </w:tcPr>
          <w:p w14:paraId="009B392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603.720</w:t>
            </w:r>
          </w:p>
        </w:tc>
        <w:tc>
          <w:tcPr>
            <w:tcW w:w="222" w:type="dxa"/>
            <w:gridSpan w:val="2"/>
            <w:vAlign w:val="center"/>
            <w:hideMark/>
          </w:tcPr>
          <w:p w14:paraId="5DECBBD3" w14:textId="77777777" w:rsidR="00E54F48" w:rsidRPr="00E54F48" w:rsidRDefault="00E54F48" w:rsidP="00E54F48">
            <w:pPr>
              <w:rPr>
                <w:sz w:val="20"/>
                <w:szCs w:val="20"/>
              </w:rPr>
            </w:pPr>
          </w:p>
        </w:tc>
      </w:tr>
      <w:tr w:rsidR="00E54F48" w:rsidRPr="00E54F48" w14:paraId="46235AAD"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20582F2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7215406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3453D44E"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Զրուցարանի</w:t>
            </w:r>
            <w:proofErr w:type="spellEnd"/>
            <w:r w:rsidRPr="00E54F48">
              <w:rPr>
                <w:rFonts w:ascii="Arial Armenian" w:hAnsi="Arial Armenian" w:cs="Arial"/>
                <w:b/>
                <w:bCs/>
              </w:rPr>
              <w:t xml:space="preserve"> </w:t>
            </w:r>
            <w:proofErr w:type="spellStart"/>
            <w:r w:rsidRPr="00E54F48">
              <w:rPr>
                <w:rFonts w:ascii="Sylfaen" w:hAnsi="Sylfaen" w:cs="Sylfaen"/>
                <w:b/>
                <w:bCs/>
              </w:rPr>
              <w:t>ծածկ</w:t>
            </w:r>
            <w:proofErr w:type="spellEnd"/>
          </w:p>
        </w:tc>
        <w:tc>
          <w:tcPr>
            <w:tcW w:w="1278" w:type="dxa"/>
            <w:gridSpan w:val="2"/>
            <w:tcBorders>
              <w:top w:val="nil"/>
              <w:left w:val="nil"/>
              <w:bottom w:val="single" w:sz="4" w:space="0" w:color="auto"/>
              <w:right w:val="single" w:sz="4" w:space="0" w:color="auto"/>
            </w:tcBorders>
            <w:vAlign w:val="center"/>
            <w:hideMark/>
          </w:tcPr>
          <w:p w14:paraId="0F0492F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3D871DB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038CE03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4E82377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7496540D" w14:textId="77777777" w:rsidR="00E54F48" w:rsidRPr="00E54F48" w:rsidRDefault="00E54F48" w:rsidP="00E54F48">
            <w:pPr>
              <w:rPr>
                <w:sz w:val="20"/>
                <w:szCs w:val="20"/>
              </w:rPr>
            </w:pPr>
          </w:p>
        </w:tc>
      </w:tr>
      <w:tr w:rsidR="00E54F48" w:rsidRPr="00E54F48" w14:paraId="74511AF7" w14:textId="77777777" w:rsidTr="00E54F48">
        <w:trPr>
          <w:gridAfter w:val="1"/>
          <w:wAfter w:w="7" w:type="dxa"/>
          <w:trHeight w:val="1995"/>
        </w:trPr>
        <w:tc>
          <w:tcPr>
            <w:tcW w:w="540" w:type="dxa"/>
            <w:tcBorders>
              <w:top w:val="nil"/>
              <w:left w:val="single" w:sz="4" w:space="0" w:color="auto"/>
              <w:bottom w:val="nil"/>
              <w:right w:val="single" w:sz="4" w:space="0" w:color="auto"/>
            </w:tcBorders>
            <w:noWrap/>
            <w:vAlign w:val="center"/>
            <w:hideMark/>
          </w:tcPr>
          <w:p w14:paraId="555A84A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0CA0B4E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9-88</w:t>
            </w:r>
          </w:p>
        </w:tc>
        <w:tc>
          <w:tcPr>
            <w:tcW w:w="3705" w:type="dxa"/>
            <w:tcBorders>
              <w:top w:val="nil"/>
              <w:left w:val="nil"/>
              <w:bottom w:val="nil"/>
              <w:right w:val="single" w:sz="4" w:space="0" w:color="auto"/>
            </w:tcBorders>
            <w:vAlign w:val="center"/>
            <w:hideMark/>
          </w:tcPr>
          <w:p w14:paraId="0C496D92"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24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բացվածքով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25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բարձրությամբ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շենքերի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համար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միակի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զույգ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անկյունակներից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ինչպես</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նաև</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ծալած</w:t>
            </w:r>
            <w:r w:rsidRPr="00E54F48">
              <w:rPr>
                <w:rFonts w:ascii="Arial Armenian" w:hAnsi="Arial Armenian" w:cs="Arial"/>
                <w:sz w:val="22"/>
                <w:szCs w:val="22"/>
              </w:rPr>
              <w:t>-</w:t>
            </w:r>
            <w:r w:rsidRPr="00E54F48">
              <w:rPr>
                <w:rFonts w:ascii="Sylfaen" w:hAnsi="Sylfaen" w:cs="Sylfaen"/>
                <w:sz w:val="22"/>
                <w:szCs w:val="22"/>
              </w:rPr>
              <w:t>եռակցված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պրոֆիլներից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պատրաստված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կապերի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միջնապատիկների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մոնտաժ</w:t>
            </w:r>
            <w:proofErr w:type="spellEnd"/>
            <w:r w:rsidRPr="00E54F48">
              <w:rPr>
                <w:rFonts w:ascii="Arial Armenian" w:hAnsi="Arial Armenian" w:cs="Arial"/>
                <w:sz w:val="22"/>
                <w:szCs w:val="22"/>
              </w:rPr>
              <w:br/>
            </w:r>
            <w:r w:rsidRPr="00E54F48">
              <w:rPr>
                <w:rFonts w:ascii="Calibri" w:hAnsi="Calibri" w:cs="Calibri"/>
                <w:sz w:val="22"/>
                <w:szCs w:val="22"/>
              </w:rPr>
              <w:t>МОНТАЖ</w:t>
            </w:r>
            <w:r w:rsidRPr="00E54F48">
              <w:rPr>
                <w:rFonts w:ascii="Arial Armenian" w:hAnsi="Arial Armenian" w:cs="Arial"/>
                <w:sz w:val="22"/>
                <w:szCs w:val="22"/>
              </w:rPr>
              <w:t xml:space="preserve"> </w:t>
            </w:r>
            <w:r w:rsidRPr="00E54F48">
              <w:rPr>
                <w:rFonts w:ascii="Calibri" w:hAnsi="Calibri" w:cs="Calibri"/>
                <w:sz w:val="22"/>
                <w:szCs w:val="22"/>
              </w:rPr>
              <w:t>СВЯЗЕЙ</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РАСПОРОК</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ОДИНОЧНЫХ</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ПАРНЫХ</w:t>
            </w:r>
            <w:r w:rsidRPr="00E54F48">
              <w:rPr>
                <w:rFonts w:ascii="Arial Armenian" w:hAnsi="Arial Armenian" w:cs="Arial"/>
                <w:sz w:val="22"/>
                <w:szCs w:val="22"/>
              </w:rPr>
              <w:t xml:space="preserve"> </w:t>
            </w:r>
            <w:r w:rsidRPr="00E54F48">
              <w:rPr>
                <w:rFonts w:ascii="Calibri" w:hAnsi="Calibri" w:cs="Calibri"/>
                <w:sz w:val="22"/>
                <w:szCs w:val="22"/>
              </w:rPr>
              <w:t>УГОЛКОВ</w:t>
            </w:r>
            <w:r w:rsidRPr="00E54F48">
              <w:rPr>
                <w:rFonts w:ascii="Arial Armenian" w:hAnsi="Arial Armenian" w:cs="Arial"/>
                <w:sz w:val="22"/>
                <w:szCs w:val="22"/>
              </w:rPr>
              <w:t xml:space="preserve">, </w:t>
            </w:r>
            <w:r w:rsidRPr="00E54F48">
              <w:rPr>
                <w:rFonts w:ascii="Calibri" w:hAnsi="Calibri" w:cs="Calibri"/>
                <w:sz w:val="22"/>
                <w:szCs w:val="22"/>
              </w:rPr>
              <w:t>ГНУТОСВАРНЫХ</w:t>
            </w:r>
            <w:r w:rsidRPr="00E54F48">
              <w:rPr>
                <w:rFonts w:ascii="Arial Armenian" w:hAnsi="Arial Armenian" w:cs="Arial"/>
                <w:sz w:val="22"/>
                <w:szCs w:val="22"/>
              </w:rPr>
              <w:t xml:space="preserve"> </w:t>
            </w:r>
            <w:r w:rsidRPr="00E54F48">
              <w:rPr>
                <w:rFonts w:ascii="Calibri" w:hAnsi="Calibri" w:cs="Calibri"/>
                <w:sz w:val="22"/>
                <w:szCs w:val="22"/>
              </w:rPr>
              <w:t>ПРОФИЛЕЙ</w:t>
            </w:r>
            <w:r w:rsidRPr="00E54F48">
              <w:rPr>
                <w:rFonts w:ascii="Arial Armenian" w:hAnsi="Arial Armenian" w:cs="Arial"/>
                <w:sz w:val="22"/>
                <w:szCs w:val="22"/>
              </w:rPr>
              <w:t xml:space="preserve"> </w:t>
            </w:r>
            <w:r w:rsidRPr="00E54F48">
              <w:rPr>
                <w:rFonts w:ascii="Calibri" w:hAnsi="Calibri" w:cs="Calibri"/>
                <w:sz w:val="22"/>
                <w:szCs w:val="22"/>
              </w:rPr>
              <w:t>ДЛЯ</w:t>
            </w:r>
            <w:r w:rsidRPr="00E54F48">
              <w:rPr>
                <w:rFonts w:ascii="Arial Armenian" w:hAnsi="Arial Armenian" w:cs="Arial"/>
                <w:sz w:val="22"/>
                <w:szCs w:val="22"/>
              </w:rPr>
              <w:t xml:space="preserve"> </w:t>
            </w:r>
            <w:r w:rsidRPr="00E54F48">
              <w:rPr>
                <w:rFonts w:ascii="Calibri" w:hAnsi="Calibri" w:cs="Calibri"/>
                <w:sz w:val="22"/>
                <w:szCs w:val="22"/>
              </w:rPr>
              <w:t>ПРОЛЕТОВ</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24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ПРИ</w:t>
            </w:r>
            <w:r w:rsidRPr="00E54F48">
              <w:rPr>
                <w:rFonts w:ascii="Arial Armenian" w:hAnsi="Arial Armenian" w:cs="Arial"/>
                <w:sz w:val="22"/>
                <w:szCs w:val="22"/>
              </w:rPr>
              <w:t xml:space="preserve"> </w:t>
            </w:r>
            <w:r w:rsidRPr="00E54F48">
              <w:rPr>
                <w:rFonts w:ascii="Calibri" w:hAnsi="Calibri" w:cs="Calibri"/>
                <w:sz w:val="22"/>
                <w:szCs w:val="22"/>
              </w:rPr>
              <w:t>ВЫСОТЕ</w:t>
            </w:r>
            <w:r w:rsidRPr="00E54F48">
              <w:rPr>
                <w:rFonts w:ascii="Arial Armenian" w:hAnsi="Arial Armenian" w:cs="Arial"/>
                <w:sz w:val="22"/>
                <w:szCs w:val="22"/>
              </w:rPr>
              <w:t xml:space="preserve"> </w:t>
            </w:r>
            <w:r w:rsidRPr="00E54F48">
              <w:rPr>
                <w:rFonts w:ascii="Calibri" w:hAnsi="Calibri" w:cs="Calibri"/>
                <w:sz w:val="22"/>
                <w:szCs w:val="22"/>
              </w:rPr>
              <w:t>ЗДАНИЯ</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25 </w:t>
            </w:r>
            <w:r w:rsidRPr="00E54F48">
              <w:rPr>
                <w:rFonts w:ascii="Calibri" w:hAnsi="Calibri" w:cs="Calibri"/>
                <w:sz w:val="22"/>
                <w:szCs w:val="22"/>
              </w:rPr>
              <w:t>М</w:t>
            </w:r>
          </w:p>
        </w:tc>
        <w:tc>
          <w:tcPr>
            <w:tcW w:w="1278" w:type="dxa"/>
            <w:gridSpan w:val="2"/>
            <w:tcBorders>
              <w:top w:val="nil"/>
              <w:left w:val="nil"/>
              <w:bottom w:val="single" w:sz="4" w:space="0" w:color="auto"/>
              <w:right w:val="single" w:sz="4" w:space="0" w:color="auto"/>
            </w:tcBorders>
            <w:vAlign w:val="center"/>
            <w:hideMark/>
          </w:tcPr>
          <w:p w14:paraId="77FD377A"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4846416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0.22</w:t>
            </w:r>
          </w:p>
        </w:tc>
        <w:tc>
          <w:tcPr>
            <w:tcW w:w="1418" w:type="dxa"/>
            <w:gridSpan w:val="2"/>
            <w:tcBorders>
              <w:top w:val="nil"/>
              <w:left w:val="nil"/>
              <w:bottom w:val="single" w:sz="4" w:space="0" w:color="auto"/>
              <w:right w:val="single" w:sz="4" w:space="0" w:color="auto"/>
            </w:tcBorders>
            <w:noWrap/>
            <w:vAlign w:val="center"/>
            <w:hideMark/>
          </w:tcPr>
          <w:p w14:paraId="4A48C10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676.04</w:t>
            </w:r>
          </w:p>
        </w:tc>
        <w:tc>
          <w:tcPr>
            <w:tcW w:w="1470" w:type="dxa"/>
            <w:gridSpan w:val="2"/>
            <w:tcBorders>
              <w:top w:val="nil"/>
              <w:left w:val="nil"/>
              <w:bottom w:val="single" w:sz="4" w:space="0" w:color="auto"/>
              <w:right w:val="single" w:sz="4" w:space="0" w:color="auto"/>
            </w:tcBorders>
            <w:vAlign w:val="center"/>
            <w:hideMark/>
          </w:tcPr>
          <w:p w14:paraId="6422CA0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148.729</w:t>
            </w:r>
          </w:p>
        </w:tc>
        <w:tc>
          <w:tcPr>
            <w:tcW w:w="222" w:type="dxa"/>
            <w:gridSpan w:val="2"/>
            <w:vAlign w:val="center"/>
            <w:hideMark/>
          </w:tcPr>
          <w:p w14:paraId="25ACE16F" w14:textId="77777777" w:rsidR="00E54F48" w:rsidRPr="00E54F48" w:rsidRDefault="00E54F48" w:rsidP="00E54F48">
            <w:pPr>
              <w:rPr>
                <w:sz w:val="20"/>
                <w:szCs w:val="20"/>
              </w:rPr>
            </w:pPr>
          </w:p>
        </w:tc>
      </w:tr>
      <w:tr w:rsidR="00E54F48" w:rsidRPr="00E54F48" w14:paraId="3CA1A5F0" w14:textId="77777777" w:rsidTr="00E54F48">
        <w:trPr>
          <w:gridAfter w:val="1"/>
          <w:wAfter w:w="7" w:type="dxa"/>
          <w:trHeight w:val="1710"/>
        </w:trPr>
        <w:tc>
          <w:tcPr>
            <w:tcW w:w="540" w:type="dxa"/>
            <w:tcBorders>
              <w:top w:val="single" w:sz="4" w:space="0" w:color="auto"/>
              <w:left w:val="single" w:sz="4" w:space="0" w:color="auto"/>
              <w:bottom w:val="nil"/>
              <w:right w:val="single" w:sz="4" w:space="0" w:color="auto"/>
            </w:tcBorders>
            <w:noWrap/>
            <w:vAlign w:val="center"/>
            <w:hideMark/>
          </w:tcPr>
          <w:p w14:paraId="6684660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nil"/>
              <w:right w:val="single" w:sz="4" w:space="0" w:color="auto"/>
            </w:tcBorders>
            <w:vAlign w:val="center"/>
            <w:hideMark/>
          </w:tcPr>
          <w:p w14:paraId="004BBEF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9-24</w:t>
            </w:r>
          </w:p>
        </w:tc>
        <w:tc>
          <w:tcPr>
            <w:tcW w:w="3705" w:type="dxa"/>
            <w:tcBorders>
              <w:top w:val="single" w:sz="4" w:space="0" w:color="auto"/>
              <w:left w:val="nil"/>
              <w:bottom w:val="nil"/>
              <w:right w:val="single" w:sz="4" w:space="0" w:color="auto"/>
            </w:tcBorders>
            <w:vAlign w:val="center"/>
            <w:hideMark/>
          </w:tcPr>
          <w:p w14:paraId="74EAC79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Պրոֆիլավորված</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թիթեղով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տանիքի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տեղադրում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20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բարձրությամբ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շենքերի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համար</w:t>
            </w:r>
            <w:proofErr w:type="spellEnd"/>
            <w:r w:rsidRPr="00E54F48">
              <w:rPr>
                <w:rFonts w:ascii="Arial Armenian" w:hAnsi="Arial Armenian" w:cs="Arial"/>
                <w:sz w:val="22"/>
                <w:szCs w:val="22"/>
              </w:rPr>
              <w:t xml:space="preserve"> </w:t>
            </w:r>
            <w:r w:rsidRPr="00E54F48">
              <w:rPr>
                <w:rFonts w:ascii="Arial Armenian" w:hAnsi="Arial Armenian" w:cs="Arial"/>
                <w:color w:val="FF0000"/>
                <w:sz w:val="22"/>
                <w:szCs w:val="22"/>
              </w:rPr>
              <w:t>(</w:t>
            </w:r>
            <w:proofErr w:type="spellStart"/>
            <w:r w:rsidRPr="00E54F48">
              <w:rPr>
                <w:rFonts w:ascii="Sylfaen" w:hAnsi="Sylfaen" w:cs="Sylfaen"/>
                <w:color w:val="FF0000"/>
                <w:sz w:val="22"/>
                <w:szCs w:val="22"/>
              </w:rPr>
              <w:t>Կիրառելի</w:t>
            </w:r>
            <w:proofErr w:type="spellEnd"/>
            <w:r w:rsidRPr="00E54F48">
              <w:rPr>
                <w:rFonts w:ascii="Arial Armenian" w:hAnsi="Arial Armenian" w:cs="Arial"/>
                <w:color w:val="FF0000"/>
                <w:sz w:val="22"/>
                <w:szCs w:val="22"/>
              </w:rPr>
              <w:t xml:space="preserve"> </w:t>
            </w:r>
            <w:proofErr w:type="spellStart"/>
            <w:r w:rsidRPr="00E54F48">
              <w:rPr>
                <w:rFonts w:ascii="Sylfaen" w:hAnsi="Sylfaen" w:cs="Sylfaen"/>
                <w:color w:val="FF0000"/>
                <w:sz w:val="22"/>
                <w:szCs w:val="22"/>
              </w:rPr>
              <w:t>Պոլիկարբոնատ</w:t>
            </w:r>
            <w:proofErr w:type="spellEnd"/>
            <w:r w:rsidRPr="00E54F48">
              <w:rPr>
                <w:rFonts w:ascii="Arial Armenian" w:hAnsi="Arial Armenian" w:cs="Arial"/>
                <w:color w:val="FF0000"/>
                <w:sz w:val="22"/>
                <w:szCs w:val="22"/>
              </w:rPr>
              <w:t xml:space="preserve"> </w:t>
            </w:r>
            <w:proofErr w:type="spellStart"/>
            <w:r w:rsidRPr="00E54F48">
              <w:rPr>
                <w:rFonts w:ascii="Sylfaen" w:hAnsi="Sylfaen" w:cs="Sylfaen"/>
                <w:color w:val="FF0000"/>
                <w:sz w:val="22"/>
                <w:szCs w:val="22"/>
              </w:rPr>
              <w:t>ուլտրամանուշակագույն</w:t>
            </w:r>
            <w:proofErr w:type="spellEnd"/>
            <w:r w:rsidRPr="00E54F48">
              <w:rPr>
                <w:rFonts w:ascii="Arial Armenian" w:hAnsi="Arial Armenian" w:cs="Arial"/>
                <w:color w:val="FF0000"/>
                <w:sz w:val="22"/>
                <w:szCs w:val="22"/>
              </w:rPr>
              <w:t>)</w:t>
            </w:r>
            <w:r w:rsidRPr="00E54F48">
              <w:rPr>
                <w:rFonts w:ascii="Arial Armenian" w:hAnsi="Arial Armenian" w:cs="Arial"/>
                <w:sz w:val="22"/>
                <w:szCs w:val="22"/>
              </w:rPr>
              <w:br/>
            </w:r>
            <w:r w:rsidRPr="00E54F48">
              <w:rPr>
                <w:rFonts w:ascii="Calibri" w:hAnsi="Calibri" w:cs="Calibri"/>
                <w:sz w:val="22"/>
                <w:szCs w:val="22"/>
              </w:rPr>
              <w:t>МОНТАЖ</w:t>
            </w:r>
            <w:r w:rsidRPr="00E54F48">
              <w:rPr>
                <w:rFonts w:ascii="Arial Armenian" w:hAnsi="Arial Armenian" w:cs="Arial"/>
                <w:sz w:val="22"/>
                <w:szCs w:val="22"/>
              </w:rPr>
              <w:t xml:space="preserve"> </w:t>
            </w:r>
            <w:r w:rsidRPr="00E54F48">
              <w:rPr>
                <w:rFonts w:ascii="Calibri" w:hAnsi="Calibri" w:cs="Calibri"/>
                <w:sz w:val="22"/>
                <w:szCs w:val="22"/>
              </w:rPr>
              <w:t>КРОВЕЛЬНОГО</w:t>
            </w:r>
            <w:r w:rsidRPr="00E54F48">
              <w:rPr>
                <w:rFonts w:ascii="Arial Armenian" w:hAnsi="Arial Armenian" w:cs="Arial"/>
                <w:sz w:val="22"/>
                <w:szCs w:val="22"/>
              </w:rPr>
              <w:t xml:space="preserve"> </w:t>
            </w:r>
            <w:r w:rsidRPr="00E54F48">
              <w:rPr>
                <w:rFonts w:ascii="Calibri" w:hAnsi="Calibri" w:cs="Calibri"/>
                <w:sz w:val="22"/>
                <w:szCs w:val="22"/>
              </w:rPr>
              <w:t>ПОКРЫТИЯ</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ПРОФИЛИРОВАННОГО</w:t>
            </w:r>
            <w:r w:rsidRPr="00E54F48">
              <w:rPr>
                <w:rFonts w:ascii="Arial Armenian" w:hAnsi="Arial Armenian" w:cs="Arial"/>
                <w:sz w:val="22"/>
                <w:szCs w:val="22"/>
              </w:rPr>
              <w:t xml:space="preserve"> </w:t>
            </w:r>
            <w:r w:rsidRPr="00E54F48">
              <w:rPr>
                <w:rFonts w:ascii="Calibri" w:hAnsi="Calibri" w:cs="Calibri"/>
                <w:sz w:val="22"/>
                <w:szCs w:val="22"/>
              </w:rPr>
              <w:t>ЛИСТА</w:t>
            </w:r>
            <w:r w:rsidRPr="00E54F48">
              <w:rPr>
                <w:rFonts w:ascii="Arial Armenian" w:hAnsi="Arial Armenian" w:cs="Arial"/>
                <w:sz w:val="22"/>
                <w:szCs w:val="22"/>
              </w:rPr>
              <w:t xml:space="preserve"> </w:t>
            </w:r>
            <w:r w:rsidRPr="00E54F48">
              <w:rPr>
                <w:rFonts w:ascii="Calibri" w:hAnsi="Calibri" w:cs="Calibri"/>
                <w:sz w:val="22"/>
                <w:szCs w:val="22"/>
              </w:rPr>
              <w:t>ДЛЯ</w:t>
            </w:r>
            <w:r w:rsidRPr="00E54F48">
              <w:rPr>
                <w:rFonts w:ascii="Arial Armenian" w:hAnsi="Arial Armenian" w:cs="Arial"/>
                <w:sz w:val="22"/>
                <w:szCs w:val="22"/>
              </w:rPr>
              <w:t xml:space="preserve"> </w:t>
            </w:r>
            <w:r w:rsidRPr="00E54F48">
              <w:rPr>
                <w:rFonts w:ascii="Calibri" w:hAnsi="Calibri" w:cs="Calibri"/>
                <w:sz w:val="22"/>
                <w:szCs w:val="22"/>
              </w:rPr>
              <w:t>ЗДАНИЙ</w:t>
            </w:r>
            <w:r w:rsidRPr="00E54F48">
              <w:rPr>
                <w:rFonts w:ascii="Arial Armenian" w:hAnsi="Arial Armenian" w:cs="Arial"/>
                <w:sz w:val="22"/>
                <w:szCs w:val="22"/>
              </w:rPr>
              <w:t xml:space="preserve"> </w:t>
            </w:r>
            <w:r w:rsidRPr="00E54F48">
              <w:rPr>
                <w:rFonts w:ascii="Calibri" w:hAnsi="Calibri" w:cs="Calibri"/>
                <w:sz w:val="22"/>
                <w:szCs w:val="22"/>
              </w:rPr>
              <w:t>ВЫСОТОЙ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20 </w:t>
            </w:r>
            <w:r w:rsidRPr="00E54F48">
              <w:rPr>
                <w:rFonts w:ascii="Calibri" w:hAnsi="Calibri" w:cs="Calibri"/>
                <w:sz w:val="22"/>
                <w:szCs w:val="22"/>
              </w:rPr>
              <w:t>М</w:t>
            </w:r>
          </w:p>
        </w:tc>
        <w:tc>
          <w:tcPr>
            <w:tcW w:w="1278" w:type="dxa"/>
            <w:gridSpan w:val="2"/>
            <w:tcBorders>
              <w:top w:val="nil"/>
              <w:left w:val="nil"/>
              <w:bottom w:val="single" w:sz="4" w:space="0" w:color="auto"/>
              <w:right w:val="single" w:sz="4" w:space="0" w:color="auto"/>
            </w:tcBorders>
            <w:vAlign w:val="center"/>
            <w:hideMark/>
          </w:tcPr>
          <w:p w14:paraId="6DF7402C"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4165C44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0.15</w:t>
            </w:r>
          </w:p>
        </w:tc>
        <w:tc>
          <w:tcPr>
            <w:tcW w:w="1418" w:type="dxa"/>
            <w:gridSpan w:val="2"/>
            <w:tcBorders>
              <w:top w:val="nil"/>
              <w:left w:val="nil"/>
              <w:bottom w:val="single" w:sz="4" w:space="0" w:color="auto"/>
              <w:right w:val="single" w:sz="4" w:space="0" w:color="auto"/>
            </w:tcBorders>
            <w:noWrap/>
            <w:vAlign w:val="center"/>
            <w:hideMark/>
          </w:tcPr>
          <w:p w14:paraId="7826DD9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882.85</w:t>
            </w:r>
          </w:p>
        </w:tc>
        <w:tc>
          <w:tcPr>
            <w:tcW w:w="1470" w:type="dxa"/>
            <w:gridSpan w:val="2"/>
            <w:tcBorders>
              <w:top w:val="nil"/>
              <w:left w:val="nil"/>
              <w:bottom w:val="single" w:sz="4" w:space="0" w:color="auto"/>
              <w:right w:val="single" w:sz="4" w:space="0" w:color="auto"/>
            </w:tcBorders>
            <w:vAlign w:val="center"/>
            <w:hideMark/>
          </w:tcPr>
          <w:p w14:paraId="060F938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132.428</w:t>
            </w:r>
          </w:p>
        </w:tc>
        <w:tc>
          <w:tcPr>
            <w:tcW w:w="222" w:type="dxa"/>
            <w:gridSpan w:val="2"/>
            <w:vAlign w:val="center"/>
            <w:hideMark/>
          </w:tcPr>
          <w:p w14:paraId="1E9B087F" w14:textId="77777777" w:rsidR="00E54F48" w:rsidRPr="00E54F48" w:rsidRDefault="00E54F48" w:rsidP="00E54F48">
            <w:pPr>
              <w:rPr>
                <w:sz w:val="20"/>
                <w:szCs w:val="20"/>
              </w:rPr>
            </w:pPr>
          </w:p>
        </w:tc>
      </w:tr>
      <w:tr w:rsidR="00E54F48" w:rsidRPr="00E54F48" w14:paraId="4F998347"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14:paraId="2067ABB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4432BEC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69CCCBF3"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Լուսավորություն</w:t>
            </w:r>
            <w:proofErr w:type="spellEnd"/>
          </w:p>
        </w:tc>
        <w:tc>
          <w:tcPr>
            <w:tcW w:w="1278" w:type="dxa"/>
            <w:gridSpan w:val="2"/>
            <w:tcBorders>
              <w:top w:val="nil"/>
              <w:left w:val="nil"/>
              <w:bottom w:val="single" w:sz="4" w:space="0" w:color="auto"/>
              <w:right w:val="single" w:sz="4" w:space="0" w:color="auto"/>
            </w:tcBorders>
            <w:vAlign w:val="center"/>
            <w:hideMark/>
          </w:tcPr>
          <w:p w14:paraId="70B9214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093FD37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709FD77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3F18DCC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37DA5FC9" w14:textId="77777777" w:rsidR="00E54F48" w:rsidRPr="00E54F48" w:rsidRDefault="00E54F48" w:rsidP="00E54F48">
            <w:pPr>
              <w:rPr>
                <w:sz w:val="20"/>
                <w:szCs w:val="20"/>
              </w:rPr>
            </w:pPr>
          </w:p>
        </w:tc>
      </w:tr>
      <w:tr w:rsidR="00E54F48" w:rsidRPr="00E54F48" w14:paraId="3AFC5937" w14:textId="77777777" w:rsidTr="00E54F48">
        <w:trPr>
          <w:gridAfter w:val="1"/>
          <w:wAfter w:w="7" w:type="dxa"/>
          <w:trHeight w:val="570"/>
        </w:trPr>
        <w:tc>
          <w:tcPr>
            <w:tcW w:w="540" w:type="dxa"/>
            <w:tcBorders>
              <w:top w:val="nil"/>
              <w:left w:val="single" w:sz="4" w:space="0" w:color="auto"/>
              <w:bottom w:val="nil"/>
              <w:right w:val="single" w:sz="4" w:space="0" w:color="auto"/>
            </w:tcBorders>
            <w:noWrap/>
            <w:vAlign w:val="center"/>
            <w:hideMark/>
          </w:tcPr>
          <w:p w14:paraId="4F4E0BC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00272BC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r w:rsidRPr="00E54F48">
              <w:rPr>
                <w:rFonts w:ascii="Calibri" w:hAnsi="Calibri" w:cs="Calibri"/>
                <w:sz w:val="22"/>
                <w:szCs w:val="22"/>
              </w:rPr>
              <w:t>М</w:t>
            </w:r>
            <w:r w:rsidRPr="00E54F48">
              <w:rPr>
                <w:rFonts w:ascii="Arial Armenian" w:hAnsi="Arial Armenian" w:cs="Arial"/>
                <w:sz w:val="22"/>
                <w:szCs w:val="22"/>
              </w:rPr>
              <w:t>116</w:t>
            </w:r>
          </w:p>
        </w:tc>
        <w:tc>
          <w:tcPr>
            <w:tcW w:w="3705" w:type="dxa"/>
            <w:tcBorders>
              <w:top w:val="nil"/>
              <w:left w:val="nil"/>
              <w:bottom w:val="nil"/>
              <w:right w:val="single" w:sz="4" w:space="0" w:color="auto"/>
            </w:tcBorders>
            <w:vAlign w:val="center"/>
            <w:hideMark/>
          </w:tcPr>
          <w:p w14:paraId="79C78AF8"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Անցքերի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հորատում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БУРЕНИЕ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 </w:t>
            </w:r>
            <w:r w:rsidRPr="00E54F48">
              <w:rPr>
                <w:rFonts w:ascii="Calibri" w:hAnsi="Calibri" w:cs="Calibri"/>
                <w:sz w:val="22"/>
                <w:szCs w:val="22"/>
              </w:rPr>
              <w:t>М</w:t>
            </w:r>
          </w:p>
        </w:tc>
        <w:tc>
          <w:tcPr>
            <w:tcW w:w="1278" w:type="dxa"/>
            <w:gridSpan w:val="2"/>
            <w:tcBorders>
              <w:top w:val="nil"/>
              <w:left w:val="nil"/>
              <w:bottom w:val="single" w:sz="4" w:space="0" w:color="auto"/>
              <w:right w:val="single" w:sz="4" w:space="0" w:color="auto"/>
            </w:tcBorders>
            <w:vAlign w:val="center"/>
            <w:hideMark/>
          </w:tcPr>
          <w:p w14:paraId="772B3AD6"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507D1DC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w:t>
            </w:r>
          </w:p>
        </w:tc>
        <w:tc>
          <w:tcPr>
            <w:tcW w:w="1418" w:type="dxa"/>
            <w:gridSpan w:val="2"/>
            <w:tcBorders>
              <w:top w:val="nil"/>
              <w:left w:val="nil"/>
              <w:bottom w:val="single" w:sz="4" w:space="0" w:color="auto"/>
              <w:right w:val="single" w:sz="4" w:space="0" w:color="auto"/>
            </w:tcBorders>
            <w:noWrap/>
            <w:vAlign w:val="center"/>
            <w:hideMark/>
          </w:tcPr>
          <w:p w14:paraId="6AED174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1.68</w:t>
            </w:r>
          </w:p>
        </w:tc>
        <w:tc>
          <w:tcPr>
            <w:tcW w:w="1470" w:type="dxa"/>
            <w:gridSpan w:val="2"/>
            <w:tcBorders>
              <w:top w:val="nil"/>
              <w:left w:val="nil"/>
              <w:bottom w:val="single" w:sz="4" w:space="0" w:color="auto"/>
              <w:right w:val="single" w:sz="4" w:space="0" w:color="auto"/>
            </w:tcBorders>
            <w:vAlign w:val="center"/>
            <w:hideMark/>
          </w:tcPr>
          <w:p w14:paraId="24A264B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21.840</w:t>
            </w:r>
          </w:p>
        </w:tc>
        <w:tc>
          <w:tcPr>
            <w:tcW w:w="222" w:type="dxa"/>
            <w:gridSpan w:val="2"/>
            <w:vAlign w:val="center"/>
            <w:hideMark/>
          </w:tcPr>
          <w:p w14:paraId="04FEB898" w14:textId="77777777" w:rsidR="00E54F48" w:rsidRPr="00E54F48" w:rsidRDefault="00E54F48" w:rsidP="00E54F48">
            <w:pPr>
              <w:rPr>
                <w:sz w:val="20"/>
                <w:szCs w:val="20"/>
              </w:rPr>
            </w:pPr>
          </w:p>
        </w:tc>
      </w:tr>
      <w:tr w:rsidR="00E54F48" w:rsidRPr="00E54F48" w14:paraId="3491333B"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7DF75D1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nil"/>
              <w:right w:val="single" w:sz="4" w:space="0" w:color="auto"/>
            </w:tcBorders>
            <w:vAlign w:val="center"/>
            <w:hideMark/>
          </w:tcPr>
          <w:p w14:paraId="15BAE11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8-10</w:t>
            </w:r>
          </w:p>
        </w:tc>
        <w:tc>
          <w:tcPr>
            <w:tcW w:w="3705" w:type="dxa"/>
            <w:tcBorders>
              <w:top w:val="single" w:sz="4" w:space="0" w:color="auto"/>
              <w:left w:val="nil"/>
              <w:bottom w:val="nil"/>
              <w:right w:val="single" w:sz="4" w:space="0" w:color="auto"/>
            </w:tcBorders>
            <w:vAlign w:val="center"/>
            <w:hideMark/>
          </w:tcPr>
          <w:p w14:paraId="3D5B2AB8" w14:textId="77777777" w:rsidR="00E54F48" w:rsidRPr="00E54F48" w:rsidRDefault="00E54F48" w:rsidP="00E54F48">
            <w:pPr>
              <w:rPr>
                <w:rFonts w:ascii="Arial Armenian" w:hAnsi="Arial Armenian" w:cs="Arial"/>
                <w:sz w:val="22"/>
                <w:szCs w:val="22"/>
                <w:lang w:val="ru-RU"/>
              </w:rPr>
            </w:pPr>
            <w:proofErr w:type="spellStart"/>
            <w:r w:rsidRPr="00E54F48">
              <w:rPr>
                <w:rFonts w:ascii="Sylfaen" w:hAnsi="Sylfaen" w:cs="Sylfaen"/>
                <w:sz w:val="22"/>
                <w:szCs w:val="22"/>
              </w:rPr>
              <w:t>Հիմքերի</w:t>
            </w:r>
            <w:proofErr w:type="spellEnd"/>
            <w:r w:rsidRPr="00E54F48">
              <w:rPr>
                <w:rFonts w:ascii="Sylfaen" w:hAnsi="Sylfaen" w:cs="Sylfaen"/>
                <w:sz w:val="22"/>
                <w:szCs w:val="22"/>
              </w:rPr>
              <w:t>՝</w:t>
            </w:r>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ավազե</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հիմքերի</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իրականացում</w:t>
            </w:r>
            <w:proofErr w:type="spellEnd"/>
            <w:r w:rsidRPr="00E54F48">
              <w:rPr>
                <w:rFonts w:ascii="Arial Armenian" w:hAnsi="Arial Armenian" w:cs="Arial"/>
                <w:sz w:val="22"/>
                <w:szCs w:val="22"/>
                <w:lang w:val="ru-RU"/>
              </w:rPr>
              <w:br/>
            </w:r>
            <w:r w:rsidRPr="00E54F48">
              <w:rPr>
                <w:rFonts w:ascii="Calibri" w:hAnsi="Calibri" w:cs="Calibri"/>
                <w:sz w:val="22"/>
                <w:szCs w:val="22"/>
                <w:lang w:val="ru-RU"/>
              </w:rPr>
              <w:t>УСТРОЙСТВО</w:t>
            </w:r>
            <w:r w:rsidRPr="00E54F48">
              <w:rPr>
                <w:rFonts w:ascii="Arial Armenian" w:hAnsi="Arial Armenian" w:cs="Arial"/>
                <w:sz w:val="22"/>
                <w:szCs w:val="22"/>
                <w:lang w:val="ru-RU"/>
              </w:rPr>
              <w:t xml:space="preserve"> </w:t>
            </w:r>
            <w:r w:rsidRPr="00E54F48">
              <w:rPr>
                <w:rFonts w:ascii="Calibri" w:hAnsi="Calibri" w:cs="Calibri"/>
                <w:sz w:val="22"/>
                <w:szCs w:val="22"/>
                <w:lang w:val="ru-RU"/>
              </w:rPr>
              <w:t>ПЕСЧАНЫХ</w:t>
            </w:r>
            <w:r w:rsidRPr="00E54F48">
              <w:rPr>
                <w:rFonts w:ascii="Arial Armenian" w:hAnsi="Arial Armenian" w:cs="Arial"/>
                <w:sz w:val="22"/>
                <w:szCs w:val="22"/>
                <w:lang w:val="ru-RU"/>
              </w:rPr>
              <w:t xml:space="preserve"> </w:t>
            </w:r>
            <w:r w:rsidRPr="00E54F48">
              <w:rPr>
                <w:rFonts w:ascii="Calibri" w:hAnsi="Calibri" w:cs="Calibri"/>
                <w:sz w:val="22"/>
                <w:szCs w:val="22"/>
                <w:lang w:val="ru-RU"/>
              </w:rPr>
              <w:t>ОСНОВАНИЙ</w:t>
            </w:r>
            <w:r w:rsidRPr="00E54F48">
              <w:rPr>
                <w:rFonts w:ascii="Arial Armenian" w:hAnsi="Arial Armenian" w:cs="Arial"/>
                <w:sz w:val="22"/>
                <w:szCs w:val="22"/>
                <w:lang w:val="ru-RU"/>
              </w:rPr>
              <w:t xml:space="preserve"> </w:t>
            </w:r>
            <w:r w:rsidRPr="00E54F48">
              <w:rPr>
                <w:rFonts w:ascii="Calibri" w:hAnsi="Calibri" w:cs="Calibri"/>
                <w:sz w:val="22"/>
                <w:szCs w:val="22"/>
                <w:lang w:val="ru-RU"/>
              </w:rPr>
              <w:t>ПОД</w:t>
            </w:r>
            <w:r w:rsidRPr="00E54F48">
              <w:rPr>
                <w:rFonts w:ascii="Arial Armenian" w:hAnsi="Arial Armenian" w:cs="Arial"/>
                <w:sz w:val="22"/>
                <w:szCs w:val="22"/>
                <w:lang w:val="ru-RU"/>
              </w:rPr>
              <w:t xml:space="preserve"> </w:t>
            </w:r>
            <w:r w:rsidRPr="00E54F48">
              <w:rPr>
                <w:rFonts w:ascii="Calibri" w:hAnsi="Calibri" w:cs="Calibri"/>
                <w:sz w:val="22"/>
                <w:szCs w:val="22"/>
                <w:lang w:val="ru-RU"/>
              </w:rPr>
              <w:t>ФУНДАМЕНТЫ</w:t>
            </w:r>
          </w:p>
        </w:tc>
        <w:tc>
          <w:tcPr>
            <w:tcW w:w="1278" w:type="dxa"/>
            <w:gridSpan w:val="2"/>
            <w:tcBorders>
              <w:top w:val="nil"/>
              <w:left w:val="nil"/>
              <w:bottom w:val="single" w:sz="4" w:space="0" w:color="auto"/>
              <w:right w:val="single" w:sz="4" w:space="0" w:color="auto"/>
            </w:tcBorders>
            <w:vAlign w:val="center"/>
            <w:hideMark/>
          </w:tcPr>
          <w:p w14:paraId="6D82A11E"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476BF8A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0.208</w:t>
            </w:r>
          </w:p>
        </w:tc>
        <w:tc>
          <w:tcPr>
            <w:tcW w:w="1418" w:type="dxa"/>
            <w:gridSpan w:val="2"/>
            <w:tcBorders>
              <w:top w:val="nil"/>
              <w:left w:val="nil"/>
              <w:bottom w:val="single" w:sz="4" w:space="0" w:color="auto"/>
              <w:right w:val="single" w:sz="4" w:space="0" w:color="auto"/>
            </w:tcBorders>
            <w:noWrap/>
            <w:vAlign w:val="center"/>
            <w:hideMark/>
          </w:tcPr>
          <w:p w14:paraId="142F092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13.55</w:t>
            </w:r>
          </w:p>
        </w:tc>
        <w:tc>
          <w:tcPr>
            <w:tcW w:w="1470" w:type="dxa"/>
            <w:gridSpan w:val="2"/>
            <w:tcBorders>
              <w:top w:val="nil"/>
              <w:left w:val="nil"/>
              <w:bottom w:val="single" w:sz="4" w:space="0" w:color="auto"/>
              <w:right w:val="single" w:sz="4" w:space="0" w:color="auto"/>
            </w:tcBorders>
            <w:vAlign w:val="center"/>
            <w:hideMark/>
          </w:tcPr>
          <w:p w14:paraId="6B7E883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2.818</w:t>
            </w:r>
          </w:p>
        </w:tc>
        <w:tc>
          <w:tcPr>
            <w:tcW w:w="222" w:type="dxa"/>
            <w:gridSpan w:val="2"/>
            <w:vAlign w:val="center"/>
            <w:hideMark/>
          </w:tcPr>
          <w:p w14:paraId="703B78AB" w14:textId="77777777" w:rsidR="00E54F48" w:rsidRPr="00E54F48" w:rsidRDefault="00E54F48" w:rsidP="00E54F48">
            <w:pPr>
              <w:rPr>
                <w:sz w:val="20"/>
                <w:szCs w:val="20"/>
              </w:rPr>
            </w:pPr>
          </w:p>
        </w:tc>
      </w:tr>
      <w:tr w:rsidR="00E54F48" w:rsidRPr="00E54F48" w14:paraId="4943B2AC"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416722B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single" w:sz="4" w:space="0" w:color="auto"/>
              <w:left w:val="nil"/>
              <w:bottom w:val="nil"/>
              <w:right w:val="single" w:sz="4" w:space="0" w:color="auto"/>
            </w:tcBorders>
            <w:vAlign w:val="center"/>
            <w:hideMark/>
          </w:tcPr>
          <w:p w14:paraId="2CAACC5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8-11</w:t>
            </w:r>
          </w:p>
        </w:tc>
        <w:tc>
          <w:tcPr>
            <w:tcW w:w="3705" w:type="dxa"/>
            <w:tcBorders>
              <w:top w:val="single" w:sz="4" w:space="0" w:color="auto"/>
              <w:left w:val="nil"/>
              <w:bottom w:val="nil"/>
              <w:right w:val="single" w:sz="4" w:space="0" w:color="auto"/>
            </w:tcBorders>
            <w:vAlign w:val="center"/>
            <w:hideMark/>
          </w:tcPr>
          <w:p w14:paraId="2F6E495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Հիմքերի</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խճային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հիմքերի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իրականացում</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ЩЕБЕНОЧНЫХ</w:t>
            </w:r>
            <w:r w:rsidRPr="00E54F48">
              <w:rPr>
                <w:rFonts w:ascii="Arial Armenian" w:hAnsi="Arial Armenian" w:cs="Arial"/>
                <w:sz w:val="22"/>
                <w:szCs w:val="22"/>
              </w:rPr>
              <w:t xml:space="preserve"> </w:t>
            </w:r>
            <w:r w:rsidRPr="00E54F48">
              <w:rPr>
                <w:rFonts w:ascii="Calibri" w:hAnsi="Calibri" w:cs="Calibri"/>
                <w:sz w:val="22"/>
                <w:szCs w:val="22"/>
              </w:rPr>
              <w:t>ОСНОВАНИЙ</w:t>
            </w:r>
            <w:r w:rsidRPr="00E54F48">
              <w:rPr>
                <w:rFonts w:ascii="Arial Armenian" w:hAnsi="Arial Armenian" w:cs="Arial"/>
                <w:sz w:val="22"/>
                <w:szCs w:val="22"/>
              </w:rPr>
              <w:t xml:space="preserve"> </w:t>
            </w:r>
            <w:r w:rsidRPr="00E54F48">
              <w:rPr>
                <w:rFonts w:ascii="Calibri" w:hAnsi="Calibri" w:cs="Calibri"/>
                <w:sz w:val="22"/>
                <w:szCs w:val="22"/>
              </w:rPr>
              <w:t>ПОД</w:t>
            </w:r>
            <w:r w:rsidRPr="00E54F48">
              <w:rPr>
                <w:rFonts w:ascii="Arial Armenian" w:hAnsi="Arial Armenian" w:cs="Arial"/>
                <w:sz w:val="22"/>
                <w:szCs w:val="22"/>
              </w:rPr>
              <w:t xml:space="preserve"> </w:t>
            </w:r>
            <w:r w:rsidRPr="00E54F48">
              <w:rPr>
                <w:rFonts w:ascii="Calibri" w:hAnsi="Calibri" w:cs="Calibri"/>
                <w:sz w:val="22"/>
                <w:szCs w:val="22"/>
              </w:rPr>
              <w:t>ФУНДАМЕНТЫ</w:t>
            </w:r>
          </w:p>
        </w:tc>
        <w:tc>
          <w:tcPr>
            <w:tcW w:w="1278" w:type="dxa"/>
            <w:gridSpan w:val="2"/>
            <w:tcBorders>
              <w:top w:val="nil"/>
              <w:left w:val="nil"/>
              <w:bottom w:val="single" w:sz="4" w:space="0" w:color="auto"/>
              <w:right w:val="single" w:sz="4" w:space="0" w:color="auto"/>
            </w:tcBorders>
            <w:vAlign w:val="center"/>
            <w:hideMark/>
          </w:tcPr>
          <w:p w14:paraId="34FFCA92"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540B1F9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0.416</w:t>
            </w:r>
          </w:p>
        </w:tc>
        <w:tc>
          <w:tcPr>
            <w:tcW w:w="1418" w:type="dxa"/>
            <w:gridSpan w:val="2"/>
            <w:tcBorders>
              <w:top w:val="nil"/>
              <w:left w:val="nil"/>
              <w:bottom w:val="single" w:sz="4" w:space="0" w:color="auto"/>
              <w:right w:val="single" w:sz="4" w:space="0" w:color="auto"/>
            </w:tcBorders>
            <w:noWrap/>
            <w:vAlign w:val="center"/>
            <w:hideMark/>
          </w:tcPr>
          <w:p w14:paraId="49C730C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9.54</w:t>
            </w:r>
          </w:p>
        </w:tc>
        <w:tc>
          <w:tcPr>
            <w:tcW w:w="1470" w:type="dxa"/>
            <w:gridSpan w:val="2"/>
            <w:tcBorders>
              <w:top w:val="nil"/>
              <w:left w:val="nil"/>
              <w:bottom w:val="single" w:sz="4" w:space="0" w:color="auto"/>
              <w:right w:val="single" w:sz="4" w:space="0" w:color="auto"/>
            </w:tcBorders>
            <w:vAlign w:val="center"/>
            <w:hideMark/>
          </w:tcPr>
          <w:p w14:paraId="79A63A9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3.969</w:t>
            </w:r>
          </w:p>
        </w:tc>
        <w:tc>
          <w:tcPr>
            <w:tcW w:w="222" w:type="dxa"/>
            <w:gridSpan w:val="2"/>
            <w:vAlign w:val="center"/>
            <w:hideMark/>
          </w:tcPr>
          <w:p w14:paraId="7922DB4B" w14:textId="77777777" w:rsidR="00E54F48" w:rsidRPr="00E54F48" w:rsidRDefault="00E54F48" w:rsidP="00E54F48">
            <w:pPr>
              <w:rPr>
                <w:sz w:val="20"/>
                <w:szCs w:val="20"/>
              </w:rPr>
            </w:pPr>
          </w:p>
        </w:tc>
      </w:tr>
      <w:tr w:rsidR="00E54F48" w:rsidRPr="00E54F48" w14:paraId="58D09315"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452A560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single" w:sz="4" w:space="0" w:color="auto"/>
              <w:left w:val="nil"/>
              <w:bottom w:val="nil"/>
              <w:right w:val="single" w:sz="4" w:space="0" w:color="auto"/>
            </w:tcBorders>
            <w:vAlign w:val="center"/>
            <w:hideMark/>
          </w:tcPr>
          <w:p w14:paraId="04328FA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r w:rsidRPr="00E54F48">
              <w:rPr>
                <w:rFonts w:ascii="Calibri" w:hAnsi="Calibri" w:cs="Calibri"/>
                <w:sz w:val="22"/>
                <w:szCs w:val="22"/>
              </w:rPr>
              <w:t>М</w:t>
            </w:r>
            <w:r w:rsidRPr="00E54F48">
              <w:rPr>
                <w:rFonts w:ascii="Arial Armenian" w:hAnsi="Arial Armenian" w:cs="Arial"/>
                <w:sz w:val="22"/>
                <w:szCs w:val="22"/>
              </w:rPr>
              <w:t>6</w:t>
            </w:r>
          </w:p>
        </w:tc>
        <w:tc>
          <w:tcPr>
            <w:tcW w:w="3705" w:type="dxa"/>
            <w:tcBorders>
              <w:top w:val="single" w:sz="4" w:space="0" w:color="auto"/>
              <w:left w:val="nil"/>
              <w:bottom w:val="nil"/>
              <w:right w:val="single" w:sz="4" w:space="0" w:color="auto"/>
            </w:tcBorders>
            <w:vAlign w:val="center"/>
            <w:hideMark/>
          </w:tcPr>
          <w:p w14:paraId="22BDB5FD"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Բետոնի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իրականացում</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БЕТОННОЙ</w:t>
            </w:r>
          </w:p>
        </w:tc>
        <w:tc>
          <w:tcPr>
            <w:tcW w:w="1278" w:type="dxa"/>
            <w:gridSpan w:val="2"/>
            <w:tcBorders>
              <w:top w:val="nil"/>
              <w:left w:val="nil"/>
              <w:bottom w:val="single" w:sz="4" w:space="0" w:color="auto"/>
              <w:right w:val="single" w:sz="4" w:space="0" w:color="auto"/>
            </w:tcBorders>
            <w:vAlign w:val="center"/>
            <w:hideMark/>
          </w:tcPr>
          <w:p w14:paraId="62FB66DA"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61A59F0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0.416</w:t>
            </w:r>
          </w:p>
        </w:tc>
        <w:tc>
          <w:tcPr>
            <w:tcW w:w="1418" w:type="dxa"/>
            <w:gridSpan w:val="2"/>
            <w:tcBorders>
              <w:top w:val="nil"/>
              <w:left w:val="nil"/>
              <w:bottom w:val="single" w:sz="4" w:space="0" w:color="auto"/>
              <w:right w:val="single" w:sz="4" w:space="0" w:color="auto"/>
            </w:tcBorders>
            <w:noWrap/>
            <w:vAlign w:val="center"/>
            <w:hideMark/>
          </w:tcPr>
          <w:p w14:paraId="29D27D4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53.61</w:t>
            </w:r>
          </w:p>
        </w:tc>
        <w:tc>
          <w:tcPr>
            <w:tcW w:w="1470" w:type="dxa"/>
            <w:gridSpan w:val="2"/>
            <w:tcBorders>
              <w:top w:val="nil"/>
              <w:left w:val="nil"/>
              <w:bottom w:val="single" w:sz="4" w:space="0" w:color="auto"/>
              <w:right w:val="single" w:sz="4" w:space="0" w:color="auto"/>
            </w:tcBorders>
            <w:vAlign w:val="center"/>
            <w:hideMark/>
          </w:tcPr>
          <w:p w14:paraId="0B1BD27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22.302</w:t>
            </w:r>
          </w:p>
        </w:tc>
        <w:tc>
          <w:tcPr>
            <w:tcW w:w="222" w:type="dxa"/>
            <w:gridSpan w:val="2"/>
            <w:vAlign w:val="center"/>
            <w:hideMark/>
          </w:tcPr>
          <w:p w14:paraId="45654338" w14:textId="77777777" w:rsidR="00E54F48" w:rsidRPr="00E54F48" w:rsidRDefault="00E54F48" w:rsidP="00E54F48">
            <w:pPr>
              <w:rPr>
                <w:sz w:val="20"/>
                <w:szCs w:val="20"/>
              </w:rPr>
            </w:pPr>
          </w:p>
        </w:tc>
      </w:tr>
      <w:tr w:rsidR="00E54F48" w:rsidRPr="00E54F48" w14:paraId="425E57B8" w14:textId="77777777" w:rsidTr="00E54F48">
        <w:trPr>
          <w:gridAfter w:val="1"/>
          <w:wAfter w:w="7" w:type="dxa"/>
          <w:trHeight w:val="1710"/>
        </w:trPr>
        <w:tc>
          <w:tcPr>
            <w:tcW w:w="540" w:type="dxa"/>
            <w:tcBorders>
              <w:top w:val="single" w:sz="4" w:space="0" w:color="auto"/>
              <w:left w:val="single" w:sz="4" w:space="0" w:color="auto"/>
              <w:bottom w:val="nil"/>
              <w:right w:val="single" w:sz="4" w:space="0" w:color="auto"/>
            </w:tcBorders>
            <w:noWrap/>
            <w:vAlign w:val="center"/>
            <w:hideMark/>
          </w:tcPr>
          <w:p w14:paraId="54A7815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lastRenderedPageBreak/>
              <w:t>1</w:t>
            </w:r>
          </w:p>
        </w:tc>
        <w:tc>
          <w:tcPr>
            <w:tcW w:w="1170" w:type="dxa"/>
            <w:tcBorders>
              <w:top w:val="single" w:sz="4" w:space="0" w:color="auto"/>
              <w:left w:val="nil"/>
              <w:bottom w:val="nil"/>
              <w:right w:val="single" w:sz="4" w:space="0" w:color="auto"/>
            </w:tcBorders>
            <w:vAlign w:val="center"/>
            <w:hideMark/>
          </w:tcPr>
          <w:p w14:paraId="391ACCD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41-</w:t>
            </w:r>
            <w:r w:rsidRPr="00E54F48">
              <w:rPr>
                <w:rFonts w:ascii="Calibri" w:hAnsi="Calibri" w:cs="Calibri"/>
                <w:sz w:val="22"/>
                <w:szCs w:val="22"/>
              </w:rPr>
              <w:t>М</w:t>
            </w:r>
            <w:r w:rsidRPr="00E54F48">
              <w:rPr>
                <w:rFonts w:ascii="Arial Armenian" w:hAnsi="Arial Armenian" w:cs="Arial"/>
                <w:sz w:val="22"/>
                <w:szCs w:val="22"/>
              </w:rPr>
              <w:t>163</w:t>
            </w:r>
          </w:p>
        </w:tc>
        <w:tc>
          <w:tcPr>
            <w:tcW w:w="3705" w:type="dxa"/>
            <w:tcBorders>
              <w:top w:val="single" w:sz="4" w:space="0" w:color="auto"/>
              <w:left w:val="nil"/>
              <w:bottom w:val="nil"/>
              <w:right w:val="single" w:sz="4" w:space="0" w:color="auto"/>
            </w:tcBorders>
            <w:vAlign w:val="center"/>
            <w:hideMark/>
          </w:tcPr>
          <w:p w14:paraId="543117D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 </w:t>
            </w:r>
            <w:r w:rsidRPr="00E54F48">
              <w:rPr>
                <w:rFonts w:ascii="Sylfaen" w:hAnsi="Sylfaen" w:cs="Sylfaen"/>
                <w:sz w:val="22"/>
                <w:szCs w:val="22"/>
              </w:rPr>
              <w:t>ՏՈՆՆԱ</w:t>
            </w:r>
            <w:r w:rsidRPr="00E54F48">
              <w:rPr>
                <w:rFonts w:ascii="Arial Armenian" w:hAnsi="Arial Armenian" w:cs="Arial"/>
                <w:sz w:val="22"/>
                <w:szCs w:val="22"/>
              </w:rPr>
              <w:t xml:space="preserve"> </w:t>
            </w:r>
            <w:r w:rsidRPr="00E54F48">
              <w:rPr>
                <w:rFonts w:ascii="Sylfaen" w:hAnsi="Sylfaen" w:cs="Sylfaen"/>
                <w:sz w:val="22"/>
                <w:szCs w:val="22"/>
              </w:rPr>
              <w:t>ՔԱՇՈՎ</w:t>
            </w:r>
            <w:r w:rsidRPr="00E54F48">
              <w:rPr>
                <w:rFonts w:ascii="Arial Armenian" w:hAnsi="Arial Armenian" w:cs="Arial"/>
                <w:sz w:val="22"/>
                <w:szCs w:val="22"/>
              </w:rPr>
              <w:t xml:space="preserve"> </w:t>
            </w:r>
            <w:r w:rsidRPr="00E54F48">
              <w:rPr>
                <w:rFonts w:ascii="Sylfaen" w:hAnsi="Sylfaen" w:cs="Sylfaen"/>
                <w:sz w:val="22"/>
                <w:szCs w:val="22"/>
              </w:rPr>
              <w:t>ՊՈՂՊԱՏԵ</w:t>
            </w:r>
            <w:r w:rsidRPr="00E54F48">
              <w:rPr>
                <w:rFonts w:ascii="Arial Armenian" w:hAnsi="Arial Armenian" w:cs="Arial"/>
                <w:sz w:val="22"/>
                <w:szCs w:val="22"/>
              </w:rPr>
              <w:t xml:space="preserve"> </w:t>
            </w:r>
            <w:r w:rsidRPr="00E54F48">
              <w:rPr>
                <w:rFonts w:ascii="Sylfaen" w:hAnsi="Sylfaen" w:cs="Sylfaen"/>
                <w:sz w:val="22"/>
                <w:szCs w:val="22"/>
              </w:rPr>
              <w:t>ՀԵՆԱՐԱՆՆԵՐԻ</w:t>
            </w:r>
            <w:r w:rsidRPr="00E54F48">
              <w:rPr>
                <w:rFonts w:ascii="Arial Armenian" w:hAnsi="Arial Armenian" w:cs="Arial"/>
                <w:sz w:val="22"/>
                <w:szCs w:val="22"/>
              </w:rPr>
              <w:t xml:space="preserve"> </w:t>
            </w:r>
            <w:r w:rsidRPr="00E54F48">
              <w:rPr>
                <w:rFonts w:ascii="Sylfaen" w:hAnsi="Sylfaen" w:cs="Sylfaen"/>
                <w:sz w:val="22"/>
                <w:szCs w:val="22"/>
              </w:rPr>
              <w:t>ՏԵՂԱԴՐՈՒՄ</w:t>
            </w:r>
            <w:r w:rsidRPr="00E54F48">
              <w:rPr>
                <w:rFonts w:ascii="Arial Armenian" w:hAnsi="Arial Armenian" w:cs="Arial"/>
                <w:sz w:val="22"/>
                <w:szCs w:val="22"/>
              </w:rPr>
              <w:t xml:space="preserve"> 1-</w:t>
            </w:r>
            <w:r w:rsidRPr="00E54F48">
              <w:rPr>
                <w:rFonts w:ascii="Sylfaen" w:hAnsi="Sylfaen" w:cs="Sylfaen"/>
                <w:sz w:val="22"/>
                <w:szCs w:val="22"/>
              </w:rPr>
              <w:t>ԻՆ</w:t>
            </w:r>
            <w:r w:rsidRPr="00E54F48">
              <w:rPr>
                <w:rFonts w:ascii="Arial Armenian" w:hAnsi="Arial Armenian" w:cs="Arial"/>
                <w:sz w:val="22"/>
                <w:szCs w:val="22"/>
              </w:rPr>
              <w:t xml:space="preserve"> </w:t>
            </w:r>
            <w:r w:rsidRPr="00E54F48">
              <w:rPr>
                <w:rFonts w:ascii="Sylfaen" w:hAnsi="Sylfaen" w:cs="Sylfaen"/>
                <w:sz w:val="22"/>
                <w:szCs w:val="22"/>
              </w:rPr>
              <w:t>ԽՄԲԻ</w:t>
            </w:r>
            <w:r w:rsidRPr="00E54F48">
              <w:rPr>
                <w:rFonts w:ascii="Arial Armenian" w:hAnsi="Arial Armenian" w:cs="Arial"/>
                <w:sz w:val="22"/>
                <w:szCs w:val="22"/>
              </w:rPr>
              <w:t xml:space="preserve"> </w:t>
            </w:r>
            <w:r w:rsidRPr="00E54F48">
              <w:rPr>
                <w:rFonts w:ascii="Sylfaen" w:hAnsi="Sylfaen" w:cs="Sylfaen"/>
                <w:sz w:val="22"/>
                <w:szCs w:val="22"/>
              </w:rPr>
              <w:t>ՀՈՂԵՐՈՒՄ</w:t>
            </w:r>
            <w:r w:rsidRPr="00E54F48">
              <w:rPr>
                <w:rFonts w:ascii="Arial Armenian" w:hAnsi="Arial Armenian" w:cs="Arial"/>
                <w:sz w:val="22"/>
                <w:szCs w:val="22"/>
              </w:rPr>
              <w:t xml:space="preserve"> </w:t>
            </w:r>
            <w:r w:rsidRPr="00E54F48">
              <w:rPr>
                <w:rFonts w:ascii="Sylfaen" w:hAnsi="Sylfaen" w:cs="Sylfaen"/>
                <w:sz w:val="22"/>
                <w:szCs w:val="22"/>
              </w:rPr>
              <w:t>ՄՈՆՈԼԻՏ</w:t>
            </w:r>
            <w:r w:rsidRPr="00E54F48">
              <w:rPr>
                <w:rFonts w:ascii="Arial Armenian" w:hAnsi="Arial Armenian" w:cs="Arial"/>
                <w:sz w:val="22"/>
                <w:szCs w:val="22"/>
              </w:rPr>
              <w:t xml:space="preserve"> </w:t>
            </w:r>
            <w:r w:rsidRPr="00E54F48">
              <w:rPr>
                <w:rFonts w:ascii="Sylfaen" w:hAnsi="Sylfaen" w:cs="Sylfaen"/>
                <w:sz w:val="22"/>
                <w:szCs w:val="22"/>
              </w:rPr>
              <w:t>ՀԻՄՔԵՐԻ</w:t>
            </w:r>
            <w:r w:rsidRPr="00E54F48">
              <w:rPr>
                <w:rFonts w:ascii="Arial Armenian" w:hAnsi="Arial Armenian" w:cs="Arial"/>
                <w:sz w:val="22"/>
                <w:szCs w:val="22"/>
              </w:rPr>
              <w:t xml:space="preserve"> </w:t>
            </w:r>
            <w:r w:rsidRPr="00E54F48">
              <w:rPr>
                <w:rFonts w:ascii="Sylfaen" w:hAnsi="Sylfaen" w:cs="Sylfaen"/>
                <w:sz w:val="22"/>
                <w:szCs w:val="22"/>
              </w:rPr>
              <w:t>ՏԱԿ</w:t>
            </w:r>
            <w:r w:rsidRPr="00E54F48">
              <w:rPr>
                <w:rFonts w:ascii="Arial Armenian" w:hAnsi="Arial Armenian" w:cs="Arial"/>
                <w:sz w:val="22"/>
                <w:szCs w:val="22"/>
              </w:rPr>
              <w:t xml:space="preserve"> </w:t>
            </w:r>
            <w:r w:rsidRPr="00E54F48">
              <w:rPr>
                <w:rFonts w:ascii="Sylfaen" w:hAnsi="Sylfaen" w:cs="Sylfaen"/>
                <w:sz w:val="22"/>
                <w:szCs w:val="22"/>
              </w:rPr>
              <w:t>ՓՈՍԵՐԻ</w:t>
            </w:r>
            <w:r w:rsidRPr="00E54F48">
              <w:rPr>
                <w:rFonts w:ascii="Arial Armenian" w:hAnsi="Arial Armenian" w:cs="Arial"/>
                <w:sz w:val="22"/>
                <w:szCs w:val="22"/>
              </w:rPr>
              <w:t xml:space="preserve"> </w:t>
            </w:r>
            <w:r w:rsidRPr="00E54F48">
              <w:rPr>
                <w:rFonts w:ascii="Sylfaen" w:hAnsi="Sylfaen" w:cs="Sylfaen"/>
                <w:sz w:val="22"/>
                <w:szCs w:val="22"/>
              </w:rPr>
              <w:t>ՀՈՐԱՏՄԱՄԲ</w:t>
            </w:r>
            <w:r w:rsidRPr="00E54F48">
              <w:rPr>
                <w:rFonts w:ascii="Arial Armenian" w:hAnsi="Arial Armenian" w:cs="Arial"/>
                <w:sz w:val="22"/>
                <w:szCs w:val="22"/>
              </w:rPr>
              <w:br/>
            </w:r>
            <w:proofErr w:type="spellStart"/>
            <w:r w:rsidRPr="00E54F48">
              <w:rPr>
                <w:rFonts w:ascii="Calibri" w:hAnsi="Calibri" w:cs="Calibri"/>
                <w:sz w:val="22"/>
                <w:szCs w:val="22"/>
              </w:rPr>
              <w:t>Монтаж</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стальных</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опор</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весом</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 </w:t>
            </w:r>
            <w:proofErr w:type="spellStart"/>
            <w:r w:rsidRPr="00E54F48">
              <w:rPr>
                <w:rFonts w:ascii="Calibri" w:hAnsi="Calibri" w:cs="Calibri"/>
                <w:sz w:val="22"/>
                <w:szCs w:val="22"/>
              </w:rPr>
              <w:t>тонны</w:t>
            </w:r>
            <w:proofErr w:type="spellEnd"/>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proofErr w:type="spellStart"/>
            <w:r w:rsidRPr="00E54F48">
              <w:rPr>
                <w:rFonts w:ascii="Calibri" w:hAnsi="Calibri" w:cs="Calibri"/>
                <w:sz w:val="22"/>
                <w:szCs w:val="22"/>
              </w:rPr>
              <w:t>грунтах</w:t>
            </w:r>
            <w:proofErr w:type="spellEnd"/>
            <w:r w:rsidRPr="00E54F48">
              <w:rPr>
                <w:rFonts w:ascii="Arial Armenian" w:hAnsi="Arial Armenian" w:cs="Arial"/>
                <w:sz w:val="22"/>
                <w:szCs w:val="22"/>
              </w:rPr>
              <w:t xml:space="preserve"> 1-</w:t>
            </w:r>
            <w:r w:rsidRPr="00E54F48">
              <w:rPr>
                <w:rFonts w:ascii="Calibri" w:hAnsi="Calibri" w:cs="Calibri"/>
                <w:sz w:val="22"/>
                <w:szCs w:val="22"/>
              </w:rPr>
              <w:t>й</w:t>
            </w:r>
            <w:r w:rsidRPr="00E54F48">
              <w:rPr>
                <w:rFonts w:ascii="Arial Armenian" w:hAnsi="Arial Armenian" w:cs="Arial"/>
                <w:sz w:val="22"/>
                <w:szCs w:val="22"/>
              </w:rPr>
              <w:t xml:space="preserve"> </w:t>
            </w:r>
            <w:proofErr w:type="spellStart"/>
            <w:r w:rsidRPr="00E54F48">
              <w:rPr>
                <w:rFonts w:ascii="Calibri" w:hAnsi="Calibri" w:cs="Calibri"/>
                <w:sz w:val="22"/>
                <w:szCs w:val="22"/>
              </w:rPr>
              <w:t>группы</w:t>
            </w:r>
            <w:proofErr w:type="spellEnd"/>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proofErr w:type="spellStart"/>
            <w:r w:rsidRPr="00E54F48">
              <w:rPr>
                <w:rFonts w:ascii="Calibri" w:hAnsi="Calibri" w:cs="Calibri"/>
                <w:sz w:val="22"/>
                <w:szCs w:val="22"/>
              </w:rPr>
              <w:t>бурением</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котлованов</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под</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монолитные</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фундаменты</w:t>
            </w:r>
            <w:proofErr w:type="spellEnd"/>
            <w:r w:rsidRPr="00E54F48">
              <w:rPr>
                <w:rFonts w:ascii="Arial Armenian" w:hAnsi="Arial Armenian" w:cs="Arial"/>
                <w:sz w:val="22"/>
                <w:szCs w:val="22"/>
              </w:rPr>
              <w:t>.</w:t>
            </w:r>
          </w:p>
        </w:tc>
        <w:tc>
          <w:tcPr>
            <w:tcW w:w="1278" w:type="dxa"/>
            <w:gridSpan w:val="2"/>
            <w:tcBorders>
              <w:top w:val="nil"/>
              <w:left w:val="nil"/>
              <w:bottom w:val="nil"/>
              <w:right w:val="single" w:sz="4" w:space="0" w:color="auto"/>
            </w:tcBorders>
            <w:vAlign w:val="center"/>
            <w:hideMark/>
          </w:tcPr>
          <w:p w14:paraId="7A6C74BC"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սյուն</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опора</w:t>
            </w:r>
            <w:proofErr w:type="spellEnd"/>
          </w:p>
        </w:tc>
        <w:tc>
          <w:tcPr>
            <w:tcW w:w="1152" w:type="dxa"/>
            <w:gridSpan w:val="2"/>
            <w:tcBorders>
              <w:top w:val="nil"/>
              <w:left w:val="nil"/>
              <w:bottom w:val="single" w:sz="4" w:space="0" w:color="auto"/>
              <w:right w:val="single" w:sz="4" w:space="0" w:color="auto"/>
            </w:tcBorders>
            <w:noWrap/>
            <w:vAlign w:val="center"/>
            <w:hideMark/>
          </w:tcPr>
          <w:p w14:paraId="2DC7442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w:t>
            </w:r>
          </w:p>
        </w:tc>
        <w:tc>
          <w:tcPr>
            <w:tcW w:w="1418" w:type="dxa"/>
            <w:gridSpan w:val="2"/>
            <w:tcBorders>
              <w:top w:val="nil"/>
              <w:left w:val="nil"/>
              <w:bottom w:val="single" w:sz="4" w:space="0" w:color="auto"/>
              <w:right w:val="single" w:sz="4" w:space="0" w:color="auto"/>
            </w:tcBorders>
            <w:noWrap/>
            <w:vAlign w:val="center"/>
            <w:hideMark/>
          </w:tcPr>
          <w:p w14:paraId="508DC5A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43.21</w:t>
            </w:r>
          </w:p>
        </w:tc>
        <w:tc>
          <w:tcPr>
            <w:tcW w:w="1470" w:type="dxa"/>
            <w:gridSpan w:val="2"/>
            <w:tcBorders>
              <w:top w:val="nil"/>
              <w:left w:val="nil"/>
              <w:bottom w:val="single" w:sz="4" w:space="0" w:color="auto"/>
              <w:right w:val="single" w:sz="4" w:space="0" w:color="auto"/>
            </w:tcBorders>
            <w:vAlign w:val="center"/>
            <w:hideMark/>
          </w:tcPr>
          <w:p w14:paraId="69E4C12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561.730</w:t>
            </w:r>
          </w:p>
        </w:tc>
        <w:tc>
          <w:tcPr>
            <w:tcW w:w="222" w:type="dxa"/>
            <w:gridSpan w:val="2"/>
            <w:vAlign w:val="center"/>
            <w:hideMark/>
          </w:tcPr>
          <w:p w14:paraId="07D2F06E" w14:textId="77777777" w:rsidR="00E54F48" w:rsidRPr="00E54F48" w:rsidRDefault="00E54F48" w:rsidP="00E54F48">
            <w:pPr>
              <w:rPr>
                <w:sz w:val="20"/>
                <w:szCs w:val="20"/>
              </w:rPr>
            </w:pPr>
          </w:p>
        </w:tc>
      </w:tr>
      <w:tr w:rsidR="00E54F48" w:rsidRPr="00E54F48" w14:paraId="4F3E2965" w14:textId="77777777" w:rsidTr="00E54F48">
        <w:trPr>
          <w:gridAfter w:val="1"/>
          <w:wAfter w:w="7" w:type="dxa"/>
          <w:trHeight w:val="285"/>
        </w:trPr>
        <w:tc>
          <w:tcPr>
            <w:tcW w:w="540" w:type="dxa"/>
            <w:tcBorders>
              <w:top w:val="single" w:sz="4" w:space="0" w:color="auto"/>
              <w:left w:val="single" w:sz="4" w:space="0" w:color="auto"/>
              <w:bottom w:val="nil"/>
              <w:right w:val="single" w:sz="4" w:space="0" w:color="auto"/>
            </w:tcBorders>
            <w:noWrap/>
            <w:vAlign w:val="center"/>
            <w:hideMark/>
          </w:tcPr>
          <w:p w14:paraId="38580AA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nil"/>
              <w:right w:val="single" w:sz="4" w:space="0" w:color="auto"/>
            </w:tcBorders>
            <w:vAlign w:val="center"/>
            <w:hideMark/>
          </w:tcPr>
          <w:p w14:paraId="249E911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622</w:t>
            </w:r>
          </w:p>
        </w:tc>
        <w:tc>
          <w:tcPr>
            <w:tcW w:w="3705" w:type="dxa"/>
            <w:tcBorders>
              <w:top w:val="single" w:sz="4" w:space="0" w:color="auto"/>
              <w:left w:val="nil"/>
              <w:bottom w:val="nil"/>
              <w:right w:val="single" w:sz="4" w:space="0" w:color="auto"/>
            </w:tcBorders>
            <w:vAlign w:val="center"/>
            <w:hideMark/>
          </w:tcPr>
          <w:p w14:paraId="723053E6"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Խողովակ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Պողպատե</w:t>
            </w:r>
            <w:proofErr w:type="spellEnd"/>
            <w:r w:rsidRPr="00E54F48">
              <w:rPr>
                <w:rFonts w:ascii="Arial Armenian" w:hAnsi="Arial Armenian" w:cs="Arial"/>
                <w:sz w:val="22"/>
                <w:szCs w:val="22"/>
              </w:rPr>
              <w:t>, DH=108x4,0</w:t>
            </w:r>
            <w:r w:rsidRPr="00E54F48">
              <w:rPr>
                <w:rFonts w:ascii="Sylfaen" w:hAnsi="Sylfaen" w:cs="Sylfaen"/>
                <w:sz w:val="22"/>
                <w:szCs w:val="22"/>
              </w:rPr>
              <w:t>մմ</w:t>
            </w:r>
            <w:r w:rsidRPr="00E54F48">
              <w:rPr>
                <w:rFonts w:ascii="Arial Armenian" w:hAnsi="Arial Armenian" w:cs="Arial"/>
                <w:sz w:val="22"/>
                <w:szCs w:val="22"/>
              </w:rPr>
              <w:t xml:space="preserve"> </w:t>
            </w:r>
          </w:p>
        </w:tc>
        <w:tc>
          <w:tcPr>
            <w:tcW w:w="1278" w:type="dxa"/>
            <w:gridSpan w:val="2"/>
            <w:tcBorders>
              <w:top w:val="single" w:sz="4" w:space="0" w:color="auto"/>
              <w:left w:val="nil"/>
              <w:bottom w:val="single" w:sz="4" w:space="0" w:color="auto"/>
              <w:right w:val="single" w:sz="4" w:space="0" w:color="auto"/>
            </w:tcBorders>
            <w:vAlign w:val="center"/>
            <w:hideMark/>
          </w:tcPr>
          <w:p w14:paraId="430FA221"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49CBA45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140</w:t>
            </w:r>
          </w:p>
        </w:tc>
        <w:tc>
          <w:tcPr>
            <w:tcW w:w="1418" w:type="dxa"/>
            <w:gridSpan w:val="2"/>
            <w:tcBorders>
              <w:top w:val="nil"/>
              <w:left w:val="nil"/>
              <w:bottom w:val="single" w:sz="4" w:space="0" w:color="auto"/>
              <w:right w:val="single" w:sz="4" w:space="0" w:color="auto"/>
            </w:tcBorders>
            <w:noWrap/>
            <w:vAlign w:val="center"/>
            <w:hideMark/>
          </w:tcPr>
          <w:p w14:paraId="246C0A4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4.61</w:t>
            </w:r>
          </w:p>
        </w:tc>
        <w:tc>
          <w:tcPr>
            <w:tcW w:w="1470" w:type="dxa"/>
            <w:gridSpan w:val="2"/>
            <w:tcBorders>
              <w:top w:val="nil"/>
              <w:left w:val="nil"/>
              <w:bottom w:val="single" w:sz="4" w:space="0" w:color="auto"/>
              <w:right w:val="single" w:sz="4" w:space="0" w:color="auto"/>
            </w:tcBorders>
            <w:vAlign w:val="center"/>
            <w:hideMark/>
          </w:tcPr>
          <w:p w14:paraId="5FD2FE8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645.400</w:t>
            </w:r>
          </w:p>
        </w:tc>
        <w:tc>
          <w:tcPr>
            <w:tcW w:w="222" w:type="dxa"/>
            <w:gridSpan w:val="2"/>
            <w:vAlign w:val="center"/>
            <w:hideMark/>
          </w:tcPr>
          <w:p w14:paraId="3C7AD4B0" w14:textId="77777777" w:rsidR="00E54F48" w:rsidRPr="00E54F48" w:rsidRDefault="00E54F48" w:rsidP="00E54F48">
            <w:pPr>
              <w:rPr>
                <w:sz w:val="20"/>
                <w:szCs w:val="20"/>
              </w:rPr>
            </w:pPr>
          </w:p>
        </w:tc>
      </w:tr>
      <w:tr w:rsidR="00E54F48" w:rsidRPr="00E54F48" w14:paraId="06746589"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1EC6F02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single" w:sz="4" w:space="0" w:color="auto"/>
              <w:left w:val="nil"/>
              <w:bottom w:val="nil"/>
              <w:right w:val="single" w:sz="4" w:space="0" w:color="auto"/>
            </w:tcBorders>
            <w:vAlign w:val="center"/>
            <w:hideMark/>
          </w:tcPr>
          <w:p w14:paraId="50F776D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858</w:t>
            </w:r>
          </w:p>
        </w:tc>
        <w:tc>
          <w:tcPr>
            <w:tcW w:w="3705" w:type="dxa"/>
            <w:tcBorders>
              <w:top w:val="single" w:sz="4" w:space="0" w:color="auto"/>
              <w:left w:val="nil"/>
              <w:bottom w:val="nil"/>
              <w:right w:val="single" w:sz="4" w:space="0" w:color="auto"/>
            </w:tcBorders>
            <w:vAlign w:val="center"/>
            <w:hideMark/>
          </w:tcPr>
          <w:p w14:paraId="4097B156"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Խողովակ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Պոլիէթիլենային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խմելու</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ջրի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համար</w:t>
            </w:r>
            <w:proofErr w:type="spellEnd"/>
            <w:r w:rsidRPr="00E54F48">
              <w:rPr>
                <w:rFonts w:ascii="Arial Armenian" w:hAnsi="Arial Armenian" w:cs="Arial"/>
                <w:sz w:val="22"/>
                <w:szCs w:val="22"/>
              </w:rPr>
              <w:t>, d=32x2,0</w:t>
            </w:r>
            <w:r w:rsidRPr="00E54F48">
              <w:rPr>
                <w:rFonts w:ascii="Sylfaen" w:hAnsi="Sylfaen" w:cs="Sylfaen"/>
                <w:sz w:val="22"/>
                <w:szCs w:val="22"/>
              </w:rPr>
              <w:t>մմ</w:t>
            </w:r>
            <w:r w:rsidRPr="00E54F48">
              <w:rPr>
                <w:rFonts w:ascii="Arial Armenian" w:hAnsi="Arial Armenian" w:cs="Arial"/>
                <w:sz w:val="22"/>
                <w:szCs w:val="22"/>
              </w:rPr>
              <w:t xml:space="preserve">, 10,0 </w:t>
            </w:r>
            <w:proofErr w:type="spellStart"/>
            <w:r w:rsidRPr="00E54F48">
              <w:rPr>
                <w:rFonts w:ascii="Sylfaen" w:hAnsi="Sylfaen" w:cs="Sylfaen"/>
                <w:sz w:val="22"/>
                <w:szCs w:val="22"/>
              </w:rPr>
              <w:t>մթն</w:t>
            </w:r>
            <w:r w:rsidRPr="00E54F48">
              <w:rPr>
                <w:rFonts w:ascii="Arial Armenian" w:hAnsi="Arial Armenian" w:cs="Arial"/>
                <w:sz w:val="22"/>
                <w:szCs w:val="22"/>
              </w:rPr>
              <w:t>.</w:t>
            </w:r>
            <w:r w:rsidRPr="00E54F48">
              <w:rPr>
                <w:rFonts w:ascii="Sylfaen" w:hAnsi="Sylfaen" w:cs="Sylfaen"/>
                <w:sz w:val="22"/>
                <w:szCs w:val="22"/>
              </w:rPr>
              <w:t>ճնշ</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167AFACC"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06F433B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81.371</w:t>
            </w:r>
          </w:p>
        </w:tc>
        <w:tc>
          <w:tcPr>
            <w:tcW w:w="1418" w:type="dxa"/>
            <w:gridSpan w:val="2"/>
            <w:tcBorders>
              <w:top w:val="nil"/>
              <w:left w:val="nil"/>
              <w:bottom w:val="single" w:sz="4" w:space="0" w:color="auto"/>
              <w:right w:val="single" w:sz="4" w:space="0" w:color="auto"/>
            </w:tcBorders>
            <w:noWrap/>
            <w:vAlign w:val="center"/>
            <w:hideMark/>
          </w:tcPr>
          <w:p w14:paraId="616F96A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0.20</w:t>
            </w:r>
          </w:p>
        </w:tc>
        <w:tc>
          <w:tcPr>
            <w:tcW w:w="1470" w:type="dxa"/>
            <w:gridSpan w:val="2"/>
            <w:tcBorders>
              <w:top w:val="nil"/>
              <w:left w:val="nil"/>
              <w:bottom w:val="single" w:sz="4" w:space="0" w:color="auto"/>
              <w:right w:val="single" w:sz="4" w:space="0" w:color="auto"/>
            </w:tcBorders>
            <w:vAlign w:val="center"/>
            <w:hideMark/>
          </w:tcPr>
          <w:p w14:paraId="10F3ECA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16.274</w:t>
            </w:r>
          </w:p>
        </w:tc>
        <w:tc>
          <w:tcPr>
            <w:tcW w:w="222" w:type="dxa"/>
            <w:gridSpan w:val="2"/>
            <w:vAlign w:val="center"/>
            <w:hideMark/>
          </w:tcPr>
          <w:p w14:paraId="78CA5D90" w14:textId="77777777" w:rsidR="00E54F48" w:rsidRPr="00E54F48" w:rsidRDefault="00E54F48" w:rsidP="00E54F48">
            <w:pPr>
              <w:rPr>
                <w:sz w:val="20"/>
                <w:szCs w:val="20"/>
              </w:rPr>
            </w:pPr>
          </w:p>
        </w:tc>
      </w:tr>
      <w:tr w:rsidR="00E54F48" w:rsidRPr="00E54F48" w14:paraId="25BAA098"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3A67F4F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170" w:type="dxa"/>
            <w:tcBorders>
              <w:top w:val="single" w:sz="4" w:space="0" w:color="auto"/>
              <w:left w:val="nil"/>
              <w:bottom w:val="nil"/>
              <w:right w:val="single" w:sz="4" w:space="0" w:color="auto"/>
            </w:tcBorders>
            <w:vAlign w:val="center"/>
            <w:hideMark/>
          </w:tcPr>
          <w:p w14:paraId="412C6F8F" w14:textId="77777777" w:rsidR="00E54F48" w:rsidRPr="00E54F48" w:rsidRDefault="00E54F48" w:rsidP="00E54F48">
            <w:pPr>
              <w:jc w:val="center"/>
              <w:rPr>
                <w:rFonts w:ascii="Arial Armenian" w:hAnsi="Arial Armenian" w:cs="Arial"/>
                <w:sz w:val="22"/>
                <w:szCs w:val="22"/>
              </w:rPr>
            </w:pPr>
            <w:r w:rsidRPr="00E54F48">
              <w:rPr>
                <w:rFonts w:ascii="Calibri" w:hAnsi="Calibri" w:cs="Calibri"/>
                <w:sz w:val="22"/>
                <w:szCs w:val="22"/>
              </w:rPr>
              <w:t>Ц</w:t>
            </w:r>
            <w:r w:rsidRPr="00E54F48">
              <w:rPr>
                <w:rFonts w:ascii="Arial Armenian" w:hAnsi="Arial Armenian" w:cs="Arial"/>
                <w:sz w:val="22"/>
                <w:szCs w:val="22"/>
              </w:rPr>
              <w:t>8-370-2</w:t>
            </w:r>
          </w:p>
        </w:tc>
        <w:tc>
          <w:tcPr>
            <w:tcW w:w="3705" w:type="dxa"/>
            <w:tcBorders>
              <w:top w:val="single" w:sz="4" w:space="0" w:color="auto"/>
              <w:left w:val="nil"/>
              <w:bottom w:val="nil"/>
              <w:right w:val="single" w:sz="4" w:space="0" w:color="auto"/>
            </w:tcBorders>
            <w:vAlign w:val="center"/>
            <w:hideMark/>
          </w:tcPr>
          <w:p w14:paraId="60C088A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Լույսակիրներ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շենքերից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դուրս</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լույսեր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լյումինեսցենտային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ճրագներով</w:t>
            </w:r>
            <w:proofErr w:type="spellEnd"/>
            <w:r w:rsidRPr="00E54F48">
              <w:rPr>
                <w:rFonts w:ascii="Arial Armenian" w:hAnsi="Arial Armenian" w:cs="Arial"/>
                <w:sz w:val="22"/>
                <w:szCs w:val="22"/>
              </w:rPr>
              <w:br/>
            </w:r>
            <w:r w:rsidRPr="00E54F48">
              <w:rPr>
                <w:rFonts w:ascii="Calibri" w:hAnsi="Calibri" w:cs="Calibri"/>
                <w:sz w:val="22"/>
                <w:szCs w:val="22"/>
              </w:rPr>
              <w:t>СВЕТИЛЬНИКИ</w:t>
            </w:r>
            <w:r w:rsidRPr="00E54F48">
              <w:rPr>
                <w:rFonts w:ascii="Arial Armenian" w:hAnsi="Arial Armenian" w:cs="Arial"/>
                <w:sz w:val="22"/>
                <w:szCs w:val="22"/>
              </w:rPr>
              <w:t xml:space="preserve"> </w:t>
            </w:r>
            <w:r w:rsidRPr="00E54F48">
              <w:rPr>
                <w:rFonts w:ascii="Calibri" w:hAnsi="Calibri" w:cs="Calibri"/>
                <w:sz w:val="22"/>
                <w:szCs w:val="22"/>
              </w:rPr>
              <w:t>ВНЕ</w:t>
            </w:r>
            <w:r w:rsidRPr="00E54F48">
              <w:rPr>
                <w:rFonts w:ascii="Arial Armenian" w:hAnsi="Arial Armenian" w:cs="Arial"/>
                <w:sz w:val="22"/>
                <w:szCs w:val="22"/>
              </w:rPr>
              <w:t xml:space="preserve"> </w:t>
            </w:r>
            <w:r w:rsidRPr="00E54F48">
              <w:rPr>
                <w:rFonts w:ascii="Calibri" w:hAnsi="Calibri" w:cs="Calibri"/>
                <w:sz w:val="22"/>
                <w:szCs w:val="22"/>
              </w:rPr>
              <w:t>ЗДАНИЙ</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ЛАМПАМИ</w:t>
            </w:r>
            <w:r w:rsidRPr="00E54F48">
              <w:rPr>
                <w:rFonts w:ascii="Arial Armenian" w:hAnsi="Arial Armenian" w:cs="Arial"/>
                <w:sz w:val="22"/>
                <w:szCs w:val="22"/>
              </w:rPr>
              <w:t xml:space="preserve"> </w:t>
            </w:r>
            <w:r w:rsidRPr="00E54F48">
              <w:rPr>
                <w:rFonts w:ascii="Calibri" w:hAnsi="Calibri" w:cs="Calibri"/>
                <w:sz w:val="22"/>
                <w:szCs w:val="22"/>
              </w:rPr>
              <w:t>ЛЮМИНЕСЦЕНТНЫМИ</w:t>
            </w:r>
          </w:p>
        </w:tc>
        <w:tc>
          <w:tcPr>
            <w:tcW w:w="1278" w:type="dxa"/>
            <w:gridSpan w:val="2"/>
            <w:tcBorders>
              <w:top w:val="nil"/>
              <w:left w:val="nil"/>
              <w:bottom w:val="single" w:sz="4" w:space="0" w:color="auto"/>
              <w:right w:val="single" w:sz="4" w:space="0" w:color="auto"/>
            </w:tcBorders>
            <w:vAlign w:val="center"/>
            <w:hideMark/>
          </w:tcPr>
          <w:p w14:paraId="5547685A"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2F7B1DF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418" w:type="dxa"/>
            <w:gridSpan w:val="2"/>
            <w:tcBorders>
              <w:top w:val="nil"/>
              <w:left w:val="nil"/>
              <w:bottom w:val="single" w:sz="4" w:space="0" w:color="auto"/>
              <w:right w:val="single" w:sz="4" w:space="0" w:color="auto"/>
            </w:tcBorders>
            <w:noWrap/>
            <w:vAlign w:val="center"/>
            <w:hideMark/>
          </w:tcPr>
          <w:p w14:paraId="2138407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31.13</w:t>
            </w:r>
          </w:p>
        </w:tc>
        <w:tc>
          <w:tcPr>
            <w:tcW w:w="1470" w:type="dxa"/>
            <w:gridSpan w:val="2"/>
            <w:tcBorders>
              <w:top w:val="nil"/>
              <w:left w:val="nil"/>
              <w:bottom w:val="single" w:sz="4" w:space="0" w:color="auto"/>
              <w:right w:val="single" w:sz="4" w:space="0" w:color="auto"/>
            </w:tcBorders>
            <w:vAlign w:val="center"/>
            <w:hideMark/>
          </w:tcPr>
          <w:p w14:paraId="060E5C5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124.520</w:t>
            </w:r>
          </w:p>
        </w:tc>
        <w:tc>
          <w:tcPr>
            <w:tcW w:w="222" w:type="dxa"/>
            <w:gridSpan w:val="2"/>
            <w:vAlign w:val="center"/>
            <w:hideMark/>
          </w:tcPr>
          <w:p w14:paraId="6FF85AA7" w14:textId="77777777" w:rsidR="00E54F48" w:rsidRPr="00E54F48" w:rsidRDefault="00E54F48" w:rsidP="00E54F48">
            <w:pPr>
              <w:rPr>
                <w:sz w:val="20"/>
                <w:szCs w:val="20"/>
              </w:rPr>
            </w:pPr>
          </w:p>
        </w:tc>
      </w:tr>
      <w:tr w:rsidR="00E54F48" w:rsidRPr="00E54F48" w14:paraId="6E121D53" w14:textId="77777777" w:rsidTr="00E54F48">
        <w:trPr>
          <w:gridAfter w:val="1"/>
          <w:wAfter w:w="7" w:type="dxa"/>
          <w:trHeight w:val="171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03AFBEA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170" w:type="dxa"/>
            <w:tcBorders>
              <w:top w:val="single" w:sz="4" w:space="0" w:color="auto"/>
              <w:left w:val="nil"/>
              <w:bottom w:val="single" w:sz="4" w:space="0" w:color="auto"/>
              <w:right w:val="single" w:sz="4" w:space="0" w:color="auto"/>
            </w:tcBorders>
            <w:vAlign w:val="center"/>
            <w:hideMark/>
          </w:tcPr>
          <w:p w14:paraId="0832324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1-960</w:t>
            </w:r>
          </w:p>
        </w:tc>
        <w:tc>
          <w:tcPr>
            <w:tcW w:w="3705" w:type="dxa"/>
            <w:tcBorders>
              <w:top w:val="single" w:sz="4" w:space="0" w:color="auto"/>
              <w:left w:val="nil"/>
              <w:bottom w:val="single" w:sz="4" w:space="0" w:color="auto"/>
              <w:right w:val="single" w:sz="4" w:space="0" w:color="auto"/>
            </w:tcBorders>
            <w:vAlign w:val="center"/>
            <w:hideMark/>
          </w:tcPr>
          <w:p w14:paraId="08BEF82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Գրունտի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մշակում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խրամուղիների</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առանց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ամրակապման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թեքություններով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1,5</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2 </w:t>
            </w:r>
            <w:proofErr w:type="spellStart"/>
            <w:r w:rsidRPr="00E54F48">
              <w:rPr>
                <w:rFonts w:ascii="Sylfaen" w:hAnsi="Sylfaen" w:cs="Sylfaen"/>
                <w:sz w:val="22"/>
                <w:szCs w:val="22"/>
              </w:rPr>
              <w:t>կարգ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գրունտներում</w:t>
            </w:r>
            <w:proofErr w:type="spellEnd"/>
            <w:r w:rsidRPr="00E54F48">
              <w:rPr>
                <w:rFonts w:ascii="Arial Armenian" w:hAnsi="Arial Armenian" w:cs="Arial"/>
                <w:sz w:val="22"/>
                <w:szCs w:val="22"/>
              </w:rPr>
              <w:br/>
            </w:r>
            <w:r w:rsidRPr="00E54F48">
              <w:rPr>
                <w:rFonts w:ascii="Calibri" w:hAnsi="Calibri" w:cs="Calibri"/>
                <w:sz w:val="22"/>
                <w:szCs w:val="22"/>
              </w:rPr>
              <w:t>РАЗРАБОТКА</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ТРАНШЕЯХ</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БЕЗ</w:t>
            </w:r>
            <w:r w:rsidRPr="00E54F48">
              <w:rPr>
                <w:rFonts w:ascii="Arial Armenian" w:hAnsi="Arial Armenian" w:cs="Arial"/>
                <w:sz w:val="22"/>
                <w:szCs w:val="22"/>
              </w:rPr>
              <w:t xml:space="preserve"> </w:t>
            </w:r>
            <w:r w:rsidRPr="00E54F48">
              <w:rPr>
                <w:rFonts w:ascii="Calibri" w:hAnsi="Calibri" w:cs="Calibri"/>
                <w:sz w:val="22"/>
                <w:szCs w:val="22"/>
              </w:rPr>
              <w:t>КРЕПЛЕНИЙ</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ОТКОСАМИ</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1,5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2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2142B268"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16C3092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9.6</w:t>
            </w:r>
          </w:p>
        </w:tc>
        <w:tc>
          <w:tcPr>
            <w:tcW w:w="1418" w:type="dxa"/>
            <w:gridSpan w:val="2"/>
            <w:tcBorders>
              <w:top w:val="nil"/>
              <w:left w:val="nil"/>
              <w:bottom w:val="single" w:sz="4" w:space="0" w:color="auto"/>
              <w:right w:val="single" w:sz="4" w:space="0" w:color="auto"/>
            </w:tcBorders>
            <w:noWrap/>
            <w:vAlign w:val="center"/>
            <w:hideMark/>
          </w:tcPr>
          <w:p w14:paraId="534256E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2.484</w:t>
            </w:r>
          </w:p>
        </w:tc>
        <w:tc>
          <w:tcPr>
            <w:tcW w:w="1470" w:type="dxa"/>
            <w:gridSpan w:val="2"/>
            <w:tcBorders>
              <w:top w:val="nil"/>
              <w:left w:val="nil"/>
              <w:bottom w:val="single" w:sz="4" w:space="0" w:color="auto"/>
              <w:right w:val="single" w:sz="4" w:space="0" w:color="auto"/>
            </w:tcBorders>
            <w:vAlign w:val="center"/>
            <w:hideMark/>
          </w:tcPr>
          <w:p w14:paraId="330C0DC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23.846</w:t>
            </w:r>
          </w:p>
        </w:tc>
        <w:tc>
          <w:tcPr>
            <w:tcW w:w="222" w:type="dxa"/>
            <w:gridSpan w:val="2"/>
            <w:vAlign w:val="center"/>
            <w:hideMark/>
          </w:tcPr>
          <w:p w14:paraId="70790718" w14:textId="77777777" w:rsidR="00E54F48" w:rsidRPr="00E54F48" w:rsidRDefault="00E54F48" w:rsidP="00E54F48">
            <w:pPr>
              <w:rPr>
                <w:sz w:val="20"/>
                <w:szCs w:val="20"/>
              </w:rPr>
            </w:pPr>
          </w:p>
        </w:tc>
      </w:tr>
      <w:tr w:rsidR="00E54F48" w:rsidRPr="00E54F48" w14:paraId="4A5047CB" w14:textId="77777777" w:rsidTr="00E54F48">
        <w:trPr>
          <w:gridAfter w:val="1"/>
          <w:wAfter w:w="7" w:type="dxa"/>
          <w:trHeight w:val="1140"/>
        </w:trPr>
        <w:tc>
          <w:tcPr>
            <w:tcW w:w="540" w:type="dxa"/>
            <w:tcBorders>
              <w:top w:val="nil"/>
              <w:left w:val="single" w:sz="4" w:space="0" w:color="auto"/>
              <w:bottom w:val="single" w:sz="4" w:space="0" w:color="auto"/>
              <w:right w:val="single" w:sz="4" w:space="0" w:color="auto"/>
            </w:tcBorders>
            <w:noWrap/>
            <w:vAlign w:val="center"/>
            <w:hideMark/>
          </w:tcPr>
          <w:p w14:paraId="47FBF1D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w:t>
            </w:r>
          </w:p>
        </w:tc>
        <w:tc>
          <w:tcPr>
            <w:tcW w:w="1170" w:type="dxa"/>
            <w:tcBorders>
              <w:top w:val="nil"/>
              <w:left w:val="nil"/>
              <w:bottom w:val="single" w:sz="4" w:space="0" w:color="auto"/>
              <w:right w:val="single" w:sz="4" w:space="0" w:color="auto"/>
            </w:tcBorders>
            <w:vAlign w:val="center"/>
            <w:hideMark/>
          </w:tcPr>
          <w:p w14:paraId="277A76B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1-968</w:t>
            </w:r>
          </w:p>
        </w:tc>
        <w:tc>
          <w:tcPr>
            <w:tcW w:w="3705" w:type="dxa"/>
            <w:tcBorders>
              <w:top w:val="nil"/>
              <w:left w:val="nil"/>
              <w:bottom w:val="single" w:sz="4" w:space="0" w:color="auto"/>
              <w:right w:val="single" w:sz="4" w:space="0" w:color="auto"/>
            </w:tcBorders>
            <w:vAlign w:val="center"/>
            <w:hideMark/>
          </w:tcPr>
          <w:p w14:paraId="202A0721"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Ետլիցք</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կոշտուկների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փխրեցումով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ու</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տոփանումով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խրամուղիների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փոսորակների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2 </w:t>
            </w:r>
            <w:proofErr w:type="spellStart"/>
            <w:r w:rsidRPr="00E54F48">
              <w:rPr>
                <w:rFonts w:ascii="Sylfaen" w:hAnsi="Sylfaen" w:cs="Sylfaen"/>
                <w:sz w:val="22"/>
                <w:szCs w:val="22"/>
              </w:rPr>
              <w:t>կարգ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գրունտներում</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ЗАСЫПКА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ТРАНШЕЙ</w:t>
            </w:r>
            <w:r w:rsidRPr="00E54F48">
              <w:rPr>
                <w:rFonts w:ascii="Arial Armenian" w:hAnsi="Arial Armenian" w:cs="Arial"/>
                <w:sz w:val="22"/>
                <w:szCs w:val="22"/>
              </w:rPr>
              <w:t xml:space="preserve"> </w:t>
            </w:r>
            <w:r w:rsidRPr="00E54F48">
              <w:rPr>
                <w:rFonts w:ascii="Calibri" w:hAnsi="Calibri" w:cs="Calibri"/>
                <w:sz w:val="22"/>
                <w:szCs w:val="22"/>
              </w:rPr>
              <w:t>ПАЗУХ</w:t>
            </w:r>
            <w:r w:rsidRPr="00E54F48">
              <w:rPr>
                <w:rFonts w:ascii="Arial Armenian" w:hAnsi="Arial Armenian" w:cs="Arial"/>
                <w:sz w:val="22"/>
                <w:szCs w:val="22"/>
              </w:rPr>
              <w:t xml:space="preserve"> </w:t>
            </w:r>
            <w:r w:rsidRPr="00E54F48">
              <w:rPr>
                <w:rFonts w:ascii="Calibri" w:hAnsi="Calibri" w:cs="Calibri"/>
                <w:sz w:val="22"/>
                <w:szCs w:val="22"/>
              </w:rPr>
              <w:t>КОТЛОВАНОВ</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2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076047FF"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13B6AE4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8.64</w:t>
            </w:r>
          </w:p>
        </w:tc>
        <w:tc>
          <w:tcPr>
            <w:tcW w:w="1418" w:type="dxa"/>
            <w:gridSpan w:val="2"/>
            <w:tcBorders>
              <w:top w:val="nil"/>
              <w:left w:val="nil"/>
              <w:bottom w:val="single" w:sz="4" w:space="0" w:color="auto"/>
              <w:right w:val="single" w:sz="4" w:space="0" w:color="auto"/>
            </w:tcBorders>
            <w:noWrap/>
            <w:vAlign w:val="center"/>
            <w:hideMark/>
          </w:tcPr>
          <w:p w14:paraId="624956F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1.534</w:t>
            </w:r>
          </w:p>
        </w:tc>
        <w:tc>
          <w:tcPr>
            <w:tcW w:w="1470" w:type="dxa"/>
            <w:gridSpan w:val="2"/>
            <w:tcBorders>
              <w:top w:val="nil"/>
              <w:left w:val="nil"/>
              <w:bottom w:val="single" w:sz="4" w:space="0" w:color="auto"/>
              <w:right w:val="single" w:sz="4" w:space="0" w:color="auto"/>
            </w:tcBorders>
            <w:vAlign w:val="center"/>
            <w:hideMark/>
          </w:tcPr>
          <w:p w14:paraId="329A859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13.254</w:t>
            </w:r>
          </w:p>
        </w:tc>
        <w:tc>
          <w:tcPr>
            <w:tcW w:w="222" w:type="dxa"/>
            <w:gridSpan w:val="2"/>
            <w:vAlign w:val="center"/>
            <w:hideMark/>
          </w:tcPr>
          <w:p w14:paraId="6D03EAB6" w14:textId="77777777" w:rsidR="00E54F48" w:rsidRPr="00E54F48" w:rsidRDefault="00E54F48" w:rsidP="00E54F48">
            <w:pPr>
              <w:rPr>
                <w:sz w:val="20"/>
                <w:szCs w:val="20"/>
              </w:rPr>
            </w:pPr>
          </w:p>
        </w:tc>
      </w:tr>
      <w:tr w:rsidR="00E54F48" w:rsidRPr="00E54F48" w14:paraId="0AAC005F" w14:textId="77777777" w:rsidTr="00E54F48">
        <w:trPr>
          <w:gridAfter w:val="1"/>
          <w:wAfter w:w="7" w:type="dxa"/>
          <w:trHeight w:val="855"/>
        </w:trPr>
        <w:tc>
          <w:tcPr>
            <w:tcW w:w="540" w:type="dxa"/>
            <w:tcBorders>
              <w:top w:val="nil"/>
              <w:left w:val="single" w:sz="4" w:space="0" w:color="auto"/>
              <w:bottom w:val="single" w:sz="4" w:space="0" w:color="auto"/>
              <w:right w:val="single" w:sz="4" w:space="0" w:color="auto"/>
            </w:tcBorders>
            <w:noWrap/>
            <w:vAlign w:val="center"/>
            <w:hideMark/>
          </w:tcPr>
          <w:p w14:paraId="04DF245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w:t>
            </w:r>
          </w:p>
        </w:tc>
        <w:tc>
          <w:tcPr>
            <w:tcW w:w="1170" w:type="dxa"/>
            <w:tcBorders>
              <w:top w:val="nil"/>
              <w:left w:val="nil"/>
              <w:bottom w:val="single" w:sz="4" w:space="0" w:color="auto"/>
              <w:right w:val="single" w:sz="4" w:space="0" w:color="auto"/>
            </w:tcBorders>
            <w:vAlign w:val="center"/>
            <w:hideMark/>
          </w:tcPr>
          <w:p w14:paraId="7F82FA0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1-1184</w:t>
            </w:r>
          </w:p>
        </w:tc>
        <w:tc>
          <w:tcPr>
            <w:tcW w:w="3705" w:type="dxa"/>
            <w:tcBorders>
              <w:top w:val="nil"/>
              <w:left w:val="nil"/>
              <w:bottom w:val="single" w:sz="4" w:space="0" w:color="auto"/>
              <w:right w:val="single" w:sz="4" w:space="0" w:color="auto"/>
            </w:tcBorders>
            <w:vAlign w:val="center"/>
            <w:hideMark/>
          </w:tcPr>
          <w:p w14:paraId="5EBE83C8"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խտացում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պնևմատիկ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խցաններով</w:t>
            </w:r>
            <w:proofErr w:type="spellEnd"/>
            <w:r w:rsidRPr="00E54F48">
              <w:rPr>
                <w:rFonts w:ascii="Arial Armenian" w:hAnsi="Arial Armenian" w:cs="Arial"/>
                <w:sz w:val="22"/>
                <w:szCs w:val="22"/>
              </w:rPr>
              <w:t xml:space="preserve">. 1, 2 </w:t>
            </w:r>
            <w:proofErr w:type="spellStart"/>
            <w:r w:rsidRPr="00E54F48">
              <w:rPr>
                <w:rFonts w:ascii="Sylfaen" w:hAnsi="Sylfaen" w:cs="Sylfaen"/>
                <w:sz w:val="22"/>
                <w:szCs w:val="22"/>
              </w:rPr>
              <w:t>խմբերի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հողեր</w:t>
            </w:r>
            <w:proofErr w:type="spellEnd"/>
            <w:r w:rsidRPr="00E54F48">
              <w:rPr>
                <w:rFonts w:ascii="Arial Armenian" w:hAnsi="Arial Armenian" w:cs="Arial"/>
                <w:sz w:val="22"/>
                <w:szCs w:val="22"/>
              </w:rPr>
              <w:t xml:space="preserve"> /</w:t>
            </w:r>
            <w:r w:rsidRPr="00E54F48">
              <w:rPr>
                <w:rFonts w:ascii="Calibri" w:hAnsi="Calibri" w:cs="Calibri"/>
                <w:sz w:val="22"/>
                <w:szCs w:val="22"/>
              </w:rPr>
              <w:t>УПЛОТНЕНИЕ</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ПНЕВМАТИЧЕСКИМИ</w:t>
            </w:r>
            <w:r w:rsidRPr="00E54F48">
              <w:rPr>
                <w:rFonts w:ascii="Arial Armenian" w:hAnsi="Arial Armenian" w:cs="Arial"/>
                <w:sz w:val="22"/>
                <w:szCs w:val="22"/>
              </w:rPr>
              <w:t xml:space="preserve"> </w:t>
            </w:r>
            <w:r w:rsidRPr="00E54F48">
              <w:rPr>
                <w:rFonts w:ascii="Calibri" w:hAnsi="Calibri" w:cs="Calibri"/>
                <w:sz w:val="22"/>
                <w:szCs w:val="22"/>
              </w:rPr>
              <w:t>ТРАМБОВКАМИ</w:t>
            </w:r>
            <w:r w:rsidRPr="00E54F48">
              <w:rPr>
                <w:rFonts w:ascii="Arial Armenian" w:hAnsi="Arial Armenian" w:cs="Arial"/>
                <w:sz w:val="22"/>
                <w:szCs w:val="22"/>
              </w:rPr>
              <w:t xml:space="preserve">: </w:t>
            </w:r>
            <w:r w:rsidRPr="00E54F48">
              <w:rPr>
                <w:rFonts w:ascii="Calibri" w:hAnsi="Calibri" w:cs="Calibri"/>
                <w:sz w:val="22"/>
                <w:szCs w:val="22"/>
              </w:rPr>
              <w:t>ГРУНТЫ</w:t>
            </w:r>
            <w:r w:rsidRPr="00E54F48">
              <w:rPr>
                <w:rFonts w:ascii="Arial Armenian" w:hAnsi="Arial Armenian" w:cs="Arial"/>
                <w:sz w:val="22"/>
                <w:szCs w:val="22"/>
              </w:rPr>
              <w:t xml:space="preserve"> 1,2 </w:t>
            </w:r>
            <w:r w:rsidRPr="00E54F48">
              <w:rPr>
                <w:rFonts w:ascii="Calibri" w:hAnsi="Calibri" w:cs="Calibri"/>
                <w:sz w:val="22"/>
                <w:szCs w:val="22"/>
              </w:rPr>
              <w:t>ГРУПП</w:t>
            </w:r>
          </w:p>
        </w:tc>
        <w:tc>
          <w:tcPr>
            <w:tcW w:w="1278" w:type="dxa"/>
            <w:gridSpan w:val="2"/>
            <w:tcBorders>
              <w:top w:val="nil"/>
              <w:left w:val="nil"/>
              <w:bottom w:val="single" w:sz="4" w:space="0" w:color="auto"/>
              <w:right w:val="single" w:sz="4" w:space="0" w:color="auto"/>
            </w:tcBorders>
            <w:vAlign w:val="center"/>
            <w:hideMark/>
          </w:tcPr>
          <w:p w14:paraId="4DD27422"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1DBE2C7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9.64</w:t>
            </w:r>
          </w:p>
        </w:tc>
        <w:tc>
          <w:tcPr>
            <w:tcW w:w="1418" w:type="dxa"/>
            <w:gridSpan w:val="2"/>
            <w:tcBorders>
              <w:top w:val="nil"/>
              <w:left w:val="nil"/>
              <w:bottom w:val="single" w:sz="4" w:space="0" w:color="auto"/>
              <w:right w:val="single" w:sz="4" w:space="0" w:color="auto"/>
            </w:tcBorders>
            <w:noWrap/>
            <w:vAlign w:val="center"/>
            <w:hideMark/>
          </w:tcPr>
          <w:p w14:paraId="23BBE11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0.207</w:t>
            </w:r>
          </w:p>
        </w:tc>
        <w:tc>
          <w:tcPr>
            <w:tcW w:w="1470" w:type="dxa"/>
            <w:gridSpan w:val="2"/>
            <w:tcBorders>
              <w:top w:val="nil"/>
              <w:left w:val="nil"/>
              <w:bottom w:val="single" w:sz="4" w:space="0" w:color="auto"/>
              <w:right w:val="single" w:sz="4" w:space="0" w:color="auto"/>
            </w:tcBorders>
            <w:vAlign w:val="center"/>
            <w:hideMark/>
          </w:tcPr>
          <w:p w14:paraId="79B5FFD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1.995</w:t>
            </w:r>
          </w:p>
        </w:tc>
        <w:tc>
          <w:tcPr>
            <w:tcW w:w="222" w:type="dxa"/>
            <w:gridSpan w:val="2"/>
            <w:vAlign w:val="center"/>
            <w:hideMark/>
          </w:tcPr>
          <w:p w14:paraId="5625FEC7" w14:textId="77777777" w:rsidR="00E54F48" w:rsidRPr="00E54F48" w:rsidRDefault="00E54F48" w:rsidP="00E54F48">
            <w:pPr>
              <w:rPr>
                <w:sz w:val="20"/>
                <w:szCs w:val="20"/>
              </w:rPr>
            </w:pPr>
          </w:p>
        </w:tc>
      </w:tr>
      <w:tr w:rsidR="00E54F48" w:rsidRPr="00E54F48" w14:paraId="24231312" w14:textId="77777777" w:rsidTr="00E54F48">
        <w:trPr>
          <w:gridAfter w:val="1"/>
          <w:wAfter w:w="7" w:type="dxa"/>
          <w:trHeight w:val="570"/>
        </w:trPr>
        <w:tc>
          <w:tcPr>
            <w:tcW w:w="540" w:type="dxa"/>
            <w:tcBorders>
              <w:top w:val="nil"/>
              <w:left w:val="single" w:sz="4" w:space="0" w:color="auto"/>
              <w:bottom w:val="nil"/>
              <w:right w:val="single" w:sz="4" w:space="0" w:color="auto"/>
            </w:tcBorders>
            <w:noWrap/>
            <w:vAlign w:val="center"/>
            <w:hideMark/>
          </w:tcPr>
          <w:p w14:paraId="0396FB7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w:t>
            </w:r>
          </w:p>
        </w:tc>
        <w:tc>
          <w:tcPr>
            <w:tcW w:w="1170" w:type="dxa"/>
            <w:tcBorders>
              <w:top w:val="nil"/>
              <w:left w:val="nil"/>
              <w:bottom w:val="nil"/>
              <w:right w:val="single" w:sz="4" w:space="0" w:color="auto"/>
            </w:tcBorders>
            <w:vAlign w:val="center"/>
            <w:hideMark/>
          </w:tcPr>
          <w:p w14:paraId="52395AC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23-1</w:t>
            </w:r>
          </w:p>
        </w:tc>
        <w:tc>
          <w:tcPr>
            <w:tcW w:w="3705" w:type="dxa"/>
            <w:tcBorders>
              <w:top w:val="nil"/>
              <w:left w:val="nil"/>
              <w:bottom w:val="nil"/>
              <w:right w:val="single" w:sz="4" w:space="0" w:color="auto"/>
            </w:tcBorders>
            <w:vAlign w:val="center"/>
            <w:hideMark/>
          </w:tcPr>
          <w:p w14:paraId="7D5D0CC9"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Խողովակաշարերի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տակ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ավազային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հիմքի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Устройство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песчаного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основания</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под</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трубопроводы</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75C08290"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755DBEC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9.6</w:t>
            </w:r>
          </w:p>
        </w:tc>
        <w:tc>
          <w:tcPr>
            <w:tcW w:w="1418" w:type="dxa"/>
            <w:gridSpan w:val="2"/>
            <w:tcBorders>
              <w:top w:val="nil"/>
              <w:left w:val="nil"/>
              <w:bottom w:val="single" w:sz="4" w:space="0" w:color="auto"/>
              <w:right w:val="single" w:sz="4" w:space="0" w:color="auto"/>
            </w:tcBorders>
            <w:noWrap/>
            <w:vAlign w:val="center"/>
            <w:hideMark/>
          </w:tcPr>
          <w:p w14:paraId="286CCAD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13.86</w:t>
            </w:r>
          </w:p>
        </w:tc>
        <w:tc>
          <w:tcPr>
            <w:tcW w:w="1470" w:type="dxa"/>
            <w:gridSpan w:val="2"/>
            <w:tcBorders>
              <w:top w:val="nil"/>
              <w:left w:val="nil"/>
              <w:bottom w:val="single" w:sz="4" w:space="0" w:color="auto"/>
              <w:right w:val="single" w:sz="4" w:space="0" w:color="auto"/>
            </w:tcBorders>
            <w:vAlign w:val="center"/>
            <w:hideMark/>
          </w:tcPr>
          <w:p w14:paraId="70AF296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133.056</w:t>
            </w:r>
          </w:p>
        </w:tc>
        <w:tc>
          <w:tcPr>
            <w:tcW w:w="222" w:type="dxa"/>
            <w:gridSpan w:val="2"/>
            <w:vAlign w:val="center"/>
            <w:hideMark/>
          </w:tcPr>
          <w:p w14:paraId="0AD4E35D" w14:textId="77777777" w:rsidR="00E54F48" w:rsidRPr="00E54F48" w:rsidRDefault="00E54F48" w:rsidP="00E54F48">
            <w:pPr>
              <w:rPr>
                <w:sz w:val="20"/>
                <w:szCs w:val="20"/>
              </w:rPr>
            </w:pPr>
          </w:p>
        </w:tc>
      </w:tr>
      <w:tr w:rsidR="00E54F48" w:rsidRPr="00E54F48" w14:paraId="74EF521B"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709F5A6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w:t>
            </w:r>
          </w:p>
        </w:tc>
        <w:tc>
          <w:tcPr>
            <w:tcW w:w="1170" w:type="dxa"/>
            <w:tcBorders>
              <w:top w:val="single" w:sz="4" w:space="0" w:color="auto"/>
              <w:left w:val="nil"/>
              <w:bottom w:val="nil"/>
              <w:right w:val="single" w:sz="4" w:space="0" w:color="auto"/>
            </w:tcBorders>
            <w:vAlign w:val="center"/>
            <w:hideMark/>
          </w:tcPr>
          <w:p w14:paraId="2C5CECF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34-506</w:t>
            </w:r>
          </w:p>
        </w:tc>
        <w:tc>
          <w:tcPr>
            <w:tcW w:w="3705" w:type="dxa"/>
            <w:tcBorders>
              <w:top w:val="single" w:sz="4" w:space="0" w:color="auto"/>
              <w:left w:val="nil"/>
              <w:bottom w:val="nil"/>
              <w:right w:val="single" w:sz="4" w:space="0" w:color="auto"/>
            </w:tcBorders>
            <w:vAlign w:val="center"/>
            <w:hideMark/>
          </w:tcPr>
          <w:p w14:paraId="03FC0386"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Պոլիէթիլենային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խողովակների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տեղադրում</w:t>
            </w:r>
            <w:proofErr w:type="spellEnd"/>
            <w:r w:rsidRPr="00E54F48">
              <w:rPr>
                <w:rFonts w:ascii="Arial Armenian" w:hAnsi="Arial Armenian" w:cs="Arial"/>
                <w:sz w:val="22"/>
                <w:szCs w:val="22"/>
              </w:rPr>
              <w:t xml:space="preserve"> 40 </w:t>
            </w:r>
            <w:proofErr w:type="spellStart"/>
            <w:r w:rsidRPr="00E54F48">
              <w:rPr>
                <w:rFonts w:ascii="Sylfaen" w:hAnsi="Sylfaen" w:cs="Sylfaen"/>
                <w:sz w:val="22"/>
                <w:szCs w:val="22"/>
              </w:rPr>
              <w:t>մմ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տրամաչափով</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ТРУБОПРОВОДОВ</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ПОЛИЭТИЛЕНОВЫХ</w:t>
            </w:r>
            <w:r w:rsidRPr="00E54F48">
              <w:rPr>
                <w:rFonts w:ascii="Arial Armenian" w:hAnsi="Arial Armenian" w:cs="Arial"/>
                <w:sz w:val="22"/>
                <w:szCs w:val="22"/>
              </w:rPr>
              <w:t xml:space="preserve"> </w:t>
            </w:r>
            <w:r w:rsidRPr="00E54F48">
              <w:rPr>
                <w:rFonts w:ascii="Calibri" w:hAnsi="Calibri" w:cs="Calibri"/>
                <w:sz w:val="22"/>
                <w:szCs w:val="22"/>
              </w:rPr>
              <w:t>ТРУБ</w:t>
            </w:r>
            <w:r w:rsidRPr="00E54F48">
              <w:rPr>
                <w:rFonts w:ascii="Arial Armenian" w:hAnsi="Arial Armenian" w:cs="Arial"/>
                <w:sz w:val="22"/>
                <w:szCs w:val="22"/>
              </w:rPr>
              <w:t xml:space="preserve"> 40 </w:t>
            </w:r>
            <w:r w:rsidRPr="00E54F48">
              <w:rPr>
                <w:rFonts w:ascii="Calibri" w:hAnsi="Calibri" w:cs="Calibri"/>
                <w:sz w:val="22"/>
                <w:szCs w:val="22"/>
              </w:rPr>
              <w:t>ММ</w:t>
            </w:r>
          </w:p>
        </w:tc>
        <w:tc>
          <w:tcPr>
            <w:tcW w:w="1278" w:type="dxa"/>
            <w:gridSpan w:val="2"/>
            <w:tcBorders>
              <w:top w:val="nil"/>
              <w:left w:val="nil"/>
              <w:bottom w:val="single" w:sz="4" w:space="0" w:color="auto"/>
              <w:right w:val="single" w:sz="4" w:space="0" w:color="auto"/>
            </w:tcBorders>
            <w:vAlign w:val="center"/>
            <w:hideMark/>
          </w:tcPr>
          <w:p w14:paraId="761FD0D7"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3D9BCBE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80</w:t>
            </w:r>
          </w:p>
        </w:tc>
        <w:tc>
          <w:tcPr>
            <w:tcW w:w="1418" w:type="dxa"/>
            <w:gridSpan w:val="2"/>
            <w:tcBorders>
              <w:top w:val="nil"/>
              <w:left w:val="nil"/>
              <w:bottom w:val="single" w:sz="4" w:space="0" w:color="auto"/>
              <w:right w:val="single" w:sz="4" w:space="0" w:color="auto"/>
            </w:tcBorders>
            <w:noWrap/>
            <w:vAlign w:val="center"/>
            <w:hideMark/>
          </w:tcPr>
          <w:p w14:paraId="1CEA4A3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1.448</w:t>
            </w:r>
          </w:p>
        </w:tc>
        <w:tc>
          <w:tcPr>
            <w:tcW w:w="1470" w:type="dxa"/>
            <w:gridSpan w:val="2"/>
            <w:tcBorders>
              <w:top w:val="nil"/>
              <w:left w:val="nil"/>
              <w:bottom w:val="single" w:sz="4" w:space="0" w:color="auto"/>
              <w:right w:val="single" w:sz="4" w:space="0" w:color="auto"/>
            </w:tcBorders>
            <w:vAlign w:val="center"/>
            <w:hideMark/>
          </w:tcPr>
          <w:p w14:paraId="632EE08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115.840</w:t>
            </w:r>
          </w:p>
        </w:tc>
        <w:tc>
          <w:tcPr>
            <w:tcW w:w="222" w:type="dxa"/>
            <w:gridSpan w:val="2"/>
            <w:vAlign w:val="center"/>
            <w:hideMark/>
          </w:tcPr>
          <w:p w14:paraId="186850C5" w14:textId="77777777" w:rsidR="00E54F48" w:rsidRPr="00E54F48" w:rsidRDefault="00E54F48" w:rsidP="00E54F48">
            <w:pPr>
              <w:rPr>
                <w:sz w:val="20"/>
                <w:szCs w:val="20"/>
              </w:rPr>
            </w:pPr>
          </w:p>
        </w:tc>
      </w:tr>
      <w:tr w:rsidR="00E54F48" w:rsidRPr="00E54F48" w14:paraId="7705993C"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1C2DCD0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w:t>
            </w:r>
          </w:p>
        </w:tc>
        <w:tc>
          <w:tcPr>
            <w:tcW w:w="1170" w:type="dxa"/>
            <w:tcBorders>
              <w:top w:val="single" w:sz="4" w:space="0" w:color="auto"/>
              <w:left w:val="nil"/>
              <w:bottom w:val="nil"/>
              <w:right w:val="single" w:sz="4" w:space="0" w:color="auto"/>
            </w:tcBorders>
            <w:vAlign w:val="center"/>
            <w:hideMark/>
          </w:tcPr>
          <w:p w14:paraId="241F125C" w14:textId="77777777" w:rsidR="00E54F48" w:rsidRPr="00E54F48" w:rsidRDefault="00E54F48" w:rsidP="00E54F48">
            <w:pPr>
              <w:jc w:val="center"/>
              <w:rPr>
                <w:rFonts w:ascii="Arial Armenian" w:hAnsi="Arial Armenian" w:cs="Arial"/>
                <w:sz w:val="22"/>
                <w:szCs w:val="22"/>
              </w:rPr>
            </w:pPr>
            <w:r w:rsidRPr="00E54F48">
              <w:rPr>
                <w:rFonts w:ascii="Calibri" w:hAnsi="Calibri" w:cs="Calibri"/>
                <w:sz w:val="22"/>
                <w:szCs w:val="22"/>
              </w:rPr>
              <w:t>Ц</w:t>
            </w:r>
            <w:r w:rsidRPr="00E54F48">
              <w:rPr>
                <w:rFonts w:ascii="Arial Armenian" w:hAnsi="Arial Armenian" w:cs="Arial"/>
                <w:sz w:val="22"/>
                <w:szCs w:val="22"/>
              </w:rPr>
              <w:t>8-149-2</w:t>
            </w:r>
          </w:p>
        </w:tc>
        <w:tc>
          <w:tcPr>
            <w:tcW w:w="3705" w:type="dxa"/>
            <w:tcBorders>
              <w:top w:val="single" w:sz="4" w:space="0" w:color="auto"/>
              <w:left w:val="nil"/>
              <w:bottom w:val="nil"/>
              <w:right w:val="single" w:sz="4" w:space="0" w:color="auto"/>
            </w:tcBorders>
            <w:vAlign w:val="center"/>
            <w:hideMark/>
          </w:tcPr>
          <w:p w14:paraId="57100938"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35 </w:t>
            </w:r>
            <w:proofErr w:type="spellStart"/>
            <w:r w:rsidRPr="00E54F48">
              <w:rPr>
                <w:rFonts w:ascii="Sylfaen" w:hAnsi="Sylfaen" w:cs="Sylfaen"/>
                <w:sz w:val="22"/>
                <w:szCs w:val="22"/>
              </w:rPr>
              <w:t>կՎ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մալուխների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անցկացում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խողովակներով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բլոկներով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տուփերով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3 </w:t>
            </w:r>
            <w:proofErr w:type="spellStart"/>
            <w:r w:rsidRPr="00E54F48">
              <w:rPr>
                <w:rFonts w:ascii="Sylfaen" w:hAnsi="Sylfaen" w:cs="Sylfaen"/>
                <w:sz w:val="22"/>
                <w:szCs w:val="22"/>
              </w:rPr>
              <w:t>կգ</w:t>
            </w:r>
            <w:proofErr w:type="spellEnd"/>
            <w:r w:rsidRPr="00E54F48">
              <w:rPr>
                <w:rFonts w:ascii="Arial Armenian" w:hAnsi="Arial Armenian" w:cs="Arial"/>
                <w:sz w:val="22"/>
                <w:szCs w:val="22"/>
              </w:rPr>
              <w:t>/</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զանգվածով</w:t>
            </w:r>
            <w:proofErr w:type="spellEnd"/>
            <w:r w:rsidRPr="00E54F48">
              <w:rPr>
                <w:rFonts w:ascii="Arial Armenian" w:hAnsi="Arial Armenian" w:cs="Arial"/>
                <w:sz w:val="22"/>
                <w:szCs w:val="22"/>
              </w:rPr>
              <w:t>)</w:t>
            </w:r>
            <w:r w:rsidRPr="00E54F48">
              <w:rPr>
                <w:rFonts w:ascii="Arial Armenian" w:hAnsi="Arial Armenian" w:cs="Arial"/>
                <w:sz w:val="22"/>
                <w:szCs w:val="22"/>
              </w:rPr>
              <w:br/>
            </w:r>
            <w:r w:rsidRPr="00E54F48">
              <w:rPr>
                <w:rFonts w:ascii="Calibri" w:hAnsi="Calibri" w:cs="Calibri"/>
                <w:sz w:val="22"/>
                <w:szCs w:val="22"/>
              </w:rPr>
              <w:lastRenderedPageBreak/>
              <w:t>КАБЕЛЬ</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35</w:t>
            </w:r>
            <w:r w:rsidRPr="00E54F48">
              <w:rPr>
                <w:rFonts w:ascii="Calibri" w:hAnsi="Calibri" w:cs="Calibri"/>
                <w:sz w:val="22"/>
                <w:szCs w:val="22"/>
              </w:rPr>
              <w:t>КВ</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ПРОЛОЖЕННЫХ</w:t>
            </w:r>
            <w:r w:rsidRPr="00E54F48">
              <w:rPr>
                <w:rFonts w:ascii="Arial Armenian" w:hAnsi="Arial Armenian" w:cs="Arial"/>
                <w:sz w:val="22"/>
                <w:szCs w:val="22"/>
              </w:rPr>
              <w:t xml:space="preserve"> </w:t>
            </w:r>
            <w:r w:rsidRPr="00E54F48">
              <w:rPr>
                <w:rFonts w:ascii="Calibri" w:hAnsi="Calibri" w:cs="Calibri"/>
                <w:sz w:val="22"/>
                <w:szCs w:val="22"/>
              </w:rPr>
              <w:t>ТРУБАХ</w:t>
            </w:r>
            <w:r w:rsidRPr="00E54F48">
              <w:rPr>
                <w:rFonts w:ascii="Arial Armenian" w:hAnsi="Arial Armenian" w:cs="Arial"/>
                <w:sz w:val="22"/>
                <w:szCs w:val="22"/>
              </w:rPr>
              <w:t>,</w:t>
            </w:r>
            <w:r w:rsidRPr="00E54F48">
              <w:rPr>
                <w:rFonts w:ascii="Calibri" w:hAnsi="Calibri" w:cs="Calibri"/>
                <w:sz w:val="22"/>
                <w:szCs w:val="22"/>
              </w:rPr>
              <w:t>БЛОКАХ</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КОРОБАХ</w:t>
            </w:r>
            <w:r w:rsidRPr="00E54F48">
              <w:rPr>
                <w:rFonts w:ascii="Arial Armenian" w:hAnsi="Arial Armenian" w:cs="Arial"/>
                <w:sz w:val="22"/>
                <w:szCs w:val="22"/>
              </w:rPr>
              <w:t>,</w:t>
            </w:r>
            <w:r w:rsidRPr="00E54F48">
              <w:rPr>
                <w:rFonts w:ascii="Calibri" w:hAnsi="Calibri" w:cs="Calibri"/>
                <w:sz w:val="22"/>
                <w:szCs w:val="22"/>
              </w:rPr>
              <w:t>МАССА</w:t>
            </w:r>
            <w:r w:rsidRPr="00E54F48">
              <w:rPr>
                <w:rFonts w:ascii="Arial Armenian" w:hAnsi="Arial Armenian" w:cs="Arial"/>
                <w:sz w:val="22"/>
                <w:szCs w:val="22"/>
              </w:rPr>
              <w:t xml:space="preserve"> 1</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3</w:t>
            </w:r>
            <w:r w:rsidRPr="00E54F48">
              <w:rPr>
                <w:rFonts w:ascii="Calibri" w:hAnsi="Calibri" w:cs="Calibri"/>
                <w:sz w:val="22"/>
                <w:szCs w:val="22"/>
              </w:rPr>
              <w:t>КГ</w:t>
            </w:r>
          </w:p>
        </w:tc>
        <w:tc>
          <w:tcPr>
            <w:tcW w:w="1278" w:type="dxa"/>
            <w:gridSpan w:val="2"/>
            <w:tcBorders>
              <w:top w:val="nil"/>
              <w:left w:val="nil"/>
              <w:bottom w:val="single" w:sz="4" w:space="0" w:color="auto"/>
              <w:right w:val="single" w:sz="4" w:space="0" w:color="auto"/>
            </w:tcBorders>
            <w:vAlign w:val="center"/>
            <w:hideMark/>
          </w:tcPr>
          <w:p w14:paraId="1D3E9338"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lastRenderedPageBreak/>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04A2981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80</w:t>
            </w:r>
          </w:p>
        </w:tc>
        <w:tc>
          <w:tcPr>
            <w:tcW w:w="1418" w:type="dxa"/>
            <w:gridSpan w:val="2"/>
            <w:tcBorders>
              <w:top w:val="nil"/>
              <w:left w:val="nil"/>
              <w:bottom w:val="single" w:sz="4" w:space="0" w:color="auto"/>
              <w:right w:val="single" w:sz="4" w:space="0" w:color="auto"/>
            </w:tcBorders>
            <w:noWrap/>
            <w:vAlign w:val="center"/>
            <w:hideMark/>
          </w:tcPr>
          <w:p w14:paraId="6CB0C46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1.673</w:t>
            </w:r>
          </w:p>
        </w:tc>
        <w:tc>
          <w:tcPr>
            <w:tcW w:w="1470" w:type="dxa"/>
            <w:gridSpan w:val="2"/>
            <w:tcBorders>
              <w:top w:val="nil"/>
              <w:left w:val="nil"/>
              <w:bottom w:val="single" w:sz="4" w:space="0" w:color="auto"/>
              <w:right w:val="single" w:sz="4" w:space="0" w:color="auto"/>
            </w:tcBorders>
            <w:vAlign w:val="center"/>
            <w:hideMark/>
          </w:tcPr>
          <w:p w14:paraId="546A8EE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133.840</w:t>
            </w:r>
          </w:p>
        </w:tc>
        <w:tc>
          <w:tcPr>
            <w:tcW w:w="222" w:type="dxa"/>
            <w:gridSpan w:val="2"/>
            <w:vAlign w:val="center"/>
            <w:hideMark/>
          </w:tcPr>
          <w:p w14:paraId="16F95A30" w14:textId="77777777" w:rsidR="00E54F48" w:rsidRPr="00E54F48" w:rsidRDefault="00E54F48" w:rsidP="00E54F48">
            <w:pPr>
              <w:rPr>
                <w:sz w:val="20"/>
                <w:szCs w:val="20"/>
              </w:rPr>
            </w:pPr>
          </w:p>
        </w:tc>
      </w:tr>
      <w:tr w:rsidR="00E54F48" w:rsidRPr="00E54F48" w14:paraId="73F5CE7B" w14:textId="77777777" w:rsidTr="00E54F48">
        <w:trPr>
          <w:gridAfter w:val="1"/>
          <w:wAfter w:w="7" w:type="dxa"/>
          <w:trHeight w:val="1710"/>
        </w:trPr>
        <w:tc>
          <w:tcPr>
            <w:tcW w:w="540" w:type="dxa"/>
            <w:tcBorders>
              <w:top w:val="single" w:sz="4" w:space="0" w:color="auto"/>
              <w:left w:val="single" w:sz="4" w:space="0" w:color="auto"/>
              <w:bottom w:val="nil"/>
              <w:right w:val="single" w:sz="4" w:space="0" w:color="auto"/>
            </w:tcBorders>
            <w:noWrap/>
            <w:vAlign w:val="center"/>
            <w:hideMark/>
          </w:tcPr>
          <w:p w14:paraId="2CD47CA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w:t>
            </w:r>
          </w:p>
        </w:tc>
        <w:tc>
          <w:tcPr>
            <w:tcW w:w="1170" w:type="dxa"/>
            <w:tcBorders>
              <w:top w:val="single" w:sz="4" w:space="0" w:color="auto"/>
              <w:left w:val="nil"/>
              <w:bottom w:val="nil"/>
              <w:right w:val="single" w:sz="4" w:space="0" w:color="auto"/>
            </w:tcBorders>
            <w:vAlign w:val="center"/>
            <w:hideMark/>
          </w:tcPr>
          <w:p w14:paraId="6EBF9F4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41-</w:t>
            </w:r>
            <w:r w:rsidRPr="00E54F48">
              <w:rPr>
                <w:rFonts w:ascii="Calibri" w:hAnsi="Calibri" w:cs="Calibri"/>
                <w:sz w:val="22"/>
                <w:szCs w:val="22"/>
              </w:rPr>
              <w:t>М</w:t>
            </w:r>
            <w:r w:rsidRPr="00E54F48">
              <w:rPr>
                <w:rFonts w:ascii="Arial Armenian" w:hAnsi="Arial Armenian" w:cs="Arial"/>
                <w:sz w:val="22"/>
                <w:szCs w:val="22"/>
              </w:rPr>
              <w:t>112</w:t>
            </w:r>
          </w:p>
        </w:tc>
        <w:tc>
          <w:tcPr>
            <w:tcW w:w="3705" w:type="dxa"/>
            <w:tcBorders>
              <w:top w:val="single" w:sz="4" w:space="0" w:color="auto"/>
              <w:left w:val="nil"/>
              <w:bottom w:val="nil"/>
              <w:right w:val="single" w:sz="4" w:space="0" w:color="auto"/>
            </w:tcBorders>
            <w:vAlign w:val="center"/>
            <w:hideMark/>
          </w:tcPr>
          <w:p w14:paraId="484E9454" w14:textId="77777777" w:rsidR="00E54F48" w:rsidRPr="00E54F48" w:rsidRDefault="00E54F48" w:rsidP="00E54F48">
            <w:pPr>
              <w:rPr>
                <w:rFonts w:ascii="Arial Armenian" w:hAnsi="Arial Armenian" w:cs="Arial"/>
                <w:sz w:val="22"/>
                <w:szCs w:val="22"/>
              </w:rPr>
            </w:pPr>
            <w:r w:rsidRPr="00E54F48">
              <w:rPr>
                <w:rFonts w:ascii="Arial Armenian" w:hAnsi="Arial Armenian" w:cs="Arial"/>
                <w:sz w:val="22"/>
                <w:szCs w:val="22"/>
              </w:rPr>
              <w:t xml:space="preserve">0.4–35 </w:t>
            </w:r>
            <w:proofErr w:type="spellStart"/>
            <w:r w:rsidRPr="00E54F48">
              <w:rPr>
                <w:rFonts w:ascii="Sylfaen" w:hAnsi="Sylfaen" w:cs="Sylfaen"/>
                <w:sz w:val="22"/>
                <w:szCs w:val="22"/>
              </w:rPr>
              <w:t>կՎ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լարման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օդային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գծերի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հենասյուների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հողանցման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շրջանագծի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5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երկարությամբ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էլեկտրոդով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երկարությամբ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հողանցման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ձողով</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КОНТУРА</w:t>
            </w:r>
            <w:r w:rsidRPr="00E54F48">
              <w:rPr>
                <w:rFonts w:ascii="Arial Armenian" w:hAnsi="Arial Armenian" w:cs="Arial"/>
                <w:sz w:val="22"/>
                <w:szCs w:val="22"/>
              </w:rPr>
              <w:t xml:space="preserve"> </w:t>
            </w:r>
            <w:r w:rsidRPr="00E54F48">
              <w:rPr>
                <w:rFonts w:ascii="Calibri" w:hAnsi="Calibri" w:cs="Calibri"/>
                <w:sz w:val="22"/>
                <w:szCs w:val="22"/>
              </w:rPr>
              <w:t>ЗАЗЕМЛЕНИЯ</w:t>
            </w:r>
            <w:r w:rsidRPr="00E54F48">
              <w:rPr>
                <w:rFonts w:ascii="Arial Armenian" w:hAnsi="Arial Armenian" w:cs="Arial"/>
                <w:sz w:val="22"/>
                <w:szCs w:val="22"/>
              </w:rPr>
              <w:t xml:space="preserve"> </w:t>
            </w:r>
            <w:r w:rsidRPr="00E54F48">
              <w:rPr>
                <w:rFonts w:ascii="Calibri" w:hAnsi="Calibri" w:cs="Calibri"/>
                <w:sz w:val="22"/>
                <w:szCs w:val="22"/>
              </w:rPr>
              <w:t>ОПОР</w:t>
            </w:r>
            <w:r w:rsidRPr="00E54F48">
              <w:rPr>
                <w:rFonts w:ascii="Arial Armenian" w:hAnsi="Arial Armenian" w:cs="Arial"/>
                <w:sz w:val="22"/>
                <w:szCs w:val="22"/>
              </w:rPr>
              <w:t xml:space="preserve"> </w:t>
            </w:r>
            <w:r w:rsidRPr="00E54F48">
              <w:rPr>
                <w:rFonts w:ascii="Calibri" w:hAnsi="Calibri" w:cs="Calibri"/>
                <w:sz w:val="22"/>
                <w:szCs w:val="22"/>
              </w:rPr>
              <w:t>ВЛ</w:t>
            </w:r>
            <w:r w:rsidRPr="00E54F48">
              <w:rPr>
                <w:rFonts w:ascii="Arial Armenian" w:hAnsi="Arial Armenian" w:cs="Arial"/>
                <w:sz w:val="22"/>
                <w:szCs w:val="22"/>
              </w:rPr>
              <w:t xml:space="preserve"> 0,4-35 </w:t>
            </w:r>
            <w:r w:rsidRPr="00E54F48">
              <w:rPr>
                <w:rFonts w:ascii="Calibri" w:hAnsi="Calibri" w:cs="Calibri"/>
                <w:sz w:val="22"/>
                <w:szCs w:val="22"/>
              </w:rPr>
              <w:t>КВ</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ОДНОГО</w:t>
            </w:r>
            <w:r w:rsidRPr="00E54F48">
              <w:rPr>
                <w:rFonts w:ascii="Arial Armenian" w:hAnsi="Arial Armenian" w:cs="Arial"/>
                <w:sz w:val="22"/>
                <w:szCs w:val="22"/>
              </w:rPr>
              <w:t xml:space="preserve"> </w:t>
            </w:r>
            <w:r w:rsidRPr="00E54F48">
              <w:rPr>
                <w:rFonts w:ascii="Calibri" w:hAnsi="Calibri" w:cs="Calibri"/>
                <w:sz w:val="22"/>
                <w:szCs w:val="22"/>
              </w:rPr>
              <w:t>ЭЛЕКТРОДА</w:t>
            </w:r>
            <w:r w:rsidRPr="00E54F48">
              <w:rPr>
                <w:rFonts w:ascii="Arial Armenian" w:hAnsi="Arial Armenian" w:cs="Arial"/>
                <w:sz w:val="22"/>
                <w:szCs w:val="22"/>
              </w:rPr>
              <w:t xml:space="preserve"> </w:t>
            </w:r>
            <w:r w:rsidRPr="00E54F48">
              <w:rPr>
                <w:rFonts w:ascii="Calibri" w:hAnsi="Calibri" w:cs="Calibri"/>
                <w:sz w:val="22"/>
                <w:szCs w:val="22"/>
              </w:rPr>
              <w:t>ДЛИНОЙ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5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ШИНОЙ</w:t>
            </w:r>
            <w:r w:rsidRPr="00E54F48">
              <w:rPr>
                <w:rFonts w:ascii="Arial Armenian" w:hAnsi="Arial Armenian" w:cs="Arial"/>
                <w:sz w:val="22"/>
                <w:szCs w:val="22"/>
              </w:rPr>
              <w:t xml:space="preserve"> </w:t>
            </w:r>
            <w:r w:rsidRPr="00E54F48">
              <w:rPr>
                <w:rFonts w:ascii="Calibri" w:hAnsi="Calibri" w:cs="Calibri"/>
                <w:sz w:val="22"/>
                <w:szCs w:val="22"/>
              </w:rPr>
              <w:t>ЗАЗЕМЛЕНИЯ</w:t>
            </w:r>
            <w:r w:rsidRPr="00E54F48">
              <w:rPr>
                <w:rFonts w:ascii="Arial Armenian" w:hAnsi="Arial Armenian" w:cs="Arial"/>
                <w:sz w:val="22"/>
                <w:szCs w:val="22"/>
              </w:rPr>
              <w:t xml:space="preserve"> </w:t>
            </w:r>
            <w:r w:rsidRPr="00E54F48">
              <w:rPr>
                <w:rFonts w:ascii="Calibri" w:hAnsi="Calibri" w:cs="Calibri"/>
                <w:sz w:val="22"/>
                <w:szCs w:val="22"/>
              </w:rPr>
              <w:t>ДЛИНОЙ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1 </w:t>
            </w:r>
            <w:r w:rsidRPr="00E54F48">
              <w:rPr>
                <w:rFonts w:ascii="Calibri" w:hAnsi="Calibri" w:cs="Calibri"/>
                <w:sz w:val="22"/>
                <w:szCs w:val="22"/>
              </w:rPr>
              <w:t>М</w:t>
            </w:r>
          </w:p>
        </w:tc>
        <w:tc>
          <w:tcPr>
            <w:tcW w:w="1278" w:type="dxa"/>
            <w:gridSpan w:val="2"/>
            <w:tcBorders>
              <w:top w:val="nil"/>
              <w:left w:val="nil"/>
              <w:bottom w:val="nil"/>
              <w:right w:val="single" w:sz="4" w:space="0" w:color="auto"/>
            </w:tcBorders>
            <w:vAlign w:val="center"/>
            <w:hideMark/>
          </w:tcPr>
          <w:p w14:paraId="099D2812"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կոմպ</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комплект</w:t>
            </w:r>
            <w:proofErr w:type="spellEnd"/>
          </w:p>
        </w:tc>
        <w:tc>
          <w:tcPr>
            <w:tcW w:w="1152" w:type="dxa"/>
            <w:gridSpan w:val="2"/>
            <w:tcBorders>
              <w:top w:val="nil"/>
              <w:left w:val="nil"/>
              <w:bottom w:val="single" w:sz="4" w:space="0" w:color="auto"/>
              <w:right w:val="single" w:sz="4" w:space="0" w:color="auto"/>
            </w:tcBorders>
            <w:noWrap/>
            <w:vAlign w:val="center"/>
            <w:hideMark/>
          </w:tcPr>
          <w:p w14:paraId="6D16EDF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w:t>
            </w:r>
          </w:p>
        </w:tc>
        <w:tc>
          <w:tcPr>
            <w:tcW w:w="1418" w:type="dxa"/>
            <w:gridSpan w:val="2"/>
            <w:tcBorders>
              <w:top w:val="nil"/>
              <w:left w:val="nil"/>
              <w:bottom w:val="single" w:sz="4" w:space="0" w:color="auto"/>
              <w:right w:val="single" w:sz="4" w:space="0" w:color="auto"/>
            </w:tcBorders>
            <w:noWrap/>
            <w:vAlign w:val="center"/>
            <w:hideMark/>
          </w:tcPr>
          <w:p w14:paraId="23B3014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11.99</w:t>
            </w:r>
          </w:p>
        </w:tc>
        <w:tc>
          <w:tcPr>
            <w:tcW w:w="1470" w:type="dxa"/>
            <w:gridSpan w:val="2"/>
            <w:tcBorders>
              <w:top w:val="nil"/>
              <w:left w:val="nil"/>
              <w:bottom w:val="single" w:sz="4" w:space="0" w:color="auto"/>
              <w:right w:val="single" w:sz="4" w:space="0" w:color="auto"/>
            </w:tcBorders>
            <w:vAlign w:val="center"/>
            <w:hideMark/>
          </w:tcPr>
          <w:p w14:paraId="2543F83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155.870</w:t>
            </w:r>
          </w:p>
        </w:tc>
        <w:tc>
          <w:tcPr>
            <w:tcW w:w="222" w:type="dxa"/>
            <w:gridSpan w:val="2"/>
            <w:vAlign w:val="center"/>
            <w:hideMark/>
          </w:tcPr>
          <w:p w14:paraId="3B959159" w14:textId="77777777" w:rsidR="00E54F48" w:rsidRPr="00E54F48" w:rsidRDefault="00E54F48" w:rsidP="00E54F48">
            <w:pPr>
              <w:rPr>
                <w:sz w:val="20"/>
                <w:szCs w:val="20"/>
              </w:rPr>
            </w:pPr>
          </w:p>
        </w:tc>
      </w:tr>
      <w:tr w:rsidR="00E54F48" w:rsidRPr="00E54F48" w14:paraId="18383FE7"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37FF4C0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58139E0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03A14576"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Փոքր</w:t>
            </w:r>
            <w:proofErr w:type="spellEnd"/>
            <w:r w:rsidRPr="00E54F48">
              <w:rPr>
                <w:rFonts w:ascii="Arial Armenian" w:hAnsi="Arial Armenian" w:cs="Arial"/>
                <w:b/>
                <w:bCs/>
              </w:rPr>
              <w:t xml:space="preserve"> </w:t>
            </w:r>
            <w:proofErr w:type="spellStart"/>
            <w:r w:rsidRPr="00E54F48">
              <w:rPr>
                <w:rFonts w:ascii="Sylfaen" w:hAnsi="Sylfaen" w:cs="Sylfaen"/>
                <w:b/>
                <w:bCs/>
              </w:rPr>
              <w:t>ճարտարապետական</w:t>
            </w:r>
            <w:proofErr w:type="spellEnd"/>
            <w:r w:rsidRPr="00E54F48">
              <w:rPr>
                <w:rFonts w:ascii="Arial Armenian" w:hAnsi="Arial Armenian" w:cs="Arial"/>
                <w:b/>
                <w:bCs/>
              </w:rPr>
              <w:t xml:space="preserve"> </w:t>
            </w:r>
            <w:proofErr w:type="spellStart"/>
            <w:r w:rsidRPr="00E54F48">
              <w:rPr>
                <w:rFonts w:ascii="Sylfaen" w:hAnsi="Sylfaen" w:cs="Sylfaen"/>
                <w:b/>
                <w:bCs/>
              </w:rPr>
              <w:t>մասեր</w:t>
            </w:r>
            <w:proofErr w:type="spellEnd"/>
          </w:p>
        </w:tc>
        <w:tc>
          <w:tcPr>
            <w:tcW w:w="1278" w:type="dxa"/>
            <w:gridSpan w:val="2"/>
            <w:tcBorders>
              <w:top w:val="single" w:sz="4" w:space="0" w:color="auto"/>
              <w:left w:val="nil"/>
              <w:bottom w:val="single" w:sz="4" w:space="0" w:color="auto"/>
              <w:right w:val="single" w:sz="4" w:space="0" w:color="auto"/>
            </w:tcBorders>
            <w:vAlign w:val="center"/>
            <w:hideMark/>
          </w:tcPr>
          <w:p w14:paraId="5CF2831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5E9B6D7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0BC3F20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772806E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559D8D08" w14:textId="77777777" w:rsidR="00E54F48" w:rsidRPr="00E54F48" w:rsidRDefault="00E54F48" w:rsidP="00E54F48">
            <w:pPr>
              <w:rPr>
                <w:sz w:val="20"/>
                <w:szCs w:val="20"/>
              </w:rPr>
            </w:pPr>
          </w:p>
        </w:tc>
      </w:tr>
      <w:tr w:rsidR="00E54F48" w:rsidRPr="00E54F48" w14:paraId="41C4E7BF" w14:textId="77777777" w:rsidTr="00E54F48">
        <w:trPr>
          <w:gridAfter w:val="1"/>
          <w:wAfter w:w="7" w:type="dxa"/>
          <w:trHeight w:val="285"/>
        </w:trPr>
        <w:tc>
          <w:tcPr>
            <w:tcW w:w="540" w:type="dxa"/>
            <w:tcBorders>
              <w:top w:val="nil"/>
              <w:left w:val="single" w:sz="4" w:space="0" w:color="auto"/>
              <w:bottom w:val="nil"/>
              <w:right w:val="single" w:sz="4" w:space="0" w:color="auto"/>
            </w:tcBorders>
            <w:noWrap/>
            <w:vAlign w:val="center"/>
            <w:hideMark/>
          </w:tcPr>
          <w:p w14:paraId="40F84C2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108E0F5F"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nil"/>
              <w:left w:val="nil"/>
              <w:bottom w:val="nil"/>
              <w:right w:val="single" w:sz="4" w:space="0" w:color="auto"/>
            </w:tcBorders>
            <w:vAlign w:val="center"/>
            <w:hideMark/>
          </w:tcPr>
          <w:p w14:paraId="34F06084" w14:textId="77777777" w:rsidR="00E54F48" w:rsidRPr="00E54F48" w:rsidRDefault="00E54F48" w:rsidP="00E54F48">
            <w:pPr>
              <w:rPr>
                <w:rFonts w:ascii="Arial Armenian" w:hAnsi="Arial Armenian" w:cs="Arial"/>
                <w:sz w:val="22"/>
                <w:szCs w:val="22"/>
              </w:rPr>
            </w:pPr>
            <w:proofErr w:type="spellStart"/>
            <w:r w:rsidRPr="00E54F48">
              <w:rPr>
                <w:rFonts w:ascii="Calibri" w:hAnsi="Calibri" w:cs="Calibri"/>
                <w:sz w:val="22"/>
                <w:szCs w:val="22"/>
              </w:rPr>
              <w:t>Информационный</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стенд</w:t>
            </w:r>
            <w:proofErr w:type="spellEnd"/>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proofErr w:type="spellStart"/>
            <w:r w:rsidRPr="00E54F48">
              <w:rPr>
                <w:rFonts w:ascii="Calibri" w:hAnsi="Calibri" w:cs="Calibri"/>
                <w:sz w:val="22"/>
                <w:szCs w:val="22"/>
              </w:rPr>
              <w:t>монтажом</w:t>
            </w:r>
            <w:proofErr w:type="spellEnd"/>
          </w:p>
        </w:tc>
        <w:tc>
          <w:tcPr>
            <w:tcW w:w="1278" w:type="dxa"/>
            <w:gridSpan w:val="2"/>
            <w:tcBorders>
              <w:top w:val="nil"/>
              <w:left w:val="nil"/>
              <w:bottom w:val="single" w:sz="4" w:space="0" w:color="auto"/>
              <w:right w:val="single" w:sz="4" w:space="0" w:color="auto"/>
            </w:tcBorders>
            <w:vAlign w:val="center"/>
            <w:hideMark/>
          </w:tcPr>
          <w:p w14:paraId="04B379DB"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7456682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418" w:type="dxa"/>
            <w:gridSpan w:val="2"/>
            <w:tcBorders>
              <w:top w:val="nil"/>
              <w:left w:val="nil"/>
              <w:bottom w:val="single" w:sz="4" w:space="0" w:color="auto"/>
              <w:right w:val="single" w:sz="4" w:space="0" w:color="auto"/>
            </w:tcBorders>
            <w:noWrap/>
            <w:vAlign w:val="center"/>
            <w:hideMark/>
          </w:tcPr>
          <w:p w14:paraId="31E57BD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70.76</w:t>
            </w:r>
          </w:p>
        </w:tc>
        <w:tc>
          <w:tcPr>
            <w:tcW w:w="1470" w:type="dxa"/>
            <w:gridSpan w:val="2"/>
            <w:tcBorders>
              <w:top w:val="nil"/>
              <w:left w:val="nil"/>
              <w:bottom w:val="single" w:sz="4" w:space="0" w:color="auto"/>
              <w:right w:val="single" w:sz="4" w:space="0" w:color="auto"/>
            </w:tcBorders>
            <w:vAlign w:val="center"/>
            <w:hideMark/>
          </w:tcPr>
          <w:p w14:paraId="4BCD272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424.560</w:t>
            </w:r>
          </w:p>
        </w:tc>
        <w:tc>
          <w:tcPr>
            <w:tcW w:w="222" w:type="dxa"/>
            <w:gridSpan w:val="2"/>
            <w:vAlign w:val="center"/>
            <w:hideMark/>
          </w:tcPr>
          <w:p w14:paraId="1863A530" w14:textId="77777777" w:rsidR="00E54F48" w:rsidRPr="00E54F48" w:rsidRDefault="00E54F48" w:rsidP="00E54F48">
            <w:pPr>
              <w:rPr>
                <w:sz w:val="20"/>
                <w:szCs w:val="20"/>
              </w:rPr>
            </w:pPr>
          </w:p>
        </w:tc>
      </w:tr>
      <w:tr w:rsidR="00E54F48" w:rsidRPr="00E54F48" w14:paraId="3A36C0C9"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39FB64E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nil"/>
              <w:right w:val="single" w:sz="4" w:space="0" w:color="auto"/>
            </w:tcBorders>
            <w:vAlign w:val="center"/>
            <w:hideMark/>
          </w:tcPr>
          <w:p w14:paraId="7C5AB593"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3EF4C96E" w14:textId="77777777" w:rsidR="00E54F48" w:rsidRPr="00E54F48" w:rsidRDefault="00E54F48" w:rsidP="00E54F48">
            <w:pPr>
              <w:rPr>
                <w:rFonts w:ascii="Arial Armenian" w:hAnsi="Arial Armenian" w:cs="Arial"/>
                <w:sz w:val="22"/>
                <w:szCs w:val="22"/>
                <w:lang w:val="ru-RU"/>
              </w:rPr>
            </w:pPr>
            <w:r w:rsidRPr="00E54F48">
              <w:rPr>
                <w:rFonts w:ascii="Calibri" w:hAnsi="Calibri" w:cs="Calibri"/>
                <w:sz w:val="22"/>
                <w:szCs w:val="22"/>
                <w:lang w:val="ru-RU"/>
              </w:rPr>
              <w:t>Деревянное</w:t>
            </w:r>
            <w:r w:rsidRPr="00E54F48">
              <w:rPr>
                <w:rFonts w:ascii="Arial Armenian" w:hAnsi="Arial Armenian" w:cs="Arial"/>
                <w:sz w:val="22"/>
                <w:szCs w:val="22"/>
                <w:lang w:val="ru-RU"/>
              </w:rPr>
              <w:t xml:space="preserve"> </w:t>
            </w:r>
            <w:r w:rsidRPr="00E54F48">
              <w:rPr>
                <w:rFonts w:ascii="Calibri" w:hAnsi="Calibri" w:cs="Calibri"/>
                <w:sz w:val="22"/>
                <w:szCs w:val="22"/>
                <w:lang w:val="ru-RU"/>
              </w:rPr>
              <w:t>сиденье</w:t>
            </w:r>
            <w:r w:rsidRPr="00E54F48">
              <w:rPr>
                <w:rFonts w:ascii="Arial Armenian" w:hAnsi="Arial Armenian" w:cs="Arial"/>
                <w:sz w:val="22"/>
                <w:szCs w:val="22"/>
                <w:lang w:val="ru-RU"/>
              </w:rPr>
              <w:t xml:space="preserve"> </w:t>
            </w:r>
            <w:r w:rsidRPr="00E54F48">
              <w:rPr>
                <w:rFonts w:ascii="Calibri" w:hAnsi="Calibri" w:cs="Calibri"/>
                <w:sz w:val="22"/>
                <w:szCs w:val="22"/>
                <w:lang w:val="ru-RU"/>
              </w:rPr>
              <w:t>в</w:t>
            </w:r>
            <w:r w:rsidRPr="00E54F48">
              <w:rPr>
                <w:rFonts w:ascii="Arial Armenian" w:hAnsi="Arial Armenian" w:cs="Arial"/>
                <w:sz w:val="22"/>
                <w:szCs w:val="22"/>
                <w:lang w:val="ru-RU"/>
              </w:rPr>
              <w:t xml:space="preserve"> </w:t>
            </w:r>
            <w:r w:rsidRPr="00E54F48">
              <w:rPr>
                <w:rFonts w:ascii="Calibri" w:hAnsi="Calibri" w:cs="Calibri"/>
                <w:sz w:val="22"/>
                <w:szCs w:val="22"/>
                <w:lang w:val="ru-RU"/>
              </w:rPr>
              <w:t>соответствии</w:t>
            </w:r>
            <w:r w:rsidRPr="00E54F48">
              <w:rPr>
                <w:rFonts w:ascii="Arial Armenian" w:hAnsi="Arial Armenian" w:cs="Arial"/>
                <w:sz w:val="22"/>
                <w:szCs w:val="22"/>
                <w:lang w:val="ru-RU"/>
              </w:rPr>
              <w:t xml:space="preserve"> </w:t>
            </w:r>
            <w:r w:rsidRPr="00E54F48">
              <w:rPr>
                <w:rFonts w:ascii="Calibri" w:hAnsi="Calibri" w:cs="Calibri"/>
                <w:sz w:val="22"/>
                <w:szCs w:val="22"/>
                <w:lang w:val="ru-RU"/>
              </w:rPr>
              <w:t>с</w:t>
            </w:r>
            <w:r w:rsidRPr="00E54F48">
              <w:rPr>
                <w:rFonts w:ascii="Arial Armenian" w:hAnsi="Arial Armenian" w:cs="Arial"/>
                <w:sz w:val="22"/>
                <w:szCs w:val="22"/>
                <w:lang w:val="ru-RU"/>
              </w:rPr>
              <w:t xml:space="preserve"> </w:t>
            </w:r>
            <w:r w:rsidRPr="00E54F48">
              <w:rPr>
                <w:rFonts w:ascii="Calibri" w:hAnsi="Calibri" w:cs="Calibri"/>
                <w:sz w:val="22"/>
                <w:szCs w:val="22"/>
                <w:lang w:val="ru-RU"/>
              </w:rPr>
              <w:t>чертежом</w:t>
            </w:r>
            <w:r w:rsidRPr="00E54F48">
              <w:rPr>
                <w:rFonts w:ascii="Arial Armenian" w:hAnsi="Arial Armenian" w:cs="Arial"/>
                <w:sz w:val="22"/>
                <w:szCs w:val="22"/>
                <w:lang w:val="ru-RU"/>
              </w:rPr>
              <w:t xml:space="preserve">: </w:t>
            </w:r>
            <w:r w:rsidRPr="00E54F48">
              <w:rPr>
                <w:rFonts w:ascii="Calibri" w:hAnsi="Calibri" w:cs="Calibri"/>
                <w:sz w:val="22"/>
                <w:szCs w:val="22"/>
                <w:lang w:val="ru-RU"/>
              </w:rPr>
              <w:t>установить</w:t>
            </w:r>
            <w:r w:rsidRPr="00E54F48">
              <w:rPr>
                <w:rFonts w:ascii="Arial Armenian" w:hAnsi="Arial Armenian" w:cs="Arial"/>
                <w:sz w:val="22"/>
                <w:szCs w:val="22"/>
                <w:lang w:val="ru-RU"/>
              </w:rPr>
              <w:t xml:space="preserve"> </w:t>
            </w:r>
            <w:r w:rsidRPr="00E54F48">
              <w:rPr>
                <w:rFonts w:ascii="Calibri" w:hAnsi="Calibri" w:cs="Calibri"/>
                <w:sz w:val="22"/>
                <w:szCs w:val="22"/>
                <w:lang w:val="ru-RU"/>
              </w:rPr>
              <w:t>поверх</w:t>
            </w:r>
            <w:r w:rsidRPr="00E54F48">
              <w:rPr>
                <w:rFonts w:ascii="Arial Armenian" w:hAnsi="Arial Armenian" w:cs="Arial"/>
                <w:sz w:val="22"/>
                <w:szCs w:val="22"/>
                <w:lang w:val="ru-RU"/>
              </w:rPr>
              <w:t xml:space="preserve"> </w:t>
            </w:r>
            <w:r w:rsidRPr="00E54F48">
              <w:rPr>
                <w:rFonts w:ascii="Calibri" w:hAnsi="Calibri" w:cs="Calibri"/>
                <w:sz w:val="22"/>
                <w:szCs w:val="22"/>
                <w:lang w:val="ru-RU"/>
              </w:rPr>
              <w:t>существующих</w:t>
            </w:r>
            <w:r w:rsidRPr="00E54F48">
              <w:rPr>
                <w:rFonts w:ascii="Arial Armenian" w:hAnsi="Arial Armenian" w:cs="Arial"/>
                <w:sz w:val="22"/>
                <w:szCs w:val="22"/>
                <w:lang w:val="ru-RU"/>
              </w:rPr>
              <w:t xml:space="preserve"> </w:t>
            </w:r>
            <w:r w:rsidRPr="00E54F48">
              <w:rPr>
                <w:rFonts w:ascii="Calibri" w:hAnsi="Calibri" w:cs="Calibri"/>
                <w:sz w:val="22"/>
                <w:szCs w:val="22"/>
                <w:lang w:val="ru-RU"/>
              </w:rPr>
              <w:t>бетонных</w:t>
            </w:r>
            <w:r w:rsidRPr="00E54F48">
              <w:rPr>
                <w:rFonts w:ascii="Arial Armenian" w:hAnsi="Arial Armenian" w:cs="Arial"/>
                <w:sz w:val="22"/>
                <w:szCs w:val="22"/>
                <w:lang w:val="ru-RU"/>
              </w:rPr>
              <w:t xml:space="preserve"> </w:t>
            </w:r>
            <w:r w:rsidRPr="00E54F48">
              <w:rPr>
                <w:rFonts w:ascii="Calibri" w:hAnsi="Calibri" w:cs="Calibri"/>
                <w:sz w:val="22"/>
                <w:szCs w:val="22"/>
                <w:lang w:val="ru-RU"/>
              </w:rPr>
              <w:t>скамеек</w:t>
            </w:r>
            <w:r w:rsidRPr="00E54F48">
              <w:rPr>
                <w:rFonts w:ascii="Arial Armenian" w:hAnsi="Arial Armenian" w:cs="Arial"/>
                <w:sz w:val="22"/>
                <w:szCs w:val="22"/>
                <w:lang w:val="ru-RU"/>
              </w:rPr>
              <w:t xml:space="preserve"> </w:t>
            </w:r>
            <w:r w:rsidRPr="00E54F48">
              <w:rPr>
                <w:rFonts w:ascii="Calibri" w:hAnsi="Calibri" w:cs="Calibri"/>
                <w:sz w:val="22"/>
                <w:szCs w:val="22"/>
                <w:lang w:val="ru-RU"/>
              </w:rPr>
              <w:t>с</w:t>
            </w:r>
            <w:r w:rsidRPr="00E54F48">
              <w:rPr>
                <w:rFonts w:ascii="Arial Armenian" w:hAnsi="Arial Armenian" w:cs="Arial"/>
                <w:sz w:val="22"/>
                <w:szCs w:val="22"/>
                <w:lang w:val="ru-RU"/>
              </w:rPr>
              <w:t xml:space="preserve"> </w:t>
            </w:r>
            <w:r w:rsidRPr="00E54F48">
              <w:rPr>
                <w:rFonts w:ascii="Calibri" w:hAnsi="Calibri" w:cs="Calibri"/>
                <w:sz w:val="22"/>
                <w:szCs w:val="22"/>
                <w:lang w:val="ru-RU"/>
              </w:rPr>
              <w:t>монтажом</w:t>
            </w:r>
          </w:p>
        </w:tc>
        <w:tc>
          <w:tcPr>
            <w:tcW w:w="1278" w:type="dxa"/>
            <w:gridSpan w:val="2"/>
            <w:tcBorders>
              <w:top w:val="nil"/>
              <w:left w:val="nil"/>
              <w:bottom w:val="single" w:sz="4" w:space="0" w:color="auto"/>
              <w:right w:val="single" w:sz="4" w:space="0" w:color="auto"/>
            </w:tcBorders>
            <w:vAlign w:val="center"/>
            <w:hideMark/>
          </w:tcPr>
          <w:p w14:paraId="4FE052B5"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6BD1CA1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58</w:t>
            </w:r>
          </w:p>
        </w:tc>
        <w:tc>
          <w:tcPr>
            <w:tcW w:w="1418" w:type="dxa"/>
            <w:gridSpan w:val="2"/>
            <w:tcBorders>
              <w:top w:val="nil"/>
              <w:left w:val="nil"/>
              <w:bottom w:val="single" w:sz="4" w:space="0" w:color="auto"/>
              <w:right w:val="single" w:sz="4" w:space="0" w:color="auto"/>
            </w:tcBorders>
            <w:noWrap/>
            <w:vAlign w:val="center"/>
            <w:hideMark/>
          </w:tcPr>
          <w:p w14:paraId="6A4384A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18.11</w:t>
            </w:r>
          </w:p>
        </w:tc>
        <w:tc>
          <w:tcPr>
            <w:tcW w:w="1470" w:type="dxa"/>
            <w:gridSpan w:val="2"/>
            <w:tcBorders>
              <w:top w:val="nil"/>
              <w:left w:val="nil"/>
              <w:bottom w:val="single" w:sz="4" w:space="0" w:color="auto"/>
              <w:right w:val="single" w:sz="4" w:space="0" w:color="auto"/>
            </w:tcBorders>
            <w:vAlign w:val="center"/>
            <w:hideMark/>
          </w:tcPr>
          <w:p w14:paraId="3B4453C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1050.380</w:t>
            </w:r>
          </w:p>
        </w:tc>
        <w:tc>
          <w:tcPr>
            <w:tcW w:w="222" w:type="dxa"/>
            <w:gridSpan w:val="2"/>
            <w:vAlign w:val="center"/>
            <w:hideMark/>
          </w:tcPr>
          <w:p w14:paraId="474EEF15" w14:textId="77777777" w:rsidR="00E54F48" w:rsidRPr="00E54F48" w:rsidRDefault="00E54F48" w:rsidP="00E54F48">
            <w:pPr>
              <w:rPr>
                <w:sz w:val="20"/>
                <w:szCs w:val="20"/>
              </w:rPr>
            </w:pPr>
          </w:p>
        </w:tc>
      </w:tr>
      <w:tr w:rsidR="00E54F48" w:rsidRPr="00E54F48" w14:paraId="3661D913" w14:textId="77777777" w:rsidTr="00E54F48">
        <w:trPr>
          <w:gridAfter w:val="1"/>
          <w:wAfter w:w="7" w:type="dxa"/>
          <w:trHeight w:val="285"/>
        </w:trPr>
        <w:tc>
          <w:tcPr>
            <w:tcW w:w="540" w:type="dxa"/>
            <w:tcBorders>
              <w:top w:val="single" w:sz="4" w:space="0" w:color="auto"/>
              <w:left w:val="single" w:sz="4" w:space="0" w:color="auto"/>
              <w:bottom w:val="nil"/>
              <w:right w:val="single" w:sz="4" w:space="0" w:color="auto"/>
            </w:tcBorders>
            <w:noWrap/>
            <w:vAlign w:val="center"/>
            <w:hideMark/>
          </w:tcPr>
          <w:p w14:paraId="618EB5C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single" w:sz="4" w:space="0" w:color="auto"/>
              <w:left w:val="nil"/>
              <w:bottom w:val="nil"/>
              <w:right w:val="single" w:sz="4" w:space="0" w:color="auto"/>
            </w:tcBorders>
            <w:vAlign w:val="center"/>
            <w:hideMark/>
          </w:tcPr>
          <w:p w14:paraId="3AE0C6E6"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5C3B2817" w14:textId="77777777" w:rsidR="00E54F48" w:rsidRPr="00E54F48" w:rsidRDefault="00E54F48" w:rsidP="00E54F48">
            <w:pPr>
              <w:rPr>
                <w:rFonts w:ascii="Arial Armenian" w:hAnsi="Arial Armenian" w:cs="Arial"/>
                <w:sz w:val="22"/>
                <w:szCs w:val="22"/>
                <w:lang w:val="ru-RU"/>
              </w:rPr>
            </w:pPr>
            <w:r w:rsidRPr="00E54F48">
              <w:rPr>
                <w:rFonts w:ascii="Calibri" w:hAnsi="Calibri" w:cs="Calibri"/>
                <w:sz w:val="22"/>
                <w:szCs w:val="22"/>
                <w:lang w:val="ru-RU"/>
              </w:rPr>
              <w:t>Спортивное</w:t>
            </w:r>
            <w:r w:rsidRPr="00E54F48">
              <w:rPr>
                <w:rFonts w:ascii="Arial Armenian" w:hAnsi="Arial Armenian" w:cs="Arial"/>
                <w:sz w:val="22"/>
                <w:szCs w:val="22"/>
                <w:lang w:val="ru-RU"/>
              </w:rPr>
              <w:t xml:space="preserve"> </w:t>
            </w:r>
            <w:r w:rsidRPr="00E54F48">
              <w:rPr>
                <w:rFonts w:ascii="Calibri" w:hAnsi="Calibri" w:cs="Calibri"/>
                <w:sz w:val="22"/>
                <w:szCs w:val="22"/>
                <w:lang w:val="ru-RU"/>
              </w:rPr>
              <w:t>оборудование</w:t>
            </w:r>
            <w:r w:rsidRPr="00E54F48">
              <w:rPr>
                <w:rFonts w:ascii="Arial Armenian" w:hAnsi="Arial Armenian" w:cs="Arial"/>
                <w:sz w:val="22"/>
                <w:szCs w:val="22"/>
                <w:lang w:val="ru-RU"/>
              </w:rPr>
              <w:t xml:space="preserve"> </w:t>
            </w:r>
            <w:proofErr w:type="spellStart"/>
            <w:r w:rsidRPr="00E54F48">
              <w:rPr>
                <w:rFonts w:ascii="Arial Armenian" w:hAnsi="Arial Armenian" w:cs="Arial"/>
                <w:sz w:val="22"/>
                <w:szCs w:val="22"/>
              </w:rPr>
              <w:t>Monkay</w:t>
            </w:r>
            <w:proofErr w:type="spellEnd"/>
            <w:r w:rsidRPr="00E54F48">
              <w:rPr>
                <w:rFonts w:ascii="Arial Armenian" w:hAnsi="Arial Armenian" w:cs="Arial"/>
                <w:sz w:val="22"/>
                <w:szCs w:val="22"/>
                <w:lang w:val="ru-RU"/>
              </w:rPr>
              <w:t xml:space="preserve"> </w:t>
            </w:r>
            <w:r w:rsidRPr="00E54F48">
              <w:rPr>
                <w:rFonts w:ascii="Arial Armenian" w:hAnsi="Arial Armenian" w:cs="Arial"/>
                <w:sz w:val="22"/>
                <w:szCs w:val="22"/>
              </w:rPr>
              <w:t>Bar</w:t>
            </w:r>
            <w:r w:rsidRPr="00E54F48">
              <w:rPr>
                <w:rFonts w:ascii="Arial Armenian" w:hAnsi="Arial Armenian" w:cs="Arial"/>
                <w:sz w:val="22"/>
                <w:szCs w:val="22"/>
                <w:lang w:val="ru-RU"/>
              </w:rPr>
              <w:t xml:space="preserve"> </w:t>
            </w:r>
            <w:r w:rsidRPr="00E54F48">
              <w:rPr>
                <w:rFonts w:ascii="Arial Armenian" w:hAnsi="Arial Armenian" w:cs="Arial"/>
                <w:sz w:val="22"/>
                <w:szCs w:val="22"/>
              </w:rPr>
              <w:t>H</w:t>
            </w:r>
            <w:r w:rsidRPr="00E54F48">
              <w:rPr>
                <w:rFonts w:ascii="Arial Armenian" w:hAnsi="Arial Armenian" w:cs="Arial"/>
                <w:sz w:val="22"/>
                <w:szCs w:val="22"/>
                <w:lang w:val="ru-RU"/>
              </w:rPr>
              <w:t>-011</w:t>
            </w:r>
          </w:p>
        </w:tc>
        <w:tc>
          <w:tcPr>
            <w:tcW w:w="1278" w:type="dxa"/>
            <w:gridSpan w:val="2"/>
            <w:tcBorders>
              <w:top w:val="nil"/>
              <w:left w:val="nil"/>
              <w:bottom w:val="single" w:sz="4" w:space="0" w:color="auto"/>
              <w:right w:val="single" w:sz="4" w:space="0" w:color="auto"/>
            </w:tcBorders>
            <w:vAlign w:val="center"/>
            <w:hideMark/>
          </w:tcPr>
          <w:p w14:paraId="647DDF95"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4BF7402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418" w:type="dxa"/>
            <w:gridSpan w:val="2"/>
            <w:tcBorders>
              <w:top w:val="nil"/>
              <w:left w:val="nil"/>
              <w:bottom w:val="single" w:sz="4" w:space="0" w:color="auto"/>
              <w:right w:val="single" w:sz="4" w:space="0" w:color="auto"/>
            </w:tcBorders>
            <w:noWrap/>
            <w:vAlign w:val="center"/>
            <w:hideMark/>
          </w:tcPr>
          <w:p w14:paraId="6765F18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669.45</w:t>
            </w:r>
          </w:p>
        </w:tc>
        <w:tc>
          <w:tcPr>
            <w:tcW w:w="1470" w:type="dxa"/>
            <w:gridSpan w:val="2"/>
            <w:tcBorders>
              <w:top w:val="nil"/>
              <w:left w:val="nil"/>
              <w:bottom w:val="single" w:sz="4" w:space="0" w:color="auto"/>
              <w:right w:val="single" w:sz="4" w:space="0" w:color="auto"/>
            </w:tcBorders>
            <w:vAlign w:val="center"/>
            <w:hideMark/>
          </w:tcPr>
          <w:p w14:paraId="4CEF0F6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669.450</w:t>
            </w:r>
          </w:p>
        </w:tc>
        <w:tc>
          <w:tcPr>
            <w:tcW w:w="222" w:type="dxa"/>
            <w:gridSpan w:val="2"/>
            <w:vAlign w:val="center"/>
            <w:hideMark/>
          </w:tcPr>
          <w:p w14:paraId="0A2E899C" w14:textId="77777777" w:rsidR="00E54F48" w:rsidRPr="00E54F48" w:rsidRDefault="00E54F48" w:rsidP="00E54F48">
            <w:pPr>
              <w:rPr>
                <w:sz w:val="20"/>
                <w:szCs w:val="20"/>
              </w:rPr>
            </w:pPr>
          </w:p>
        </w:tc>
      </w:tr>
      <w:tr w:rsidR="00E54F48" w:rsidRPr="00E54F48" w14:paraId="581A1FC1" w14:textId="77777777" w:rsidTr="00E54F48">
        <w:trPr>
          <w:gridAfter w:val="1"/>
          <w:wAfter w:w="7" w:type="dxa"/>
          <w:trHeight w:val="285"/>
        </w:trPr>
        <w:tc>
          <w:tcPr>
            <w:tcW w:w="540" w:type="dxa"/>
            <w:tcBorders>
              <w:top w:val="single" w:sz="4" w:space="0" w:color="auto"/>
              <w:left w:val="single" w:sz="4" w:space="0" w:color="auto"/>
              <w:bottom w:val="nil"/>
              <w:right w:val="single" w:sz="4" w:space="0" w:color="auto"/>
            </w:tcBorders>
            <w:noWrap/>
            <w:vAlign w:val="center"/>
            <w:hideMark/>
          </w:tcPr>
          <w:p w14:paraId="62D1789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single" w:sz="4" w:space="0" w:color="auto"/>
              <w:left w:val="nil"/>
              <w:bottom w:val="nil"/>
              <w:right w:val="single" w:sz="4" w:space="0" w:color="auto"/>
            </w:tcBorders>
            <w:vAlign w:val="center"/>
            <w:hideMark/>
          </w:tcPr>
          <w:p w14:paraId="190CAFD2"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16C1D924" w14:textId="77777777" w:rsidR="00E54F48" w:rsidRPr="00E54F48" w:rsidRDefault="00E54F48" w:rsidP="00E54F48">
            <w:pPr>
              <w:rPr>
                <w:rFonts w:ascii="Arial Armenian" w:hAnsi="Arial Armenian" w:cs="Arial"/>
                <w:sz w:val="22"/>
                <w:szCs w:val="22"/>
              </w:rPr>
            </w:pPr>
            <w:proofErr w:type="spellStart"/>
            <w:r w:rsidRPr="00E54F48">
              <w:rPr>
                <w:rFonts w:ascii="Calibri" w:hAnsi="Calibri" w:cs="Calibri"/>
                <w:sz w:val="22"/>
                <w:szCs w:val="22"/>
              </w:rPr>
              <w:t>Теневой</w:t>
            </w:r>
            <w:proofErr w:type="spellEnd"/>
            <w:r w:rsidRPr="00E54F48">
              <w:rPr>
                <w:rFonts w:ascii="Arial Armenian" w:hAnsi="Arial Armenian" w:cs="Arial"/>
                <w:sz w:val="22"/>
                <w:szCs w:val="22"/>
              </w:rPr>
              <w:t xml:space="preserve"> </w:t>
            </w:r>
            <w:r w:rsidRPr="00E54F48">
              <w:rPr>
                <w:rFonts w:ascii="Calibri" w:hAnsi="Calibri" w:cs="Calibri"/>
                <w:sz w:val="22"/>
                <w:szCs w:val="22"/>
              </w:rPr>
              <w:t>навес</w:t>
            </w:r>
            <w:r w:rsidRPr="00E54F48">
              <w:rPr>
                <w:rFonts w:ascii="Arial Armenian" w:hAnsi="Arial Armenian" w:cs="Arial"/>
                <w:sz w:val="22"/>
                <w:szCs w:val="22"/>
              </w:rPr>
              <w:t>-1</w:t>
            </w:r>
          </w:p>
        </w:tc>
        <w:tc>
          <w:tcPr>
            <w:tcW w:w="1278" w:type="dxa"/>
            <w:gridSpan w:val="2"/>
            <w:tcBorders>
              <w:top w:val="nil"/>
              <w:left w:val="nil"/>
              <w:bottom w:val="single" w:sz="4" w:space="0" w:color="auto"/>
              <w:right w:val="single" w:sz="4" w:space="0" w:color="auto"/>
            </w:tcBorders>
            <w:vAlign w:val="center"/>
            <w:hideMark/>
          </w:tcPr>
          <w:p w14:paraId="25B4095B"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06D7A24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418" w:type="dxa"/>
            <w:gridSpan w:val="2"/>
            <w:tcBorders>
              <w:top w:val="nil"/>
              <w:left w:val="nil"/>
              <w:bottom w:val="single" w:sz="4" w:space="0" w:color="auto"/>
              <w:right w:val="single" w:sz="4" w:space="0" w:color="auto"/>
            </w:tcBorders>
            <w:noWrap/>
            <w:vAlign w:val="center"/>
            <w:hideMark/>
          </w:tcPr>
          <w:p w14:paraId="19795CC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707.66</w:t>
            </w:r>
          </w:p>
        </w:tc>
        <w:tc>
          <w:tcPr>
            <w:tcW w:w="1470" w:type="dxa"/>
            <w:gridSpan w:val="2"/>
            <w:tcBorders>
              <w:top w:val="nil"/>
              <w:left w:val="nil"/>
              <w:bottom w:val="single" w:sz="4" w:space="0" w:color="auto"/>
              <w:right w:val="single" w:sz="4" w:space="0" w:color="auto"/>
            </w:tcBorders>
            <w:vAlign w:val="center"/>
            <w:hideMark/>
          </w:tcPr>
          <w:p w14:paraId="5FEA0A9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707.660</w:t>
            </w:r>
          </w:p>
        </w:tc>
        <w:tc>
          <w:tcPr>
            <w:tcW w:w="222" w:type="dxa"/>
            <w:gridSpan w:val="2"/>
            <w:vAlign w:val="center"/>
            <w:hideMark/>
          </w:tcPr>
          <w:p w14:paraId="30A57F87" w14:textId="77777777" w:rsidR="00E54F48" w:rsidRPr="00E54F48" w:rsidRDefault="00E54F48" w:rsidP="00E54F48">
            <w:pPr>
              <w:rPr>
                <w:sz w:val="20"/>
                <w:szCs w:val="20"/>
              </w:rPr>
            </w:pPr>
          </w:p>
        </w:tc>
      </w:tr>
      <w:tr w:rsidR="00E54F48" w:rsidRPr="00E54F48" w14:paraId="46ED5D40" w14:textId="77777777" w:rsidTr="00E54F48">
        <w:trPr>
          <w:gridAfter w:val="1"/>
          <w:wAfter w:w="7" w:type="dxa"/>
          <w:trHeight w:val="285"/>
        </w:trPr>
        <w:tc>
          <w:tcPr>
            <w:tcW w:w="540" w:type="dxa"/>
            <w:tcBorders>
              <w:top w:val="single" w:sz="4" w:space="0" w:color="auto"/>
              <w:left w:val="single" w:sz="4" w:space="0" w:color="auto"/>
              <w:bottom w:val="nil"/>
              <w:right w:val="single" w:sz="4" w:space="0" w:color="auto"/>
            </w:tcBorders>
            <w:noWrap/>
            <w:vAlign w:val="center"/>
            <w:hideMark/>
          </w:tcPr>
          <w:p w14:paraId="7D41146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w:t>
            </w:r>
          </w:p>
        </w:tc>
        <w:tc>
          <w:tcPr>
            <w:tcW w:w="1170" w:type="dxa"/>
            <w:tcBorders>
              <w:top w:val="single" w:sz="4" w:space="0" w:color="auto"/>
              <w:left w:val="nil"/>
              <w:bottom w:val="nil"/>
              <w:right w:val="single" w:sz="4" w:space="0" w:color="auto"/>
            </w:tcBorders>
            <w:vAlign w:val="center"/>
            <w:hideMark/>
          </w:tcPr>
          <w:p w14:paraId="44B91687"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0BA201CD"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Աղբարկղ</w:t>
            </w:r>
            <w:proofErr w:type="spellEnd"/>
          </w:p>
        </w:tc>
        <w:tc>
          <w:tcPr>
            <w:tcW w:w="1278" w:type="dxa"/>
            <w:gridSpan w:val="2"/>
            <w:tcBorders>
              <w:top w:val="nil"/>
              <w:left w:val="nil"/>
              <w:bottom w:val="single" w:sz="4" w:space="0" w:color="auto"/>
              <w:right w:val="single" w:sz="4" w:space="0" w:color="auto"/>
            </w:tcBorders>
            <w:vAlign w:val="center"/>
            <w:hideMark/>
          </w:tcPr>
          <w:p w14:paraId="612BD742"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69EDEB3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418" w:type="dxa"/>
            <w:gridSpan w:val="2"/>
            <w:tcBorders>
              <w:top w:val="nil"/>
              <w:left w:val="nil"/>
              <w:bottom w:val="single" w:sz="4" w:space="0" w:color="auto"/>
              <w:right w:val="single" w:sz="4" w:space="0" w:color="auto"/>
            </w:tcBorders>
            <w:noWrap/>
            <w:vAlign w:val="center"/>
            <w:hideMark/>
          </w:tcPr>
          <w:p w14:paraId="6766BBC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332.60</w:t>
            </w:r>
          </w:p>
        </w:tc>
        <w:tc>
          <w:tcPr>
            <w:tcW w:w="1470" w:type="dxa"/>
            <w:gridSpan w:val="2"/>
            <w:tcBorders>
              <w:top w:val="nil"/>
              <w:left w:val="nil"/>
              <w:bottom w:val="single" w:sz="4" w:space="0" w:color="auto"/>
              <w:right w:val="single" w:sz="4" w:space="0" w:color="auto"/>
            </w:tcBorders>
            <w:vAlign w:val="center"/>
            <w:hideMark/>
          </w:tcPr>
          <w:p w14:paraId="6B3ED71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1663.000</w:t>
            </w:r>
          </w:p>
        </w:tc>
        <w:tc>
          <w:tcPr>
            <w:tcW w:w="222" w:type="dxa"/>
            <w:gridSpan w:val="2"/>
            <w:vAlign w:val="center"/>
            <w:hideMark/>
          </w:tcPr>
          <w:p w14:paraId="64CDD190" w14:textId="77777777" w:rsidR="00E54F48" w:rsidRPr="00E54F48" w:rsidRDefault="00E54F48" w:rsidP="00E54F48">
            <w:pPr>
              <w:rPr>
                <w:sz w:val="20"/>
                <w:szCs w:val="20"/>
              </w:rPr>
            </w:pPr>
          </w:p>
        </w:tc>
      </w:tr>
      <w:tr w:rsidR="00E54F48" w:rsidRPr="00E54F48" w14:paraId="27BB3367" w14:textId="77777777" w:rsidTr="00E54F48">
        <w:trPr>
          <w:gridAfter w:val="1"/>
          <w:wAfter w:w="7" w:type="dxa"/>
          <w:trHeight w:val="285"/>
        </w:trPr>
        <w:tc>
          <w:tcPr>
            <w:tcW w:w="540" w:type="dxa"/>
            <w:tcBorders>
              <w:top w:val="single" w:sz="4" w:space="0" w:color="auto"/>
              <w:left w:val="single" w:sz="4" w:space="0" w:color="auto"/>
              <w:bottom w:val="nil"/>
              <w:right w:val="single" w:sz="4" w:space="0" w:color="auto"/>
            </w:tcBorders>
            <w:noWrap/>
            <w:vAlign w:val="center"/>
            <w:hideMark/>
          </w:tcPr>
          <w:p w14:paraId="1B1F353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w:t>
            </w:r>
          </w:p>
        </w:tc>
        <w:tc>
          <w:tcPr>
            <w:tcW w:w="1170" w:type="dxa"/>
            <w:tcBorders>
              <w:top w:val="single" w:sz="4" w:space="0" w:color="auto"/>
              <w:left w:val="nil"/>
              <w:bottom w:val="nil"/>
              <w:right w:val="single" w:sz="4" w:space="0" w:color="auto"/>
            </w:tcBorders>
            <w:vAlign w:val="center"/>
            <w:hideMark/>
          </w:tcPr>
          <w:p w14:paraId="17497E70"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79844109"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Նաստարան</w:t>
            </w:r>
            <w:proofErr w:type="spellEnd"/>
          </w:p>
        </w:tc>
        <w:tc>
          <w:tcPr>
            <w:tcW w:w="1278" w:type="dxa"/>
            <w:gridSpan w:val="2"/>
            <w:tcBorders>
              <w:top w:val="nil"/>
              <w:left w:val="nil"/>
              <w:bottom w:val="single" w:sz="4" w:space="0" w:color="auto"/>
              <w:right w:val="single" w:sz="4" w:space="0" w:color="auto"/>
            </w:tcBorders>
            <w:vAlign w:val="center"/>
            <w:hideMark/>
          </w:tcPr>
          <w:p w14:paraId="61BFF8DE"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1CBB4D9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418" w:type="dxa"/>
            <w:gridSpan w:val="2"/>
            <w:tcBorders>
              <w:top w:val="nil"/>
              <w:left w:val="nil"/>
              <w:bottom w:val="single" w:sz="4" w:space="0" w:color="auto"/>
              <w:right w:val="single" w:sz="4" w:space="0" w:color="auto"/>
            </w:tcBorders>
            <w:noWrap/>
            <w:vAlign w:val="center"/>
            <w:hideMark/>
          </w:tcPr>
          <w:p w14:paraId="589B834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174.56</w:t>
            </w:r>
          </w:p>
        </w:tc>
        <w:tc>
          <w:tcPr>
            <w:tcW w:w="1470" w:type="dxa"/>
            <w:gridSpan w:val="2"/>
            <w:tcBorders>
              <w:top w:val="nil"/>
              <w:left w:val="nil"/>
              <w:bottom w:val="single" w:sz="4" w:space="0" w:color="auto"/>
              <w:right w:val="single" w:sz="4" w:space="0" w:color="auto"/>
            </w:tcBorders>
            <w:vAlign w:val="center"/>
            <w:hideMark/>
          </w:tcPr>
          <w:p w14:paraId="6107045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872.800</w:t>
            </w:r>
          </w:p>
        </w:tc>
        <w:tc>
          <w:tcPr>
            <w:tcW w:w="222" w:type="dxa"/>
            <w:gridSpan w:val="2"/>
            <w:vAlign w:val="center"/>
            <w:hideMark/>
          </w:tcPr>
          <w:p w14:paraId="653E727E" w14:textId="77777777" w:rsidR="00E54F48" w:rsidRPr="00E54F48" w:rsidRDefault="00E54F48" w:rsidP="00E54F48">
            <w:pPr>
              <w:rPr>
                <w:sz w:val="20"/>
                <w:szCs w:val="20"/>
              </w:rPr>
            </w:pPr>
          </w:p>
        </w:tc>
      </w:tr>
      <w:tr w:rsidR="00E54F48" w:rsidRPr="00E54F48" w14:paraId="414EE1D0" w14:textId="77777777" w:rsidTr="00E54F48">
        <w:trPr>
          <w:gridAfter w:val="1"/>
          <w:wAfter w:w="7" w:type="dxa"/>
          <w:trHeight w:val="285"/>
        </w:trPr>
        <w:tc>
          <w:tcPr>
            <w:tcW w:w="540" w:type="dxa"/>
            <w:tcBorders>
              <w:top w:val="single" w:sz="4" w:space="0" w:color="auto"/>
              <w:left w:val="single" w:sz="4" w:space="0" w:color="auto"/>
              <w:bottom w:val="nil"/>
              <w:right w:val="single" w:sz="4" w:space="0" w:color="auto"/>
            </w:tcBorders>
            <w:noWrap/>
            <w:vAlign w:val="center"/>
            <w:hideMark/>
          </w:tcPr>
          <w:p w14:paraId="53AFB1E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w:t>
            </w:r>
          </w:p>
        </w:tc>
        <w:tc>
          <w:tcPr>
            <w:tcW w:w="1170" w:type="dxa"/>
            <w:tcBorders>
              <w:top w:val="single" w:sz="4" w:space="0" w:color="auto"/>
              <w:left w:val="nil"/>
              <w:bottom w:val="nil"/>
              <w:right w:val="single" w:sz="4" w:space="0" w:color="auto"/>
            </w:tcBorders>
            <w:vAlign w:val="center"/>
            <w:hideMark/>
          </w:tcPr>
          <w:p w14:paraId="16491A07"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0D7844FB"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Սեղան</w:t>
            </w:r>
            <w:proofErr w:type="spellEnd"/>
            <w:r w:rsidRPr="00E54F48">
              <w:rPr>
                <w:rFonts w:ascii="Arial Armenian" w:hAnsi="Arial Armenian" w:cs="Arial"/>
                <w:sz w:val="22"/>
                <w:szCs w:val="22"/>
              </w:rPr>
              <w:t xml:space="preserve"> 3</w:t>
            </w:r>
            <w:r w:rsidRPr="00E54F48">
              <w:rPr>
                <w:rFonts w:ascii="Sylfaen" w:hAnsi="Sylfaen" w:cs="Sylfaen"/>
                <w:sz w:val="22"/>
                <w:szCs w:val="22"/>
              </w:rPr>
              <w:t>մ</w:t>
            </w:r>
          </w:p>
        </w:tc>
        <w:tc>
          <w:tcPr>
            <w:tcW w:w="1278" w:type="dxa"/>
            <w:gridSpan w:val="2"/>
            <w:tcBorders>
              <w:top w:val="nil"/>
              <w:left w:val="nil"/>
              <w:bottom w:val="single" w:sz="4" w:space="0" w:color="auto"/>
              <w:right w:val="single" w:sz="4" w:space="0" w:color="auto"/>
            </w:tcBorders>
            <w:vAlign w:val="center"/>
            <w:hideMark/>
          </w:tcPr>
          <w:p w14:paraId="59FAFAC4"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0C732A2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418" w:type="dxa"/>
            <w:gridSpan w:val="2"/>
            <w:tcBorders>
              <w:top w:val="nil"/>
              <w:left w:val="nil"/>
              <w:bottom w:val="single" w:sz="4" w:space="0" w:color="auto"/>
              <w:right w:val="single" w:sz="4" w:space="0" w:color="auto"/>
            </w:tcBorders>
            <w:noWrap/>
            <w:vAlign w:val="center"/>
            <w:hideMark/>
          </w:tcPr>
          <w:p w14:paraId="3924610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232.11</w:t>
            </w:r>
          </w:p>
        </w:tc>
        <w:tc>
          <w:tcPr>
            <w:tcW w:w="1470" w:type="dxa"/>
            <w:gridSpan w:val="2"/>
            <w:tcBorders>
              <w:top w:val="nil"/>
              <w:left w:val="nil"/>
              <w:bottom w:val="single" w:sz="4" w:space="0" w:color="auto"/>
              <w:right w:val="single" w:sz="4" w:space="0" w:color="auto"/>
            </w:tcBorders>
            <w:vAlign w:val="center"/>
            <w:hideMark/>
          </w:tcPr>
          <w:p w14:paraId="43AA002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232.110</w:t>
            </w:r>
          </w:p>
        </w:tc>
        <w:tc>
          <w:tcPr>
            <w:tcW w:w="222" w:type="dxa"/>
            <w:gridSpan w:val="2"/>
            <w:vAlign w:val="center"/>
            <w:hideMark/>
          </w:tcPr>
          <w:p w14:paraId="6BD40EF6" w14:textId="77777777" w:rsidR="00E54F48" w:rsidRPr="00E54F48" w:rsidRDefault="00E54F48" w:rsidP="00E54F48">
            <w:pPr>
              <w:rPr>
                <w:sz w:val="20"/>
                <w:szCs w:val="20"/>
              </w:rPr>
            </w:pPr>
          </w:p>
        </w:tc>
      </w:tr>
      <w:tr w:rsidR="00E54F48" w:rsidRPr="00E54F48" w14:paraId="73DA45AB" w14:textId="77777777" w:rsidTr="00E54F48">
        <w:trPr>
          <w:gridAfter w:val="1"/>
          <w:wAfter w:w="7" w:type="dxa"/>
          <w:trHeight w:val="285"/>
        </w:trPr>
        <w:tc>
          <w:tcPr>
            <w:tcW w:w="540" w:type="dxa"/>
            <w:tcBorders>
              <w:top w:val="single" w:sz="4" w:space="0" w:color="auto"/>
              <w:left w:val="single" w:sz="4" w:space="0" w:color="auto"/>
              <w:bottom w:val="nil"/>
              <w:right w:val="single" w:sz="4" w:space="0" w:color="auto"/>
            </w:tcBorders>
            <w:noWrap/>
            <w:vAlign w:val="center"/>
            <w:hideMark/>
          </w:tcPr>
          <w:p w14:paraId="0A39B88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w:t>
            </w:r>
          </w:p>
        </w:tc>
        <w:tc>
          <w:tcPr>
            <w:tcW w:w="1170" w:type="dxa"/>
            <w:tcBorders>
              <w:top w:val="single" w:sz="4" w:space="0" w:color="auto"/>
              <w:left w:val="nil"/>
              <w:bottom w:val="nil"/>
              <w:right w:val="single" w:sz="4" w:space="0" w:color="auto"/>
            </w:tcBorders>
            <w:vAlign w:val="center"/>
            <w:hideMark/>
          </w:tcPr>
          <w:p w14:paraId="63684C29"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333EA12E"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Սեղան</w:t>
            </w:r>
            <w:proofErr w:type="spellEnd"/>
            <w:r w:rsidRPr="00E54F48">
              <w:rPr>
                <w:rFonts w:ascii="Arial Armenian" w:hAnsi="Arial Armenian" w:cs="Arial"/>
                <w:sz w:val="22"/>
                <w:szCs w:val="22"/>
              </w:rPr>
              <w:t xml:space="preserve"> 1,5</w:t>
            </w:r>
            <w:r w:rsidRPr="00E54F48">
              <w:rPr>
                <w:rFonts w:ascii="Sylfaen" w:hAnsi="Sylfaen" w:cs="Sylfaen"/>
                <w:sz w:val="22"/>
                <w:szCs w:val="22"/>
              </w:rPr>
              <w:t>մ</w:t>
            </w:r>
          </w:p>
        </w:tc>
        <w:tc>
          <w:tcPr>
            <w:tcW w:w="1278" w:type="dxa"/>
            <w:gridSpan w:val="2"/>
            <w:tcBorders>
              <w:top w:val="nil"/>
              <w:left w:val="nil"/>
              <w:bottom w:val="single" w:sz="4" w:space="0" w:color="auto"/>
              <w:right w:val="single" w:sz="4" w:space="0" w:color="auto"/>
            </w:tcBorders>
            <w:vAlign w:val="center"/>
            <w:hideMark/>
          </w:tcPr>
          <w:p w14:paraId="04BA24DA"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7424691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418" w:type="dxa"/>
            <w:gridSpan w:val="2"/>
            <w:tcBorders>
              <w:top w:val="nil"/>
              <w:left w:val="nil"/>
              <w:bottom w:val="single" w:sz="4" w:space="0" w:color="auto"/>
              <w:right w:val="single" w:sz="4" w:space="0" w:color="auto"/>
            </w:tcBorders>
            <w:noWrap/>
            <w:vAlign w:val="center"/>
            <w:hideMark/>
          </w:tcPr>
          <w:p w14:paraId="33E012B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176.91</w:t>
            </w:r>
          </w:p>
        </w:tc>
        <w:tc>
          <w:tcPr>
            <w:tcW w:w="1470" w:type="dxa"/>
            <w:gridSpan w:val="2"/>
            <w:tcBorders>
              <w:top w:val="nil"/>
              <w:left w:val="nil"/>
              <w:bottom w:val="single" w:sz="4" w:space="0" w:color="auto"/>
              <w:right w:val="single" w:sz="4" w:space="0" w:color="auto"/>
            </w:tcBorders>
            <w:vAlign w:val="center"/>
            <w:hideMark/>
          </w:tcPr>
          <w:p w14:paraId="363AA01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707.640</w:t>
            </w:r>
          </w:p>
        </w:tc>
        <w:tc>
          <w:tcPr>
            <w:tcW w:w="222" w:type="dxa"/>
            <w:gridSpan w:val="2"/>
            <w:vAlign w:val="center"/>
            <w:hideMark/>
          </w:tcPr>
          <w:p w14:paraId="021B7EC0" w14:textId="77777777" w:rsidR="00E54F48" w:rsidRPr="00E54F48" w:rsidRDefault="00E54F48" w:rsidP="00E54F48">
            <w:pPr>
              <w:rPr>
                <w:sz w:val="20"/>
                <w:szCs w:val="20"/>
              </w:rPr>
            </w:pPr>
          </w:p>
        </w:tc>
      </w:tr>
      <w:tr w:rsidR="00E54F48" w:rsidRPr="00E54F48" w14:paraId="3CEA6146"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17AF9AA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w:t>
            </w:r>
          </w:p>
        </w:tc>
        <w:tc>
          <w:tcPr>
            <w:tcW w:w="1170" w:type="dxa"/>
            <w:tcBorders>
              <w:top w:val="single" w:sz="4" w:space="0" w:color="auto"/>
              <w:left w:val="nil"/>
              <w:bottom w:val="nil"/>
              <w:right w:val="single" w:sz="4" w:space="0" w:color="auto"/>
            </w:tcBorders>
            <w:vAlign w:val="center"/>
            <w:hideMark/>
          </w:tcPr>
          <w:p w14:paraId="46CBAD16"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Շուկա</w:t>
            </w:r>
            <w:proofErr w:type="spellEnd"/>
          </w:p>
        </w:tc>
        <w:tc>
          <w:tcPr>
            <w:tcW w:w="3705" w:type="dxa"/>
            <w:tcBorders>
              <w:top w:val="single" w:sz="4" w:space="0" w:color="auto"/>
              <w:left w:val="nil"/>
              <w:bottom w:val="nil"/>
              <w:right w:val="single" w:sz="4" w:space="0" w:color="auto"/>
            </w:tcBorders>
            <w:vAlign w:val="center"/>
            <w:hideMark/>
          </w:tcPr>
          <w:p w14:paraId="0EBC1158" w14:textId="77777777" w:rsidR="00E54F48" w:rsidRPr="00E54F48" w:rsidRDefault="00E54F48" w:rsidP="00E54F48">
            <w:pPr>
              <w:rPr>
                <w:rFonts w:ascii="Arial Armenian" w:hAnsi="Arial Armenian" w:cs="Arial"/>
                <w:sz w:val="22"/>
                <w:szCs w:val="22"/>
                <w:lang w:val="ru-RU"/>
              </w:rPr>
            </w:pPr>
            <w:r w:rsidRPr="00E54F48">
              <w:rPr>
                <w:rFonts w:ascii="Calibri" w:hAnsi="Calibri" w:cs="Calibri"/>
                <w:sz w:val="22"/>
                <w:szCs w:val="22"/>
                <w:lang w:val="ru-RU"/>
              </w:rPr>
              <w:t>Болт</w:t>
            </w:r>
            <w:r w:rsidRPr="00E54F48">
              <w:rPr>
                <w:rFonts w:ascii="Arial Armenian" w:hAnsi="Arial Armenian" w:cs="Arial"/>
                <w:sz w:val="22"/>
                <w:szCs w:val="22"/>
                <w:lang w:val="ru-RU"/>
              </w:rPr>
              <w:t xml:space="preserve"> </w:t>
            </w:r>
            <w:r w:rsidRPr="00E54F48">
              <w:rPr>
                <w:rFonts w:ascii="Calibri" w:hAnsi="Calibri" w:cs="Calibri"/>
                <w:sz w:val="22"/>
                <w:szCs w:val="22"/>
                <w:lang w:val="ru-RU"/>
              </w:rPr>
              <w:t>фундаментный</w:t>
            </w:r>
            <w:r w:rsidRPr="00E54F48">
              <w:rPr>
                <w:rFonts w:ascii="Arial Armenian" w:hAnsi="Arial Armenian" w:cs="Arial"/>
                <w:sz w:val="22"/>
                <w:szCs w:val="22"/>
                <w:lang w:val="ru-RU"/>
              </w:rPr>
              <w:t xml:space="preserve"> </w:t>
            </w:r>
            <w:r w:rsidRPr="00E54F48">
              <w:rPr>
                <w:rFonts w:ascii="Calibri" w:hAnsi="Calibri" w:cs="Calibri"/>
                <w:sz w:val="22"/>
                <w:szCs w:val="22"/>
                <w:lang w:val="ru-RU"/>
              </w:rPr>
              <w:t>М</w:t>
            </w:r>
            <w:r w:rsidRPr="00E54F48">
              <w:rPr>
                <w:rFonts w:ascii="Arial Armenian" w:hAnsi="Arial Armenian" w:cs="Arial"/>
                <w:sz w:val="22"/>
                <w:szCs w:val="22"/>
                <w:lang w:val="ru-RU"/>
              </w:rPr>
              <w:t>12</w:t>
            </w:r>
            <w:r w:rsidRPr="00E54F48">
              <w:rPr>
                <w:rFonts w:ascii="Calibri" w:hAnsi="Calibri" w:cs="Calibri"/>
                <w:sz w:val="22"/>
                <w:szCs w:val="22"/>
                <w:lang w:val="ru-RU"/>
              </w:rPr>
              <w:t>х</w:t>
            </w:r>
            <w:r w:rsidRPr="00E54F48">
              <w:rPr>
                <w:rFonts w:ascii="Arial Armenian" w:hAnsi="Arial Armenian" w:cs="Arial"/>
                <w:sz w:val="22"/>
                <w:szCs w:val="22"/>
                <w:lang w:val="ru-RU"/>
              </w:rPr>
              <w:t>150</w:t>
            </w:r>
            <w:r w:rsidRPr="00E54F48">
              <w:rPr>
                <w:rFonts w:ascii="Arial Armenian" w:hAnsi="Arial Armenian" w:cs="Arial"/>
                <w:sz w:val="22"/>
                <w:szCs w:val="22"/>
                <w:lang w:val="ru-RU"/>
              </w:rPr>
              <w:br/>
            </w:r>
            <w:proofErr w:type="spellStart"/>
            <w:r w:rsidRPr="00E54F48">
              <w:rPr>
                <w:rFonts w:ascii="Sylfaen" w:hAnsi="Sylfaen" w:cs="Sylfaen"/>
                <w:sz w:val="22"/>
                <w:szCs w:val="22"/>
              </w:rPr>
              <w:t>Գլխամիակցիչ</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հիմքային</w:t>
            </w:r>
            <w:proofErr w:type="spellEnd"/>
            <w:r w:rsidRPr="00E54F48">
              <w:rPr>
                <w:rFonts w:ascii="Arial Armenian" w:hAnsi="Arial Armenian" w:cs="Arial"/>
                <w:sz w:val="22"/>
                <w:szCs w:val="22"/>
                <w:lang w:val="ru-RU"/>
              </w:rPr>
              <w:t xml:space="preserve"> </w:t>
            </w:r>
            <w:r w:rsidRPr="00E54F48">
              <w:rPr>
                <w:rFonts w:ascii="Calibri" w:hAnsi="Calibri" w:cs="Calibri"/>
                <w:sz w:val="22"/>
                <w:szCs w:val="22"/>
                <w:lang w:val="ru-RU"/>
              </w:rPr>
              <w:t>М</w:t>
            </w:r>
            <w:r w:rsidRPr="00E54F48">
              <w:rPr>
                <w:rFonts w:ascii="Arial Armenian" w:hAnsi="Arial Armenian" w:cs="Arial"/>
                <w:sz w:val="22"/>
                <w:szCs w:val="22"/>
                <w:lang w:val="ru-RU"/>
              </w:rPr>
              <w:t>12</w:t>
            </w:r>
            <w:r w:rsidRPr="00E54F48">
              <w:rPr>
                <w:rFonts w:ascii="Calibri" w:hAnsi="Calibri" w:cs="Calibri"/>
                <w:sz w:val="22"/>
                <w:szCs w:val="22"/>
                <w:lang w:val="ru-RU"/>
              </w:rPr>
              <w:t>х</w:t>
            </w:r>
            <w:r w:rsidRPr="00E54F48">
              <w:rPr>
                <w:rFonts w:ascii="Arial Armenian" w:hAnsi="Arial Armenian" w:cs="Arial"/>
                <w:sz w:val="22"/>
                <w:szCs w:val="22"/>
                <w:lang w:val="ru-RU"/>
              </w:rPr>
              <w:t>150</w:t>
            </w:r>
          </w:p>
        </w:tc>
        <w:tc>
          <w:tcPr>
            <w:tcW w:w="1278" w:type="dxa"/>
            <w:gridSpan w:val="2"/>
            <w:tcBorders>
              <w:top w:val="nil"/>
              <w:left w:val="nil"/>
              <w:bottom w:val="single" w:sz="4" w:space="0" w:color="auto"/>
              <w:right w:val="single" w:sz="4" w:space="0" w:color="auto"/>
            </w:tcBorders>
            <w:vAlign w:val="center"/>
            <w:hideMark/>
          </w:tcPr>
          <w:p w14:paraId="5FF2031B"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626E0E1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32</w:t>
            </w:r>
          </w:p>
        </w:tc>
        <w:tc>
          <w:tcPr>
            <w:tcW w:w="1418" w:type="dxa"/>
            <w:gridSpan w:val="2"/>
            <w:tcBorders>
              <w:top w:val="nil"/>
              <w:left w:val="nil"/>
              <w:bottom w:val="single" w:sz="4" w:space="0" w:color="auto"/>
              <w:right w:val="single" w:sz="4" w:space="0" w:color="auto"/>
            </w:tcBorders>
            <w:noWrap/>
            <w:vAlign w:val="center"/>
            <w:hideMark/>
          </w:tcPr>
          <w:p w14:paraId="331FFFD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1.56</w:t>
            </w:r>
          </w:p>
        </w:tc>
        <w:tc>
          <w:tcPr>
            <w:tcW w:w="1470" w:type="dxa"/>
            <w:gridSpan w:val="2"/>
            <w:tcBorders>
              <w:top w:val="nil"/>
              <w:left w:val="nil"/>
              <w:bottom w:val="single" w:sz="4" w:space="0" w:color="auto"/>
              <w:right w:val="single" w:sz="4" w:space="0" w:color="auto"/>
            </w:tcBorders>
            <w:vAlign w:val="center"/>
            <w:hideMark/>
          </w:tcPr>
          <w:p w14:paraId="6DA6D9B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49.920</w:t>
            </w:r>
          </w:p>
        </w:tc>
        <w:tc>
          <w:tcPr>
            <w:tcW w:w="222" w:type="dxa"/>
            <w:gridSpan w:val="2"/>
            <w:vAlign w:val="center"/>
            <w:hideMark/>
          </w:tcPr>
          <w:p w14:paraId="34FBDA17" w14:textId="77777777" w:rsidR="00E54F48" w:rsidRPr="00E54F48" w:rsidRDefault="00E54F48" w:rsidP="00E54F48">
            <w:pPr>
              <w:rPr>
                <w:sz w:val="20"/>
                <w:szCs w:val="20"/>
              </w:rPr>
            </w:pPr>
          </w:p>
        </w:tc>
      </w:tr>
      <w:tr w:rsidR="00E54F48" w:rsidRPr="00E54F48" w14:paraId="49CD1353"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06A287C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243EE25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1B7DD450"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Ոռոգում</w:t>
            </w:r>
            <w:proofErr w:type="spellEnd"/>
          </w:p>
        </w:tc>
        <w:tc>
          <w:tcPr>
            <w:tcW w:w="1278" w:type="dxa"/>
            <w:gridSpan w:val="2"/>
            <w:tcBorders>
              <w:top w:val="nil"/>
              <w:left w:val="nil"/>
              <w:bottom w:val="single" w:sz="4" w:space="0" w:color="auto"/>
              <w:right w:val="single" w:sz="4" w:space="0" w:color="auto"/>
            </w:tcBorders>
            <w:vAlign w:val="center"/>
            <w:hideMark/>
          </w:tcPr>
          <w:p w14:paraId="4546B71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44EA9F6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77F23F8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237B393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494DD40F" w14:textId="77777777" w:rsidR="00E54F48" w:rsidRPr="00E54F48" w:rsidRDefault="00E54F48" w:rsidP="00E54F48">
            <w:pPr>
              <w:rPr>
                <w:sz w:val="20"/>
                <w:szCs w:val="20"/>
              </w:rPr>
            </w:pPr>
          </w:p>
        </w:tc>
      </w:tr>
      <w:tr w:rsidR="00E54F48" w:rsidRPr="00E54F48" w14:paraId="20680552" w14:textId="77777777" w:rsidTr="00E54F48">
        <w:trPr>
          <w:gridAfter w:val="1"/>
          <w:wAfter w:w="7" w:type="dxa"/>
          <w:trHeight w:val="1710"/>
        </w:trPr>
        <w:tc>
          <w:tcPr>
            <w:tcW w:w="540" w:type="dxa"/>
            <w:tcBorders>
              <w:top w:val="nil"/>
              <w:left w:val="single" w:sz="4" w:space="0" w:color="auto"/>
              <w:bottom w:val="single" w:sz="4" w:space="0" w:color="auto"/>
              <w:right w:val="single" w:sz="4" w:space="0" w:color="auto"/>
            </w:tcBorders>
            <w:noWrap/>
            <w:vAlign w:val="center"/>
            <w:hideMark/>
          </w:tcPr>
          <w:p w14:paraId="5B6B22C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single" w:sz="4" w:space="0" w:color="auto"/>
              <w:right w:val="single" w:sz="4" w:space="0" w:color="auto"/>
            </w:tcBorders>
            <w:vAlign w:val="center"/>
            <w:hideMark/>
          </w:tcPr>
          <w:p w14:paraId="38212A8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1-960</w:t>
            </w:r>
          </w:p>
        </w:tc>
        <w:tc>
          <w:tcPr>
            <w:tcW w:w="3705" w:type="dxa"/>
            <w:tcBorders>
              <w:top w:val="nil"/>
              <w:left w:val="nil"/>
              <w:bottom w:val="single" w:sz="4" w:space="0" w:color="auto"/>
              <w:right w:val="single" w:sz="4" w:space="0" w:color="auto"/>
            </w:tcBorders>
            <w:vAlign w:val="center"/>
            <w:hideMark/>
          </w:tcPr>
          <w:p w14:paraId="6B68F31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Գրունտի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մշակում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խրամուղիների</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2</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առանց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ամրակապման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թեքություններով</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1,5</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2 </w:t>
            </w:r>
            <w:proofErr w:type="spellStart"/>
            <w:r w:rsidRPr="00E54F48">
              <w:rPr>
                <w:rFonts w:ascii="Sylfaen" w:hAnsi="Sylfaen" w:cs="Sylfaen"/>
                <w:sz w:val="22"/>
                <w:szCs w:val="22"/>
              </w:rPr>
              <w:t>կարգ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գրունտներում</w:t>
            </w:r>
            <w:proofErr w:type="spellEnd"/>
            <w:r w:rsidRPr="00E54F48">
              <w:rPr>
                <w:rFonts w:ascii="Arial Armenian" w:hAnsi="Arial Armenian" w:cs="Arial"/>
                <w:sz w:val="22"/>
                <w:szCs w:val="22"/>
              </w:rPr>
              <w:br w:type="page"/>
            </w:r>
            <w:r w:rsidRPr="00E54F48">
              <w:rPr>
                <w:rFonts w:ascii="Calibri" w:hAnsi="Calibri" w:cs="Calibri"/>
                <w:sz w:val="22"/>
                <w:szCs w:val="22"/>
              </w:rPr>
              <w:t>РАЗРАБОТКА</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ТРАНШЕЯХ</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2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БЕЗ</w:t>
            </w:r>
            <w:r w:rsidRPr="00E54F48">
              <w:rPr>
                <w:rFonts w:ascii="Arial Armenian" w:hAnsi="Arial Armenian" w:cs="Arial"/>
                <w:sz w:val="22"/>
                <w:szCs w:val="22"/>
              </w:rPr>
              <w:t xml:space="preserve"> </w:t>
            </w:r>
            <w:r w:rsidRPr="00E54F48">
              <w:rPr>
                <w:rFonts w:ascii="Calibri" w:hAnsi="Calibri" w:cs="Calibri"/>
                <w:sz w:val="22"/>
                <w:szCs w:val="22"/>
              </w:rPr>
              <w:t>КРЕПЛЕНИЙ</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ОТКОСАМИ</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1,5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2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34421A09"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66EDA81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w:t>
            </w:r>
          </w:p>
        </w:tc>
        <w:tc>
          <w:tcPr>
            <w:tcW w:w="1418" w:type="dxa"/>
            <w:gridSpan w:val="2"/>
            <w:tcBorders>
              <w:top w:val="nil"/>
              <w:left w:val="nil"/>
              <w:bottom w:val="single" w:sz="4" w:space="0" w:color="auto"/>
              <w:right w:val="single" w:sz="4" w:space="0" w:color="auto"/>
            </w:tcBorders>
            <w:noWrap/>
            <w:vAlign w:val="center"/>
            <w:hideMark/>
          </w:tcPr>
          <w:p w14:paraId="4656EFA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2.484</w:t>
            </w:r>
          </w:p>
        </w:tc>
        <w:tc>
          <w:tcPr>
            <w:tcW w:w="1470" w:type="dxa"/>
            <w:gridSpan w:val="2"/>
            <w:tcBorders>
              <w:top w:val="nil"/>
              <w:left w:val="nil"/>
              <w:bottom w:val="single" w:sz="4" w:space="0" w:color="auto"/>
              <w:right w:val="single" w:sz="4" w:space="0" w:color="auto"/>
            </w:tcBorders>
            <w:vAlign w:val="center"/>
            <w:hideMark/>
          </w:tcPr>
          <w:p w14:paraId="1035677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24.840</w:t>
            </w:r>
          </w:p>
        </w:tc>
        <w:tc>
          <w:tcPr>
            <w:tcW w:w="222" w:type="dxa"/>
            <w:gridSpan w:val="2"/>
            <w:vAlign w:val="center"/>
            <w:hideMark/>
          </w:tcPr>
          <w:p w14:paraId="6BCFDD41" w14:textId="77777777" w:rsidR="00E54F48" w:rsidRPr="00E54F48" w:rsidRDefault="00E54F48" w:rsidP="00E54F48">
            <w:pPr>
              <w:rPr>
                <w:sz w:val="20"/>
                <w:szCs w:val="20"/>
              </w:rPr>
            </w:pPr>
          </w:p>
        </w:tc>
      </w:tr>
      <w:tr w:rsidR="00E54F48" w:rsidRPr="00E54F48" w14:paraId="00E1AD05" w14:textId="77777777" w:rsidTr="00E54F48">
        <w:trPr>
          <w:gridAfter w:val="1"/>
          <w:wAfter w:w="7" w:type="dxa"/>
          <w:trHeight w:val="1140"/>
        </w:trPr>
        <w:tc>
          <w:tcPr>
            <w:tcW w:w="540" w:type="dxa"/>
            <w:tcBorders>
              <w:top w:val="nil"/>
              <w:left w:val="single" w:sz="4" w:space="0" w:color="auto"/>
              <w:bottom w:val="single" w:sz="4" w:space="0" w:color="auto"/>
              <w:right w:val="single" w:sz="4" w:space="0" w:color="auto"/>
            </w:tcBorders>
            <w:noWrap/>
            <w:vAlign w:val="center"/>
            <w:hideMark/>
          </w:tcPr>
          <w:p w14:paraId="51A0D44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nil"/>
              <w:left w:val="nil"/>
              <w:bottom w:val="single" w:sz="4" w:space="0" w:color="auto"/>
              <w:right w:val="single" w:sz="4" w:space="0" w:color="auto"/>
            </w:tcBorders>
            <w:vAlign w:val="center"/>
            <w:hideMark/>
          </w:tcPr>
          <w:p w14:paraId="21FBCE0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1-968</w:t>
            </w:r>
          </w:p>
        </w:tc>
        <w:tc>
          <w:tcPr>
            <w:tcW w:w="3705" w:type="dxa"/>
            <w:tcBorders>
              <w:top w:val="nil"/>
              <w:left w:val="nil"/>
              <w:bottom w:val="single" w:sz="4" w:space="0" w:color="auto"/>
              <w:right w:val="single" w:sz="4" w:space="0" w:color="auto"/>
            </w:tcBorders>
            <w:vAlign w:val="center"/>
            <w:hideMark/>
          </w:tcPr>
          <w:p w14:paraId="541BCB84"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Ետլիցք</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կոշտուկների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փխրեցումով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ու</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տոփանումով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խրամուղիների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փոսորակների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2 </w:t>
            </w:r>
            <w:proofErr w:type="spellStart"/>
            <w:r w:rsidRPr="00E54F48">
              <w:rPr>
                <w:rFonts w:ascii="Sylfaen" w:hAnsi="Sylfaen" w:cs="Sylfaen"/>
                <w:sz w:val="22"/>
                <w:szCs w:val="22"/>
              </w:rPr>
              <w:t>կարգ</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գրունտներում</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ЗАСЫПКА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ТРАНШЕЙ</w:t>
            </w:r>
            <w:r w:rsidRPr="00E54F48">
              <w:rPr>
                <w:rFonts w:ascii="Arial Armenian" w:hAnsi="Arial Armenian" w:cs="Arial"/>
                <w:sz w:val="22"/>
                <w:szCs w:val="22"/>
              </w:rPr>
              <w:t xml:space="preserve"> </w:t>
            </w:r>
            <w:r w:rsidRPr="00E54F48">
              <w:rPr>
                <w:rFonts w:ascii="Calibri" w:hAnsi="Calibri" w:cs="Calibri"/>
                <w:sz w:val="22"/>
                <w:szCs w:val="22"/>
              </w:rPr>
              <w:lastRenderedPageBreak/>
              <w:t>ПАЗУХ</w:t>
            </w:r>
            <w:r w:rsidRPr="00E54F48">
              <w:rPr>
                <w:rFonts w:ascii="Arial Armenian" w:hAnsi="Arial Armenian" w:cs="Arial"/>
                <w:sz w:val="22"/>
                <w:szCs w:val="22"/>
              </w:rPr>
              <w:t xml:space="preserve"> </w:t>
            </w:r>
            <w:r w:rsidRPr="00E54F48">
              <w:rPr>
                <w:rFonts w:ascii="Calibri" w:hAnsi="Calibri" w:cs="Calibri"/>
                <w:sz w:val="22"/>
                <w:szCs w:val="22"/>
              </w:rPr>
              <w:t>КОТЛОВАНОВ</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2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495B7326"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lastRenderedPageBreak/>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545D5DB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7.2</w:t>
            </w:r>
          </w:p>
        </w:tc>
        <w:tc>
          <w:tcPr>
            <w:tcW w:w="1418" w:type="dxa"/>
            <w:gridSpan w:val="2"/>
            <w:tcBorders>
              <w:top w:val="nil"/>
              <w:left w:val="nil"/>
              <w:bottom w:val="single" w:sz="4" w:space="0" w:color="auto"/>
              <w:right w:val="single" w:sz="4" w:space="0" w:color="auto"/>
            </w:tcBorders>
            <w:noWrap/>
            <w:vAlign w:val="center"/>
            <w:hideMark/>
          </w:tcPr>
          <w:p w14:paraId="1CE1C27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3.105</w:t>
            </w:r>
          </w:p>
        </w:tc>
        <w:tc>
          <w:tcPr>
            <w:tcW w:w="1470" w:type="dxa"/>
            <w:gridSpan w:val="2"/>
            <w:tcBorders>
              <w:top w:val="nil"/>
              <w:left w:val="nil"/>
              <w:bottom w:val="single" w:sz="4" w:space="0" w:color="auto"/>
              <w:right w:val="single" w:sz="4" w:space="0" w:color="auto"/>
            </w:tcBorders>
            <w:vAlign w:val="center"/>
            <w:hideMark/>
          </w:tcPr>
          <w:p w14:paraId="1BEE793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22.356</w:t>
            </w:r>
          </w:p>
        </w:tc>
        <w:tc>
          <w:tcPr>
            <w:tcW w:w="222" w:type="dxa"/>
            <w:gridSpan w:val="2"/>
            <w:vAlign w:val="center"/>
            <w:hideMark/>
          </w:tcPr>
          <w:p w14:paraId="26AE1ED6" w14:textId="77777777" w:rsidR="00E54F48" w:rsidRPr="00E54F48" w:rsidRDefault="00E54F48" w:rsidP="00E54F48">
            <w:pPr>
              <w:rPr>
                <w:sz w:val="20"/>
                <w:szCs w:val="20"/>
              </w:rPr>
            </w:pPr>
          </w:p>
        </w:tc>
      </w:tr>
      <w:tr w:rsidR="00E54F48" w:rsidRPr="00E54F48" w14:paraId="398BB25F" w14:textId="77777777" w:rsidTr="00E54F48">
        <w:trPr>
          <w:gridAfter w:val="1"/>
          <w:wAfter w:w="7" w:type="dxa"/>
          <w:trHeight w:val="855"/>
        </w:trPr>
        <w:tc>
          <w:tcPr>
            <w:tcW w:w="540" w:type="dxa"/>
            <w:tcBorders>
              <w:top w:val="nil"/>
              <w:left w:val="single" w:sz="4" w:space="0" w:color="auto"/>
              <w:bottom w:val="single" w:sz="4" w:space="0" w:color="auto"/>
              <w:right w:val="single" w:sz="4" w:space="0" w:color="auto"/>
            </w:tcBorders>
            <w:noWrap/>
            <w:vAlign w:val="center"/>
            <w:hideMark/>
          </w:tcPr>
          <w:p w14:paraId="6CB751E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4FCE413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1-1184</w:t>
            </w:r>
          </w:p>
        </w:tc>
        <w:tc>
          <w:tcPr>
            <w:tcW w:w="3705" w:type="dxa"/>
            <w:tcBorders>
              <w:top w:val="nil"/>
              <w:left w:val="nil"/>
              <w:bottom w:val="single" w:sz="4" w:space="0" w:color="auto"/>
              <w:right w:val="single" w:sz="4" w:space="0" w:color="auto"/>
            </w:tcBorders>
            <w:vAlign w:val="center"/>
            <w:hideMark/>
          </w:tcPr>
          <w:p w14:paraId="36A8E42D"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խտացում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պնևմատիկ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խցաններով</w:t>
            </w:r>
            <w:proofErr w:type="spellEnd"/>
            <w:r w:rsidRPr="00E54F48">
              <w:rPr>
                <w:rFonts w:ascii="Arial Armenian" w:hAnsi="Arial Armenian" w:cs="Arial"/>
                <w:sz w:val="22"/>
                <w:szCs w:val="22"/>
              </w:rPr>
              <w:t xml:space="preserve">. 1, 2 </w:t>
            </w:r>
            <w:proofErr w:type="spellStart"/>
            <w:r w:rsidRPr="00E54F48">
              <w:rPr>
                <w:rFonts w:ascii="Sylfaen" w:hAnsi="Sylfaen" w:cs="Sylfaen"/>
                <w:sz w:val="22"/>
                <w:szCs w:val="22"/>
              </w:rPr>
              <w:t>խմբերի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հողեր</w:t>
            </w:r>
            <w:proofErr w:type="spellEnd"/>
            <w:r w:rsidRPr="00E54F48">
              <w:rPr>
                <w:rFonts w:ascii="Arial Armenian" w:hAnsi="Arial Armenian" w:cs="Arial"/>
                <w:sz w:val="22"/>
                <w:szCs w:val="22"/>
              </w:rPr>
              <w:t xml:space="preserve"> /</w:t>
            </w:r>
            <w:r w:rsidRPr="00E54F48">
              <w:rPr>
                <w:rFonts w:ascii="Calibri" w:hAnsi="Calibri" w:cs="Calibri"/>
                <w:sz w:val="22"/>
                <w:szCs w:val="22"/>
              </w:rPr>
              <w:t>УПЛОТНЕНИЕ</w:t>
            </w:r>
            <w:r w:rsidRPr="00E54F48">
              <w:rPr>
                <w:rFonts w:ascii="Arial Armenian" w:hAnsi="Arial Armenian" w:cs="Arial"/>
                <w:sz w:val="22"/>
                <w:szCs w:val="22"/>
              </w:rPr>
              <w:t xml:space="preserve"> </w:t>
            </w:r>
            <w:r w:rsidRPr="00E54F48">
              <w:rPr>
                <w:rFonts w:ascii="Calibri" w:hAnsi="Calibri" w:cs="Calibri"/>
                <w:sz w:val="22"/>
                <w:szCs w:val="22"/>
              </w:rPr>
              <w:t>ГРУНТА</w:t>
            </w:r>
            <w:r w:rsidRPr="00E54F48">
              <w:rPr>
                <w:rFonts w:ascii="Arial Armenian" w:hAnsi="Arial Armenian" w:cs="Arial"/>
                <w:sz w:val="22"/>
                <w:szCs w:val="22"/>
              </w:rPr>
              <w:t xml:space="preserve"> </w:t>
            </w:r>
            <w:r w:rsidRPr="00E54F48">
              <w:rPr>
                <w:rFonts w:ascii="Calibri" w:hAnsi="Calibri" w:cs="Calibri"/>
                <w:sz w:val="22"/>
                <w:szCs w:val="22"/>
              </w:rPr>
              <w:t>ПНЕВМАТИЧЕСКИМИ</w:t>
            </w:r>
            <w:r w:rsidRPr="00E54F48">
              <w:rPr>
                <w:rFonts w:ascii="Arial Armenian" w:hAnsi="Arial Armenian" w:cs="Arial"/>
                <w:sz w:val="22"/>
                <w:szCs w:val="22"/>
              </w:rPr>
              <w:t xml:space="preserve"> </w:t>
            </w:r>
            <w:r w:rsidRPr="00E54F48">
              <w:rPr>
                <w:rFonts w:ascii="Calibri" w:hAnsi="Calibri" w:cs="Calibri"/>
                <w:sz w:val="22"/>
                <w:szCs w:val="22"/>
              </w:rPr>
              <w:t>ТРАМБОВКАМИ</w:t>
            </w:r>
            <w:r w:rsidRPr="00E54F48">
              <w:rPr>
                <w:rFonts w:ascii="Arial Armenian" w:hAnsi="Arial Armenian" w:cs="Arial"/>
                <w:sz w:val="22"/>
                <w:szCs w:val="22"/>
              </w:rPr>
              <w:t xml:space="preserve">: </w:t>
            </w:r>
            <w:r w:rsidRPr="00E54F48">
              <w:rPr>
                <w:rFonts w:ascii="Calibri" w:hAnsi="Calibri" w:cs="Calibri"/>
                <w:sz w:val="22"/>
                <w:szCs w:val="22"/>
              </w:rPr>
              <w:t>ГРУНТЫ</w:t>
            </w:r>
            <w:r w:rsidRPr="00E54F48">
              <w:rPr>
                <w:rFonts w:ascii="Arial Armenian" w:hAnsi="Arial Armenian" w:cs="Arial"/>
                <w:sz w:val="22"/>
                <w:szCs w:val="22"/>
              </w:rPr>
              <w:t xml:space="preserve"> 1,2 </w:t>
            </w:r>
            <w:r w:rsidRPr="00E54F48">
              <w:rPr>
                <w:rFonts w:ascii="Calibri" w:hAnsi="Calibri" w:cs="Calibri"/>
                <w:sz w:val="22"/>
                <w:szCs w:val="22"/>
              </w:rPr>
              <w:t>ГРУПП</w:t>
            </w:r>
          </w:p>
        </w:tc>
        <w:tc>
          <w:tcPr>
            <w:tcW w:w="1278" w:type="dxa"/>
            <w:gridSpan w:val="2"/>
            <w:tcBorders>
              <w:top w:val="nil"/>
              <w:left w:val="nil"/>
              <w:bottom w:val="single" w:sz="4" w:space="0" w:color="auto"/>
              <w:right w:val="single" w:sz="4" w:space="0" w:color="auto"/>
            </w:tcBorders>
            <w:vAlign w:val="center"/>
            <w:hideMark/>
          </w:tcPr>
          <w:p w14:paraId="08465C3B"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0E4CFAA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7.2</w:t>
            </w:r>
          </w:p>
        </w:tc>
        <w:tc>
          <w:tcPr>
            <w:tcW w:w="1418" w:type="dxa"/>
            <w:gridSpan w:val="2"/>
            <w:tcBorders>
              <w:top w:val="nil"/>
              <w:left w:val="nil"/>
              <w:bottom w:val="single" w:sz="4" w:space="0" w:color="auto"/>
              <w:right w:val="single" w:sz="4" w:space="0" w:color="auto"/>
            </w:tcBorders>
            <w:noWrap/>
            <w:vAlign w:val="center"/>
            <w:hideMark/>
          </w:tcPr>
          <w:p w14:paraId="3A38D3D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0.207</w:t>
            </w:r>
          </w:p>
        </w:tc>
        <w:tc>
          <w:tcPr>
            <w:tcW w:w="1470" w:type="dxa"/>
            <w:gridSpan w:val="2"/>
            <w:tcBorders>
              <w:top w:val="nil"/>
              <w:left w:val="nil"/>
              <w:bottom w:val="single" w:sz="4" w:space="0" w:color="auto"/>
              <w:right w:val="single" w:sz="4" w:space="0" w:color="auto"/>
            </w:tcBorders>
            <w:vAlign w:val="center"/>
            <w:hideMark/>
          </w:tcPr>
          <w:p w14:paraId="31241D5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1.490</w:t>
            </w:r>
          </w:p>
        </w:tc>
        <w:tc>
          <w:tcPr>
            <w:tcW w:w="222" w:type="dxa"/>
            <w:gridSpan w:val="2"/>
            <w:vAlign w:val="center"/>
            <w:hideMark/>
          </w:tcPr>
          <w:p w14:paraId="5186C04A" w14:textId="77777777" w:rsidR="00E54F48" w:rsidRPr="00E54F48" w:rsidRDefault="00E54F48" w:rsidP="00E54F48">
            <w:pPr>
              <w:rPr>
                <w:sz w:val="20"/>
                <w:szCs w:val="20"/>
              </w:rPr>
            </w:pPr>
          </w:p>
        </w:tc>
      </w:tr>
      <w:tr w:rsidR="00E54F48" w:rsidRPr="00E54F48" w14:paraId="20D80978" w14:textId="77777777" w:rsidTr="00E54F48">
        <w:trPr>
          <w:gridAfter w:val="1"/>
          <w:wAfter w:w="7" w:type="dxa"/>
          <w:trHeight w:val="570"/>
        </w:trPr>
        <w:tc>
          <w:tcPr>
            <w:tcW w:w="540" w:type="dxa"/>
            <w:tcBorders>
              <w:top w:val="nil"/>
              <w:left w:val="single" w:sz="4" w:space="0" w:color="auto"/>
              <w:bottom w:val="nil"/>
              <w:right w:val="single" w:sz="4" w:space="0" w:color="auto"/>
            </w:tcBorders>
            <w:noWrap/>
            <w:vAlign w:val="center"/>
            <w:hideMark/>
          </w:tcPr>
          <w:p w14:paraId="3F46B80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nil"/>
              <w:right w:val="single" w:sz="4" w:space="0" w:color="auto"/>
            </w:tcBorders>
            <w:vAlign w:val="center"/>
            <w:hideMark/>
          </w:tcPr>
          <w:p w14:paraId="170EFCB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23-1</w:t>
            </w:r>
          </w:p>
        </w:tc>
        <w:tc>
          <w:tcPr>
            <w:tcW w:w="3705" w:type="dxa"/>
            <w:tcBorders>
              <w:top w:val="nil"/>
              <w:left w:val="nil"/>
              <w:bottom w:val="nil"/>
              <w:right w:val="single" w:sz="4" w:space="0" w:color="auto"/>
            </w:tcBorders>
            <w:vAlign w:val="center"/>
            <w:hideMark/>
          </w:tcPr>
          <w:p w14:paraId="35021BAD"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Խողովակաշարերի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տակ</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ավազային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հիմքի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Устройство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песчаного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основания</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под</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трубопроводы</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2CEC86DA"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08FE2C3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w:t>
            </w:r>
          </w:p>
        </w:tc>
        <w:tc>
          <w:tcPr>
            <w:tcW w:w="1418" w:type="dxa"/>
            <w:gridSpan w:val="2"/>
            <w:tcBorders>
              <w:top w:val="nil"/>
              <w:left w:val="nil"/>
              <w:bottom w:val="single" w:sz="4" w:space="0" w:color="auto"/>
              <w:right w:val="single" w:sz="4" w:space="0" w:color="auto"/>
            </w:tcBorders>
            <w:noWrap/>
            <w:vAlign w:val="center"/>
            <w:hideMark/>
          </w:tcPr>
          <w:p w14:paraId="19F31DB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13.86</w:t>
            </w:r>
          </w:p>
        </w:tc>
        <w:tc>
          <w:tcPr>
            <w:tcW w:w="1470" w:type="dxa"/>
            <w:gridSpan w:val="2"/>
            <w:tcBorders>
              <w:top w:val="nil"/>
              <w:left w:val="nil"/>
              <w:bottom w:val="single" w:sz="4" w:space="0" w:color="auto"/>
              <w:right w:val="single" w:sz="4" w:space="0" w:color="auto"/>
            </w:tcBorders>
            <w:vAlign w:val="center"/>
            <w:hideMark/>
          </w:tcPr>
          <w:p w14:paraId="1EC79FE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11.088</w:t>
            </w:r>
          </w:p>
        </w:tc>
        <w:tc>
          <w:tcPr>
            <w:tcW w:w="222" w:type="dxa"/>
            <w:gridSpan w:val="2"/>
            <w:vAlign w:val="center"/>
            <w:hideMark/>
          </w:tcPr>
          <w:p w14:paraId="6B4DC052" w14:textId="77777777" w:rsidR="00E54F48" w:rsidRPr="00E54F48" w:rsidRDefault="00E54F48" w:rsidP="00E54F48">
            <w:pPr>
              <w:rPr>
                <w:sz w:val="20"/>
                <w:szCs w:val="20"/>
              </w:rPr>
            </w:pPr>
          </w:p>
        </w:tc>
      </w:tr>
      <w:tr w:rsidR="00E54F48" w:rsidRPr="00E54F48" w14:paraId="7CF16E5E"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1AF007D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170" w:type="dxa"/>
            <w:tcBorders>
              <w:top w:val="single" w:sz="4" w:space="0" w:color="auto"/>
              <w:left w:val="nil"/>
              <w:bottom w:val="nil"/>
              <w:right w:val="single" w:sz="4" w:space="0" w:color="auto"/>
            </w:tcBorders>
            <w:vAlign w:val="center"/>
            <w:hideMark/>
          </w:tcPr>
          <w:p w14:paraId="056A061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34-506</w:t>
            </w:r>
          </w:p>
        </w:tc>
        <w:tc>
          <w:tcPr>
            <w:tcW w:w="3705" w:type="dxa"/>
            <w:tcBorders>
              <w:top w:val="single" w:sz="4" w:space="0" w:color="auto"/>
              <w:left w:val="nil"/>
              <w:bottom w:val="nil"/>
              <w:right w:val="single" w:sz="4" w:space="0" w:color="auto"/>
            </w:tcBorders>
            <w:vAlign w:val="center"/>
            <w:hideMark/>
          </w:tcPr>
          <w:p w14:paraId="4F77AC24"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Պոլիէթիլենային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խողովակների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տեղադրում</w:t>
            </w:r>
            <w:proofErr w:type="spellEnd"/>
            <w:r w:rsidRPr="00E54F48">
              <w:rPr>
                <w:rFonts w:ascii="Arial Armenian" w:hAnsi="Arial Armenian" w:cs="Arial"/>
                <w:sz w:val="22"/>
                <w:szCs w:val="22"/>
              </w:rPr>
              <w:t xml:space="preserve"> 40 </w:t>
            </w:r>
            <w:proofErr w:type="spellStart"/>
            <w:r w:rsidRPr="00E54F48">
              <w:rPr>
                <w:rFonts w:ascii="Sylfaen" w:hAnsi="Sylfaen" w:cs="Sylfaen"/>
                <w:sz w:val="22"/>
                <w:szCs w:val="22"/>
              </w:rPr>
              <w:t>մմ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տրամաչափով</w:t>
            </w:r>
            <w:proofErr w:type="spellEnd"/>
            <w:r w:rsidRPr="00E54F48">
              <w:rPr>
                <w:rFonts w:ascii="Arial Armenian" w:hAnsi="Arial Armenian" w:cs="Arial"/>
                <w:sz w:val="22"/>
                <w:szCs w:val="22"/>
              </w:rPr>
              <w:br/>
            </w:r>
            <w:r w:rsidRPr="00E54F48">
              <w:rPr>
                <w:rFonts w:ascii="Calibri" w:hAnsi="Calibri" w:cs="Calibri"/>
                <w:sz w:val="22"/>
                <w:szCs w:val="22"/>
              </w:rPr>
              <w:t>УСТРОЙСТВО</w:t>
            </w:r>
            <w:r w:rsidRPr="00E54F48">
              <w:rPr>
                <w:rFonts w:ascii="Arial Armenian" w:hAnsi="Arial Armenian" w:cs="Arial"/>
                <w:sz w:val="22"/>
                <w:szCs w:val="22"/>
              </w:rPr>
              <w:t xml:space="preserve"> </w:t>
            </w:r>
            <w:r w:rsidRPr="00E54F48">
              <w:rPr>
                <w:rFonts w:ascii="Calibri" w:hAnsi="Calibri" w:cs="Calibri"/>
                <w:sz w:val="22"/>
                <w:szCs w:val="22"/>
              </w:rPr>
              <w:t>ТРУБОПРОВОДОВ</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ПОЛИЭТИЛЕНОВЫХ</w:t>
            </w:r>
            <w:r w:rsidRPr="00E54F48">
              <w:rPr>
                <w:rFonts w:ascii="Arial Armenian" w:hAnsi="Arial Armenian" w:cs="Arial"/>
                <w:sz w:val="22"/>
                <w:szCs w:val="22"/>
              </w:rPr>
              <w:t xml:space="preserve"> </w:t>
            </w:r>
            <w:r w:rsidRPr="00E54F48">
              <w:rPr>
                <w:rFonts w:ascii="Calibri" w:hAnsi="Calibri" w:cs="Calibri"/>
                <w:sz w:val="22"/>
                <w:szCs w:val="22"/>
              </w:rPr>
              <w:t>ТРУБ</w:t>
            </w:r>
            <w:r w:rsidRPr="00E54F48">
              <w:rPr>
                <w:rFonts w:ascii="Arial Armenian" w:hAnsi="Arial Armenian" w:cs="Arial"/>
                <w:sz w:val="22"/>
                <w:szCs w:val="22"/>
              </w:rPr>
              <w:t xml:space="preserve"> 40 </w:t>
            </w:r>
            <w:r w:rsidRPr="00E54F48">
              <w:rPr>
                <w:rFonts w:ascii="Calibri" w:hAnsi="Calibri" w:cs="Calibri"/>
                <w:sz w:val="22"/>
                <w:szCs w:val="22"/>
              </w:rPr>
              <w:t>ММ</w:t>
            </w:r>
          </w:p>
        </w:tc>
        <w:tc>
          <w:tcPr>
            <w:tcW w:w="1278" w:type="dxa"/>
            <w:gridSpan w:val="2"/>
            <w:tcBorders>
              <w:top w:val="nil"/>
              <w:left w:val="nil"/>
              <w:bottom w:val="single" w:sz="4" w:space="0" w:color="auto"/>
              <w:right w:val="single" w:sz="4" w:space="0" w:color="auto"/>
            </w:tcBorders>
            <w:vAlign w:val="center"/>
            <w:hideMark/>
          </w:tcPr>
          <w:p w14:paraId="3D13C57C"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3A8BE8C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50</w:t>
            </w:r>
          </w:p>
        </w:tc>
        <w:tc>
          <w:tcPr>
            <w:tcW w:w="1418" w:type="dxa"/>
            <w:gridSpan w:val="2"/>
            <w:tcBorders>
              <w:top w:val="nil"/>
              <w:left w:val="nil"/>
              <w:bottom w:val="single" w:sz="4" w:space="0" w:color="auto"/>
              <w:right w:val="single" w:sz="4" w:space="0" w:color="auto"/>
            </w:tcBorders>
            <w:noWrap/>
            <w:vAlign w:val="center"/>
            <w:hideMark/>
          </w:tcPr>
          <w:p w14:paraId="246F20F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0.783</w:t>
            </w:r>
          </w:p>
        </w:tc>
        <w:tc>
          <w:tcPr>
            <w:tcW w:w="1470" w:type="dxa"/>
            <w:gridSpan w:val="2"/>
            <w:tcBorders>
              <w:top w:val="nil"/>
              <w:left w:val="nil"/>
              <w:bottom w:val="single" w:sz="4" w:space="0" w:color="auto"/>
              <w:right w:val="single" w:sz="4" w:space="0" w:color="auto"/>
            </w:tcBorders>
            <w:vAlign w:val="center"/>
            <w:hideMark/>
          </w:tcPr>
          <w:p w14:paraId="5650A6C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39.150</w:t>
            </w:r>
          </w:p>
        </w:tc>
        <w:tc>
          <w:tcPr>
            <w:tcW w:w="222" w:type="dxa"/>
            <w:gridSpan w:val="2"/>
            <w:vAlign w:val="center"/>
            <w:hideMark/>
          </w:tcPr>
          <w:p w14:paraId="6F1B1494" w14:textId="77777777" w:rsidR="00E54F48" w:rsidRPr="00E54F48" w:rsidRDefault="00E54F48" w:rsidP="00E54F48">
            <w:pPr>
              <w:rPr>
                <w:sz w:val="20"/>
                <w:szCs w:val="20"/>
              </w:rPr>
            </w:pPr>
          </w:p>
        </w:tc>
      </w:tr>
      <w:tr w:rsidR="00E54F48" w:rsidRPr="00E54F48" w14:paraId="4D8C76AC"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55240F0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170" w:type="dxa"/>
            <w:tcBorders>
              <w:top w:val="single" w:sz="4" w:space="0" w:color="auto"/>
              <w:left w:val="nil"/>
              <w:bottom w:val="nil"/>
              <w:right w:val="single" w:sz="4" w:space="0" w:color="auto"/>
            </w:tcBorders>
            <w:vAlign w:val="center"/>
            <w:hideMark/>
          </w:tcPr>
          <w:p w14:paraId="636225C9" w14:textId="77777777" w:rsidR="00E54F48" w:rsidRPr="00E54F48" w:rsidRDefault="00E54F48" w:rsidP="00E54F48">
            <w:pPr>
              <w:jc w:val="center"/>
              <w:rPr>
                <w:rFonts w:ascii="Arial Armenian" w:hAnsi="Arial Armenian" w:cs="Arial"/>
                <w:sz w:val="22"/>
                <w:szCs w:val="22"/>
              </w:rPr>
            </w:pPr>
            <w:r w:rsidRPr="00E54F48">
              <w:rPr>
                <w:rFonts w:ascii="Calibri" w:hAnsi="Calibri" w:cs="Calibri"/>
                <w:sz w:val="22"/>
                <w:szCs w:val="22"/>
              </w:rPr>
              <w:t>У</w:t>
            </w:r>
            <w:r w:rsidRPr="00E54F48">
              <w:rPr>
                <w:rFonts w:ascii="Arial Armenian" w:hAnsi="Arial Armenian" w:cs="Arial"/>
                <w:sz w:val="22"/>
                <w:szCs w:val="22"/>
              </w:rPr>
              <w:t>0-</w:t>
            </w:r>
            <w:r w:rsidRPr="00E54F48">
              <w:rPr>
                <w:rFonts w:ascii="Calibri" w:hAnsi="Calibri" w:cs="Calibri"/>
                <w:sz w:val="22"/>
                <w:szCs w:val="22"/>
              </w:rPr>
              <w:t>М</w:t>
            </w:r>
            <w:r w:rsidRPr="00E54F48">
              <w:rPr>
                <w:rFonts w:ascii="Arial Armenian" w:hAnsi="Arial Armenian" w:cs="Arial"/>
                <w:sz w:val="22"/>
                <w:szCs w:val="22"/>
              </w:rPr>
              <w:t>5</w:t>
            </w:r>
          </w:p>
        </w:tc>
        <w:tc>
          <w:tcPr>
            <w:tcW w:w="3705" w:type="dxa"/>
            <w:tcBorders>
              <w:top w:val="single" w:sz="4" w:space="0" w:color="auto"/>
              <w:left w:val="nil"/>
              <w:bottom w:val="nil"/>
              <w:right w:val="single" w:sz="4" w:space="0" w:color="auto"/>
            </w:tcBorders>
            <w:vAlign w:val="center"/>
            <w:hideMark/>
          </w:tcPr>
          <w:p w14:paraId="47507579"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Ասֆալտբետոնե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ճանապարհային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պատույթի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ապամոնտաժում</w:t>
            </w:r>
            <w:proofErr w:type="spellEnd"/>
            <w:r w:rsidRPr="00E54F48">
              <w:rPr>
                <w:rFonts w:ascii="Arial Armenian" w:hAnsi="Arial Armenian" w:cs="Arial"/>
                <w:sz w:val="22"/>
                <w:szCs w:val="22"/>
              </w:rPr>
              <w:t xml:space="preserve"> </w:t>
            </w:r>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խճային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հիմքի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վրա</w:t>
            </w:r>
            <w:proofErr w:type="spellEnd"/>
            <w:r w:rsidRPr="00E54F48">
              <w:rPr>
                <w:rFonts w:ascii="Arial Armenian" w:hAnsi="Arial Armenian" w:cs="Arial"/>
                <w:sz w:val="22"/>
                <w:szCs w:val="22"/>
              </w:rPr>
              <w:br/>
            </w:r>
            <w:r w:rsidRPr="00E54F48">
              <w:rPr>
                <w:rFonts w:ascii="Calibri" w:hAnsi="Calibri" w:cs="Calibri"/>
                <w:sz w:val="22"/>
                <w:szCs w:val="22"/>
              </w:rPr>
              <w:t>РАЗБОРКА</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ВОССТАНОВЛЕНИЕ</w:t>
            </w:r>
            <w:r w:rsidRPr="00E54F48">
              <w:rPr>
                <w:rFonts w:ascii="Arial Armenian" w:hAnsi="Arial Armenian" w:cs="Arial"/>
                <w:sz w:val="22"/>
                <w:szCs w:val="22"/>
              </w:rPr>
              <w:t xml:space="preserve"> </w:t>
            </w:r>
            <w:r w:rsidRPr="00E54F48">
              <w:rPr>
                <w:rFonts w:ascii="Calibri" w:hAnsi="Calibri" w:cs="Calibri"/>
                <w:sz w:val="22"/>
                <w:szCs w:val="22"/>
              </w:rPr>
              <w:t>АСФАЛЬТОБЕТОННОГО</w:t>
            </w:r>
            <w:r w:rsidRPr="00E54F48">
              <w:rPr>
                <w:rFonts w:ascii="Arial Armenian" w:hAnsi="Arial Armenian" w:cs="Arial"/>
                <w:sz w:val="22"/>
                <w:szCs w:val="22"/>
              </w:rPr>
              <w:t xml:space="preserve"> </w:t>
            </w:r>
            <w:r w:rsidRPr="00E54F48">
              <w:rPr>
                <w:rFonts w:ascii="Calibri" w:hAnsi="Calibri" w:cs="Calibri"/>
                <w:sz w:val="22"/>
                <w:szCs w:val="22"/>
              </w:rPr>
              <w:t>ДОРОЖНОГО</w:t>
            </w:r>
            <w:r w:rsidRPr="00E54F48">
              <w:rPr>
                <w:rFonts w:ascii="Arial Armenian" w:hAnsi="Arial Armenian" w:cs="Arial"/>
                <w:sz w:val="22"/>
                <w:szCs w:val="22"/>
              </w:rPr>
              <w:t xml:space="preserve"> </w:t>
            </w:r>
            <w:r w:rsidRPr="00E54F48">
              <w:rPr>
                <w:rFonts w:ascii="Calibri" w:hAnsi="Calibri" w:cs="Calibri"/>
                <w:sz w:val="22"/>
                <w:szCs w:val="22"/>
              </w:rPr>
              <w:t>ПОКРЫТИЯ</w:t>
            </w:r>
            <w:r w:rsidRPr="00E54F48">
              <w:rPr>
                <w:rFonts w:ascii="Arial Armenian" w:hAnsi="Arial Armenian" w:cs="Arial"/>
                <w:sz w:val="22"/>
                <w:szCs w:val="22"/>
              </w:rPr>
              <w:t xml:space="preserve"> </w:t>
            </w:r>
            <w:r w:rsidRPr="00E54F48">
              <w:rPr>
                <w:rFonts w:ascii="Calibri" w:hAnsi="Calibri" w:cs="Calibri"/>
                <w:sz w:val="22"/>
                <w:szCs w:val="22"/>
              </w:rPr>
              <w:t>НА</w:t>
            </w:r>
            <w:r w:rsidRPr="00E54F48">
              <w:rPr>
                <w:rFonts w:ascii="Arial Armenian" w:hAnsi="Arial Armenian" w:cs="Arial"/>
                <w:sz w:val="22"/>
                <w:szCs w:val="22"/>
              </w:rPr>
              <w:t xml:space="preserve"> </w:t>
            </w:r>
            <w:r w:rsidRPr="00E54F48">
              <w:rPr>
                <w:rFonts w:ascii="Calibri" w:hAnsi="Calibri" w:cs="Calibri"/>
                <w:sz w:val="22"/>
                <w:szCs w:val="22"/>
              </w:rPr>
              <w:t>ЩЕБЕНОЧНОМ</w:t>
            </w:r>
            <w:r w:rsidRPr="00E54F48">
              <w:rPr>
                <w:rFonts w:ascii="Arial Armenian" w:hAnsi="Arial Armenian" w:cs="Arial"/>
                <w:sz w:val="22"/>
                <w:szCs w:val="22"/>
              </w:rPr>
              <w:t xml:space="preserve"> </w:t>
            </w:r>
            <w:r w:rsidRPr="00E54F48">
              <w:rPr>
                <w:rFonts w:ascii="Calibri" w:hAnsi="Calibri" w:cs="Calibri"/>
                <w:sz w:val="22"/>
                <w:szCs w:val="22"/>
              </w:rPr>
              <w:t>ОСНОВАНИИ</w:t>
            </w:r>
          </w:p>
        </w:tc>
        <w:tc>
          <w:tcPr>
            <w:tcW w:w="1278" w:type="dxa"/>
            <w:gridSpan w:val="2"/>
            <w:tcBorders>
              <w:top w:val="nil"/>
              <w:left w:val="nil"/>
              <w:bottom w:val="single" w:sz="4" w:space="0" w:color="auto"/>
              <w:right w:val="single" w:sz="4" w:space="0" w:color="auto"/>
            </w:tcBorders>
            <w:vAlign w:val="center"/>
            <w:hideMark/>
          </w:tcPr>
          <w:p w14:paraId="74B77A8C"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3DE533A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25</w:t>
            </w:r>
          </w:p>
        </w:tc>
        <w:tc>
          <w:tcPr>
            <w:tcW w:w="1418" w:type="dxa"/>
            <w:gridSpan w:val="2"/>
            <w:tcBorders>
              <w:top w:val="nil"/>
              <w:left w:val="nil"/>
              <w:bottom w:val="single" w:sz="4" w:space="0" w:color="auto"/>
              <w:right w:val="single" w:sz="4" w:space="0" w:color="auto"/>
            </w:tcBorders>
            <w:noWrap/>
            <w:vAlign w:val="center"/>
            <w:hideMark/>
          </w:tcPr>
          <w:p w14:paraId="1CFBBC5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2.15</w:t>
            </w:r>
          </w:p>
        </w:tc>
        <w:tc>
          <w:tcPr>
            <w:tcW w:w="1470" w:type="dxa"/>
            <w:gridSpan w:val="2"/>
            <w:tcBorders>
              <w:top w:val="nil"/>
              <w:left w:val="nil"/>
              <w:bottom w:val="single" w:sz="4" w:space="0" w:color="auto"/>
              <w:right w:val="single" w:sz="4" w:space="0" w:color="auto"/>
            </w:tcBorders>
            <w:vAlign w:val="center"/>
            <w:hideMark/>
          </w:tcPr>
          <w:p w14:paraId="0074A58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53.750</w:t>
            </w:r>
          </w:p>
        </w:tc>
        <w:tc>
          <w:tcPr>
            <w:tcW w:w="222" w:type="dxa"/>
            <w:gridSpan w:val="2"/>
            <w:vAlign w:val="center"/>
            <w:hideMark/>
          </w:tcPr>
          <w:p w14:paraId="15FE082D" w14:textId="77777777" w:rsidR="00E54F48" w:rsidRPr="00E54F48" w:rsidRDefault="00E54F48" w:rsidP="00E54F48">
            <w:pPr>
              <w:rPr>
                <w:sz w:val="20"/>
                <w:szCs w:val="20"/>
              </w:rPr>
            </w:pPr>
          </w:p>
        </w:tc>
      </w:tr>
      <w:tr w:rsidR="00E54F48" w:rsidRPr="00E54F48" w14:paraId="67E1344D" w14:textId="77777777" w:rsidTr="00E54F48">
        <w:trPr>
          <w:gridAfter w:val="1"/>
          <w:wAfter w:w="7" w:type="dxa"/>
          <w:trHeight w:val="855"/>
        </w:trPr>
        <w:tc>
          <w:tcPr>
            <w:tcW w:w="540" w:type="dxa"/>
            <w:tcBorders>
              <w:top w:val="single" w:sz="4" w:space="0" w:color="auto"/>
              <w:left w:val="single" w:sz="4" w:space="0" w:color="auto"/>
              <w:bottom w:val="nil"/>
              <w:right w:val="single" w:sz="4" w:space="0" w:color="auto"/>
            </w:tcBorders>
            <w:noWrap/>
            <w:vAlign w:val="center"/>
            <w:hideMark/>
          </w:tcPr>
          <w:p w14:paraId="20B17F0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w:t>
            </w:r>
          </w:p>
        </w:tc>
        <w:tc>
          <w:tcPr>
            <w:tcW w:w="1170" w:type="dxa"/>
            <w:tcBorders>
              <w:top w:val="single" w:sz="4" w:space="0" w:color="auto"/>
              <w:left w:val="nil"/>
              <w:bottom w:val="nil"/>
              <w:right w:val="single" w:sz="4" w:space="0" w:color="auto"/>
            </w:tcBorders>
            <w:vAlign w:val="center"/>
            <w:hideMark/>
          </w:tcPr>
          <w:p w14:paraId="546356A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27-23</w:t>
            </w:r>
          </w:p>
        </w:tc>
        <w:tc>
          <w:tcPr>
            <w:tcW w:w="3705" w:type="dxa"/>
            <w:tcBorders>
              <w:top w:val="single" w:sz="4" w:space="0" w:color="auto"/>
              <w:left w:val="nil"/>
              <w:bottom w:val="nil"/>
              <w:right w:val="single" w:sz="4" w:space="0" w:color="auto"/>
            </w:tcBorders>
            <w:vAlign w:val="center"/>
            <w:hideMark/>
          </w:tcPr>
          <w:p w14:paraId="01FF60F1"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Խճային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հիմքերի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պրոֆիլի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ուղղում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նոր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նյութի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ավելացմամբ</w:t>
            </w:r>
            <w:proofErr w:type="spellEnd"/>
            <w:r w:rsidRPr="00E54F48">
              <w:rPr>
                <w:rFonts w:ascii="Arial Armenian" w:hAnsi="Arial Armenian" w:cs="Arial"/>
                <w:sz w:val="22"/>
                <w:szCs w:val="22"/>
              </w:rPr>
              <w:br/>
            </w:r>
            <w:r w:rsidRPr="00E54F48">
              <w:rPr>
                <w:rFonts w:ascii="Calibri" w:hAnsi="Calibri" w:cs="Calibri"/>
                <w:sz w:val="22"/>
                <w:szCs w:val="22"/>
              </w:rPr>
              <w:t>ИСПРАВЛЕНИЕ</w:t>
            </w:r>
            <w:r w:rsidRPr="00E54F48">
              <w:rPr>
                <w:rFonts w:ascii="Arial Armenian" w:hAnsi="Arial Armenian" w:cs="Arial"/>
                <w:sz w:val="22"/>
                <w:szCs w:val="22"/>
              </w:rPr>
              <w:t xml:space="preserve"> </w:t>
            </w:r>
            <w:r w:rsidRPr="00E54F48">
              <w:rPr>
                <w:rFonts w:ascii="Calibri" w:hAnsi="Calibri" w:cs="Calibri"/>
                <w:sz w:val="22"/>
                <w:szCs w:val="22"/>
              </w:rPr>
              <w:t>ПРОФИЛЯ</w:t>
            </w:r>
            <w:r w:rsidRPr="00E54F48">
              <w:rPr>
                <w:rFonts w:ascii="Arial Armenian" w:hAnsi="Arial Armenian" w:cs="Arial"/>
                <w:sz w:val="22"/>
                <w:szCs w:val="22"/>
              </w:rPr>
              <w:t xml:space="preserve"> </w:t>
            </w:r>
            <w:r w:rsidRPr="00E54F48">
              <w:rPr>
                <w:rFonts w:ascii="Calibri" w:hAnsi="Calibri" w:cs="Calibri"/>
                <w:sz w:val="22"/>
                <w:szCs w:val="22"/>
              </w:rPr>
              <w:t>ОСНОВАНИЙ</w:t>
            </w:r>
            <w:r w:rsidRPr="00E54F48">
              <w:rPr>
                <w:rFonts w:ascii="Arial Armenian" w:hAnsi="Arial Armenian" w:cs="Arial"/>
                <w:sz w:val="22"/>
                <w:szCs w:val="22"/>
              </w:rPr>
              <w:t xml:space="preserve"> </w:t>
            </w:r>
            <w:r w:rsidRPr="00E54F48">
              <w:rPr>
                <w:rFonts w:ascii="Calibri" w:hAnsi="Calibri" w:cs="Calibri"/>
                <w:sz w:val="22"/>
                <w:szCs w:val="22"/>
              </w:rPr>
              <w:t>ГРАВИЙНЫХ</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ДОБАВЛЕНИЕМ</w:t>
            </w:r>
            <w:r w:rsidRPr="00E54F48">
              <w:rPr>
                <w:rFonts w:ascii="Arial Armenian" w:hAnsi="Arial Armenian" w:cs="Arial"/>
                <w:sz w:val="22"/>
                <w:szCs w:val="22"/>
              </w:rPr>
              <w:t xml:space="preserve"> </w:t>
            </w:r>
            <w:r w:rsidRPr="00E54F48">
              <w:rPr>
                <w:rFonts w:ascii="Calibri" w:hAnsi="Calibri" w:cs="Calibri"/>
                <w:sz w:val="22"/>
                <w:szCs w:val="22"/>
              </w:rPr>
              <w:t>НОВОГО</w:t>
            </w:r>
            <w:r w:rsidRPr="00E54F48">
              <w:rPr>
                <w:rFonts w:ascii="Arial Armenian" w:hAnsi="Arial Armenian" w:cs="Arial"/>
                <w:sz w:val="22"/>
                <w:szCs w:val="22"/>
              </w:rPr>
              <w:t xml:space="preserve"> </w:t>
            </w:r>
            <w:r w:rsidRPr="00E54F48">
              <w:rPr>
                <w:rFonts w:ascii="Calibri" w:hAnsi="Calibri" w:cs="Calibri"/>
                <w:sz w:val="22"/>
                <w:szCs w:val="22"/>
              </w:rPr>
              <w:t>МАТЕРИАЛА</w:t>
            </w:r>
          </w:p>
        </w:tc>
        <w:tc>
          <w:tcPr>
            <w:tcW w:w="1278" w:type="dxa"/>
            <w:gridSpan w:val="2"/>
            <w:tcBorders>
              <w:top w:val="nil"/>
              <w:left w:val="nil"/>
              <w:bottom w:val="single" w:sz="4" w:space="0" w:color="auto"/>
              <w:right w:val="single" w:sz="4" w:space="0" w:color="auto"/>
            </w:tcBorders>
            <w:vAlign w:val="center"/>
            <w:hideMark/>
          </w:tcPr>
          <w:p w14:paraId="3D36BA18"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778DFB9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25</w:t>
            </w:r>
          </w:p>
        </w:tc>
        <w:tc>
          <w:tcPr>
            <w:tcW w:w="1418" w:type="dxa"/>
            <w:gridSpan w:val="2"/>
            <w:tcBorders>
              <w:top w:val="nil"/>
              <w:left w:val="nil"/>
              <w:bottom w:val="single" w:sz="4" w:space="0" w:color="auto"/>
              <w:right w:val="single" w:sz="4" w:space="0" w:color="auto"/>
            </w:tcBorders>
            <w:noWrap/>
            <w:vAlign w:val="center"/>
            <w:hideMark/>
          </w:tcPr>
          <w:p w14:paraId="1CF8DA2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0.932</w:t>
            </w:r>
          </w:p>
        </w:tc>
        <w:tc>
          <w:tcPr>
            <w:tcW w:w="1470" w:type="dxa"/>
            <w:gridSpan w:val="2"/>
            <w:tcBorders>
              <w:top w:val="nil"/>
              <w:left w:val="nil"/>
              <w:bottom w:val="single" w:sz="4" w:space="0" w:color="auto"/>
              <w:right w:val="single" w:sz="4" w:space="0" w:color="auto"/>
            </w:tcBorders>
            <w:vAlign w:val="center"/>
            <w:hideMark/>
          </w:tcPr>
          <w:p w14:paraId="11D589A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23.300</w:t>
            </w:r>
          </w:p>
        </w:tc>
        <w:tc>
          <w:tcPr>
            <w:tcW w:w="222" w:type="dxa"/>
            <w:gridSpan w:val="2"/>
            <w:vAlign w:val="center"/>
            <w:hideMark/>
          </w:tcPr>
          <w:p w14:paraId="480E4E5D" w14:textId="77777777" w:rsidR="00E54F48" w:rsidRPr="00E54F48" w:rsidRDefault="00E54F48" w:rsidP="00E54F48">
            <w:pPr>
              <w:rPr>
                <w:sz w:val="20"/>
                <w:szCs w:val="20"/>
              </w:rPr>
            </w:pPr>
          </w:p>
        </w:tc>
      </w:tr>
      <w:tr w:rsidR="00E54F48" w:rsidRPr="00E54F48" w14:paraId="7542D96B" w14:textId="77777777" w:rsidTr="00E54F48">
        <w:trPr>
          <w:gridAfter w:val="1"/>
          <w:wAfter w:w="7" w:type="dxa"/>
          <w:trHeight w:val="1425"/>
        </w:trPr>
        <w:tc>
          <w:tcPr>
            <w:tcW w:w="540" w:type="dxa"/>
            <w:tcBorders>
              <w:top w:val="single" w:sz="4" w:space="0" w:color="auto"/>
              <w:left w:val="single" w:sz="4" w:space="0" w:color="auto"/>
              <w:bottom w:val="nil"/>
              <w:right w:val="single" w:sz="4" w:space="0" w:color="auto"/>
            </w:tcBorders>
            <w:noWrap/>
            <w:vAlign w:val="center"/>
            <w:hideMark/>
          </w:tcPr>
          <w:p w14:paraId="45A06B1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w:t>
            </w:r>
          </w:p>
        </w:tc>
        <w:tc>
          <w:tcPr>
            <w:tcW w:w="1170" w:type="dxa"/>
            <w:tcBorders>
              <w:top w:val="single" w:sz="4" w:space="0" w:color="auto"/>
              <w:left w:val="nil"/>
              <w:bottom w:val="nil"/>
              <w:right w:val="single" w:sz="4" w:space="0" w:color="auto"/>
            </w:tcBorders>
            <w:vAlign w:val="center"/>
            <w:hideMark/>
          </w:tcPr>
          <w:p w14:paraId="3639AB5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18-</w:t>
            </w:r>
            <w:r w:rsidRPr="00E54F48">
              <w:rPr>
                <w:rFonts w:ascii="Calibri" w:hAnsi="Calibri" w:cs="Calibri"/>
                <w:sz w:val="22"/>
                <w:szCs w:val="22"/>
              </w:rPr>
              <w:t>Р</w:t>
            </w:r>
            <w:r w:rsidRPr="00E54F48">
              <w:rPr>
                <w:rFonts w:ascii="Arial Armenian" w:hAnsi="Arial Armenian" w:cs="Arial"/>
                <w:sz w:val="22"/>
                <w:szCs w:val="22"/>
              </w:rPr>
              <w:t>1</w:t>
            </w:r>
          </w:p>
        </w:tc>
        <w:tc>
          <w:tcPr>
            <w:tcW w:w="3705" w:type="dxa"/>
            <w:tcBorders>
              <w:top w:val="single" w:sz="4" w:space="0" w:color="auto"/>
              <w:left w:val="nil"/>
              <w:bottom w:val="nil"/>
              <w:right w:val="single" w:sz="4" w:space="0" w:color="auto"/>
            </w:tcBorders>
            <w:vAlign w:val="center"/>
            <w:hideMark/>
          </w:tcPr>
          <w:p w14:paraId="5D6E51B0"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Ասֆալտե</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մեկշերտ</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պատույթի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փոսային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նորոգում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շերտի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հաստությունը</w:t>
            </w:r>
            <w:proofErr w:type="spellEnd"/>
            <w:r w:rsidRPr="00E54F48">
              <w:rPr>
                <w:rFonts w:ascii="Arial Armenian" w:hAnsi="Arial Armenian" w:cs="Arial"/>
                <w:sz w:val="22"/>
                <w:szCs w:val="22"/>
              </w:rPr>
              <w:t xml:space="preserve"> 50 </w:t>
            </w:r>
            <w:proofErr w:type="spellStart"/>
            <w:r w:rsidRPr="00E54F48">
              <w:rPr>
                <w:rFonts w:ascii="Sylfaen" w:hAnsi="Sylfaen" w:cs="Sylfaen"/>
                <w:sz w:val="22"/>
                <w:szCs w:val="22"/>
              </w:rPr>
              <w:t>մմ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նորոգման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մակերեսը</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5 </w:t>
            </w:r>
            <w:r w:rsidRPr="00E54F48">
              <w:rPr>
                <w:rFonts w:ascii="Sylfaen" w:hAnsi="Sylfaen" w:cs="Sylfaen"/>
                <w:sz w:val="22"/>
                <w:szCs w:val="22"/>
              </w:rPr>
              <w:t>մ</w:t>
            </w:r>
            <w:r w:rsidRPr="00E54F48">
              <w:rPr>
                <w:rFonts w:ascii="Arial Armenian" w:hAnsi="Arial Armenian" w:cs="Arial Armenian"/>
                <w:sz w:val="22"/>
                <w:szCs w:val="22"/>
              </w:rPr>
              <w:t>²</w:t>
            </w:r>
            <w:r w:rsidRPr="00E54F48">
              <w:rPr>
                <w:rFonts w:ascii="Arial Armenian" w:hAnsi="Arial Armenian" w:cs="Arial"/>
                <w:sz w:val="22"/>
                <w:szCs w:val="22"/>
              </w:rPr>
              <w:br/>
            </w:r>
            <w:r w:rsidRPr="00E54F48">
              <w:rPr>
                <w:rFonts w:ascii="Calibri" w:hAnsi="Calibri" w:cs="Calibri"/>
                <w:sz w:val="22"/>
                <w:szCs w:val="22"/>
              </w:rPr>
              <w:t>ЯМОЧНЫЙ</w:t>
            </w:r>
            <w:r w:rsidRPr="00E54F48">
              <w:rPr>
                <w:rFonts w:ascii="Arial Armenian" w:hAnsi="Arial Armenian" w:cs="Arial"/>
                <w:sz w:val="22"/>
                <w:szCs w:val="22"/>
              </w:rPr>
              <w:t xml:space="preserve"> </w:t>
            </w:r>
            <w:r w:rsidRPr="00E54F48">
              <w:rPr>
                <w:rFonts w:ascii="Calibri" w:hAnsi="Calibri" w:cs="Calibri"/>
                <w:sz w:val="22"/>
                <w:szCs w:val="22"/>
              </w:rPr>
              <w:t>РЕМОНТ</w:t>
            </w:r>
            <w:r w:rsidRPr="00E54F48">
              <w:rPr>
                <w:rFonts w:ascii="Arial Armenian" w:hAnsi="Arial Armenian" w:cs="Arial"/>
                <w:sz w:val="22"/>
                <w:szCs w:val="22"/>
              </w:rPr>
              <w:t xml:space="preserve"> </w:t>
            </w:r>
            <w:r w:rsidRPr="00E54F48">
              <w:rPr>
                <w:rFonts w:ascii="Calibri" w:hAnsi="Calibri" w:cs="Calibri"/>
                <w:sz w:val="22"/>
                <w:szCs w:val="22"/>
              </w:rPr>
              <w:t>АСФАЛЬТОВЫХ</w:t>
            </w:r>
            <w:r w:rsidRPr="00E54F48">
              <w:rPr>
                <w:rFonts w:ascii="Arial Armenian" w:hAnsi="Arial Armenian" w:cs="Arial"/>
                <w:sz w:val="22"/>
                <w:szCs w:val="22"/>
              </w:rPr>
              <w:t xml:space="preserve"> </w:t>
            </w:r>
            <w:r w:rsidRPr="00E54F48">
              <w:rPr>
                <w:rFonts w:ascii="Calibri" w:hAnsi="Calibri" w:cs="Calibri"/>
                <w:sz w:val="22"/>
                <w:szCs w:val="22"/>
              </w:rPr>
              <w:t>ПОКРЫТИЙ</w:t>
            </w:r>
            <w:r w:rsidRPr="00E54F48">
              <w:rPr>
                <w:rFonts w:ascii="Arial Armenian" w:hAnsi="Arial Armenian" w:cs="Arial"/>
                <w:sz w:val="22"/>
                <w:szCs w:val="22"/>
              </w:rPr>
              <w:t xml:space="preserve"> </w:t>
            </w:r>
            <w:r w:rsidRPr="00E54F48">
              <w:rPr>
                <w:rFonts w:ascii="Calibri" w:hAnsi="Calibri" w:cs="Calibri"/>
                <w:sz w:val="22"/>
                <w:szCs w:val="22"/>
              </w:rPr>
              <w:t>ОДНОСЛОЙНЫХ</w:t>
            </w:r>
            <w:r w:rsidRPr="00E54F48">
              <w:rPr>
                <w:rFonts w:ascii="Arial Armenian" w:hAnsi="Arial Armenian" w:cs="Arial"/>
                <w:sz w:val="22"/>
                <w:szCs w:val="22"/>
              </w:rPr>
              <w:t xml:space="preserve"> </w:t>
            </w:r>
            <w:r w:rsidRPr="00E54F48">
              <w:rPr>
                <w:rFonts w:ascii="Calibri" w:hAnsi="Calibri" w:cs="Calibri"/>
                <w:sz w:val="22"/>
                <w:szCs w:val="22"/>
              </w:rPr>
              <w:t>ТОЛЩИНОЙ</w:t>
            </w:r>
            <w:r w:rsidRPr="00E54F48">
              <w:rPr>
                <w:rFonts w:ascii="Arial Armenian" w:hAnsi="Arial Armenian" w:cs="Arial"/>
                <w:sz w:val="22"/>
                <w:szCs w:val="22"/>
              </w:rPr>
              <w:t xml:space="preserve"> </w:t>
            </w:r>
            <w:r w:rsidRPr="00E54F48">
              <w:rPr>
                <w:rFonts w:ascii="Calibri" w:hAnsi="Calibri" w:cs="Calibri"/>
                <w:sz w:val="22"/>
                <w:szCs w:val="22"/>
              </w:rPr>
              <w:t>СЛОЯ</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50 </w:t>
            </w:r>
            <w:r w:rsidRPr="00E54F48">
              <w:rPr>
                <w:rFonts w:ascii="Calibri" w:hAnsi="Calibri" w:cs="Calibri"/>
                <w:sz w:val="22"/>
                <w:szCs w:val="22"/>
              </w:rPr>
              <w:t>ММ</w:t>
            </w:r>
            <w:r w:rsidRPr="00E54F48">
              <w:rPr>
                <w:rFonts w:ascii="Arial Armenian" w:hAnsi="Arial Armenian" w:cs="Arial"/>
                <w:sz w:val="22"/>
                <w:szCs w:val="22"/>
              </w:rPr>
              <w:t xml:space="preserve"> </w:t>
            </w:r>
            <w:r w:rsidRPr="00E54F48">
              <w:rPr>
                <w:rFonts w:ascii="Calibri" w:hAnsi="Calibri" w:cs="Calibri"/>
                <w:sz w:val="22"/>
                <w:szCs w:val="22"/>
              </w:rPr>
              <w:t>ПРИ</w:t>
            </w:r>
            <w:r w:rsidRPr="00E54F48">
              <w:rPr>
                <w:rFonts w:ascii="Arial Armenian" w:hAnsi="Arial Armenian" w:cs="Arial"/>
                <w:sz w:val="22"/>
                <w:szCs w:val="22"/>
              </w:rPr>
              <w:t xml:space="preserve"> </w:t>
            </w:r>
            <w:r w:rsidRPr="00E54F48">
              <w:rPr>
                <w:rFonts w:ascii="Calibri" w:hAnsi="Calibri" w:cs="Calibri"/>
                <w:sz w:val="22"/>
                <w:szCs w:val="22"/>
              </w:rPr>
              <w:t>ПЛОЩАДИ</w:t>
            </w:r>
            <w:r w:rsidRPr="00E54F48">
              <w:rPr>
                <w:rFonts w:ascii="Arial Armenian" w:hAnsi="Arial Armenian" w:cs="Arial"/>
                <w:sz w:val="22"/>
                <w:szCs w:val="22"/>
              </w:rPr>
              <w:t xml:space="preserve"> </w:t>
            </w:r>
            <w:r w:rsidRPr="00E54F48">
              <w:rPr>
                <w:rFonts w:ascii="Calibri" w:hAnsi="Calibri" w:cs="Calibri"/>
                <w:sz w:val="22"/>
                <w:szCs w:val="22"/>
              </w:rPr>
              <w:t>РЕМОНТА</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5 </w:t>
            </w:r>
            <w:r w:rsidRPr="00E54F48">
              <w:rPr>
                <w:rFonts w:ascii="Calibri" w:hAnsi="Calibri" w:cs="Calibri"/>
                <w:sz w:val="22"/>
                <w:szCs w:val="22"/>
              </w:rPr>
              <w:t>М</w:t>
            </w:r>
            <w:r w:rsidRPr="00E54F48">
              <w:rPr>
                <w:rFonts w:ascii="Arial Armenian" w:hAnsi="Arial Armenian" w:cs="Arial"/>
                <w:sz w:val="22"/>
                <w:szCs w:val="22"/>
              </w:rPr>
              <w:t>2</w:t>
            </w:r>
          </w:p>
        </w:tc>
        <w:tc>
          <w:tcPr>
            <w:tcW w:w="1278" w:type="dxa"/>
            <w:gridSpan w:val="2"/>
            <w:tcBorders>
              <w:top w:val="nil"/>
              <w:left w:val="nil"/>
              <w:bottom w:val="single" w:sz="4" w:space="0" w:color="auto"/>
              <w:right w:val="single" w:sz="4" w:space="0" w:color="auto"/>
            </w:tcBorders>
            <w:vAlign w:val="center"/>
            <w:hideMark/>
          </w:tcPr>
          <w:p w14:paraId="6C40B22A"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08FFDE5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20</w:t>
            </w:r>
          </w:p>
        </w:tc>
        <w:tc>
          <w:tcPr>
            <w:tcW w:w="1418" w:type="dxa"/>
            <w:gridSpan w:val="2"/>
            <w:tcBorders>
              <w:top w:val="nil"/>
              <w:left w:val="nil"/>
              <w:bottom w:val="single" w:sz="4" w:space="0" w:color="auto"/>
              <w:right w:val="single" w:sz="4" w:space="0" w:color="auto"/>
            </w:tcBorders>
            <w:noWrap/>
            <w:vAlign w:val="center"/>
            <w:hideMark/>
          </w:tcPr>
          <w:p w14:paraId="5B0049A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6.38</w:t>
            </w:r>
          </w:p>
        </w:tc>
        <w:tc>
          <w:tcPr>
            <w:tcW w:w="1470" w:type="dxa"/>
            <w:gridSpan w:val="2"/>
            <w:tcBorders>
              <w:top w:val="nil"/>
              <w:left w:val="nil"/>
              <w:bottom w:val="single" w:sz="4" w:space="0" w:color="auto"/>
              <w:right w:val="single" w:sz="4" w:space="0" w:color="auto"/>
            </w:tcBorders>
            <w:vAlign w:val="center"/>
            <w:hideMark/>
          </w:tcPr>
          <w:p w14:paraId="3516540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127.600</w:t>
            </w:r>
          </w:p>
        </w:tc>
        <w:tc>
          <w:tcPr>
            <w:tcW w:w="222" w:type="dxa"/>
            <w:gridSpan w:val="2"/>
            <w:vAlign w:val="center"/>
            <w:hideMark/>
          </w:tcPr>
          <w:p w14:paraId="34A33C08" w14:textId="77777777" w:rsidR="00E54F48" w:rsidRPr="00E54F48" w:rsidRDefault="00E54F48" w:rsidP="00E54F48">
            <w:pPr>
              <w:rPr>
                <w:sz w:val="20"/>
                <w:szCs w:val="20"/>
              </w:rPr>
            </w:pPr>
          </w:p>
        </w:tc>
      </w:tr>
      <w:tr w:rsidR="00E54F48" w:rsidRPr="00E54F48" w14:paraId="14B26F38"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209BC7E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w:t>
            </w:r>
          </w:p>
        </w:tc>
        <w:tc>
          <w:tcPr>
            <w:tcW w:w="1170" w:type="dxa"/>
            <w:tcBorders>
              <w:top w:val="single" w:sz="4" w:space="0" w:color="auto"/>
              <w:left w:val="nil"/>
              <w:bottom w:val="nil"/>
              <w:right w:val="single" w:sz="4" w:space="0" w:color="auto"/>
            </w:tcBorders>
            <w:vAlign w:val="center"/>
            <w:hideMark/>
          </w:tcPr>
          <w:p w14:paraId="135076E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16-185</w:t>
            </w:r>
          </w:p>
        </w:tc>
        <w:tc>
          <w:tcPr>
            <w:tcW w:w="3705" w:type="dxa"/>
            <w:tcBorders>
              <w:top w:val="single" w:sz="4" w:space="0" w:color="auto"/>
              <w:left w:val="nil"/>
              <w:bottom w:val="nil"/>
              <w:right w:val="single" w:sz="4" w:space="0" w:color="auto"/>
            </w:tcBorders>
            <w:vAlign w:val="center"/>
            <w:hideMark/>
          </w:tcPr>
          <w:p w14:paraId="10EF6108"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Ջրի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փականների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տեղադրում</w:t>
            </w:r>
            <w:proofErr w:type="spellEnd"/>
            <w:r w:rsidRPr="00E54F48">
              <w:rPr>
                <w:rFonts w:ascii="Sylfaen" w:hAnsi="Sylfaen" w:cs="Sylfaen"/>
                <w:sz w:val="22"/>
                <w:szCs w:val="22"/>
              </w:rPr>
              <w:t>՝</w:t>
            </w:r>
            <w:r w:rsidRPr="00E54F48">
              <w:rPr>
                <w:rFonts w:ascii="Arial Armenian" w:hAnsi="Arial Armenian" w:cs="Arial"/>
                <w:sz w:val="22"/>
                <w:szCs w:val="22"/>
              </w:rPr>
              <w:t xml:space="preserve"> 25 </w:t>
            </w:r>
            <w:proofErr w:type="spellStart"/>
            <w:r w:rsidRPr="00E54F48">
              <w:rPr>
                <w:rFonts w:ascii="Sylfaen" w:hAnsi="Sylfaen" w:cs="Sylfaen"/>
                <w:sz w:val="22"/>
                <w:szCs w:val="22"/>
              </w:rPr>
              <w:t>մմ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տրամագծով</w:t>
            </w:r>
            <w:proofErr w:type="spellEnd"/>
            <w:r w:rsidRPr="00E54F48">
              <w:rPr>
                <w:rFonts w:ascii="Arial Armenian" w:hAnsi="Arial Armenian" w:cs="Arial"/>
                <w:sz w:val="22"/>
                <w:szCs w:val="22"/>
              </w:rPr>
              <w:br/>
            </w:r>
            <w:r w:rsidRPr="00E54F48">
              <w:rPr>
                <w:rFonts w:ascii="Calibri" w:hAnsi="Calibri" w:cs="Calibri"/>
                <w:sz w:val="22"/>
                <w:szCs w:val="22"/>
              </w:rPr>
              <w:t>УСТАНОВКА</w:t>
            </w:r>
            <w:r w:rsidRPr="00E54F48">
              <w:rPr>
                <w:rFonts w:ascii="Arial Armenian" w:hAnsi="Arial Armenian" w:cs="Arial"/>
                <w:sz w:val="22"/>
                <w:szCs w:val="22"/>
              </w:rPr>
              <w:t xml:space="preserve"> </w:t>
            </w:r>
            <w:r w:rsidRPr="00E54F48">
              <w:rPr>
                <w:rFonts w:ascii="Calibri" w:hAnsi="Calibri" w:cs="Calibri"/>
                <w:sz w:val="22"/>
                <w:szCs w:val="22"/>
              </w:rPr>
              <w:t>КРАНОВ</w:t>
            </w:r>
            <w:r w:rsidRPr="00E54F48">
              <w:rPr>
                <w:rFonts w:ascii="Arial Armenian" w:hAnsi="Arial Armenian" w:cs="Arial"/>
                <w:sz w:val="22"/>
                <w:szCs w:val="22"/>
              </w:rPr>
              <w:t xml:space="preserve"> </w:t>
            </w:r>
            <w:r w:rsidRPr="00E54F48">
              <w:rPr>
                <w:rFonts w:ascii="Calibri" w:hAnsi="Calibri" w:cs="Calibri"/>
                <w:sz w:val="22"/>
                <w:szCs w:val="22"/>
              </w:rPr>
              <w:t>ПОЛИВОЧНЫХ</w:t>
            </w:r>
            <w:r w:rsidRPr="00E54F48">
              <w:rPr>
                <w:rFonts w:ascii="Arial Armenian" w:hAnsi="Arial Armenian" w:cs="Arial"/>
                <w:sz w:val="22"/>
                <w:szCs w:val="22"/>
              </w:rPr>
              <w:t xml:space="preserve">, </w:t>
            </w:r>
            <w:r w:rsidRPr="00E54F48">
              <w:rPr>
                <w:rFonts w:ascii="Calibri" w:hAnsi="Calibri" w:cs="Calibri"/>
                <w:sz w:val="22"/>
                <w:szCs w:val="22"/>
              </w:rPr>
              <w:t>ДИАМЕТРОМ</w:t>
            </w:r>
            <w:r w:rsidRPr="00E54F48">
              <w:rPr>
                <w:rFonts w:ascii="Arial Armenian" w:hAnsi="Arial Armenian" w:cs="Arial"/>
                <w:sz w:val="22"/>
                <w:szCs w:val="22"/>
              </w:rPr>
              <w:t xml:space="preserve"> 25 </w:t>
            </w:r>
            <w:r w:rsidRPr="00E54F48">
              <w:rPr>
                <w:rFonts w:ascii="Calibri" w:hAnsi="Calibri" w:cs="Calibri"/>
                <w:sz w:val="22"/>
                <w:szCs w:val="22"/>
              </w:rPr>
              <w:t>ММ</w:t>
            </w:r>
          </w:p>
        </w:tc>
        <w:tc>
          <w:tcPr>
            <w:tcW w:w="1278" w:type="dxa"/>
            <w:gridSpan w:val="2"/>
            <w:tcBorders>
              <w:top w:val="nil"/>
              <w:left w:val="nil"/>
              <w:bottom w:val="single" w:sz="4" w:space="0" w:color="auto"/>
              <w:right w:val="single" w:sz="4" w:space="0" w:color="auto"/>
            </w:tcBorders>
            <w:vAlign w:val="center"/>
            <w:hideMark/>
          </w:tcPr>
          <w:p w14:paraId="4A6A17D8"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63218C3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w:t>
            </w:r>
          </w:p>
        </w:tc>
        <w:tc>
          <w:tcPr>
            <w:tcW w:w="1418" w:type="dxa"/>
            <w:gridSpan w:val="2"/>
            <w:tcBorders>
              <w:top w:val="nil"/>
              <w:left w:val="nil"/>
              <w:bottom w:val="single" w:sz="4" w:space="0" w:color="auto"/>
              <w:right w:val="single" w:sz="4" w:space="0" w:color="auto"/>
            </w:tcBorders>
            <w:noWrap/>
            <w:vAlign w:val="center"/>
            <w:hideMark/>
          </w:tcPr>
          <w:p w14:paraId="190BFBA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1.93</w:t>
            </w:r>
          </w:p>
        </w:tc>
        <w:tc>
          <w:tcPr>
            <w:tcW w:w="1470" w:type="dxa"/>
            <w:gridSpan w:val="2"/>
            <w:tcBorders>
              <w:top w:val="nil"/>
              <w:left w:val="nil"/>
              <w:bottom w:val="single" w:sz="4" w:space="0" w:color="auto"/>
              <w:right w:val="single" w:sz="4" w:space="0" w:color="auto"/>
            </w:tcBorders>
            <w:vAlign w:val="center"/>
            <w:hideMark/>
          </w:tcPr>
          <w:p w14:paraId="7BC23D4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13.510</w:t>
            </w:r>
          </w:p>
        </w:tc>
        <w:tc>
          <w:tcPr>
            <w:tcW w:w="222" w:type="dxa"/>
            <w:gridSpan w:val="2"/>
            <w:vAlign w:val="center"/>
            <w:hideMark/>
          </w:tcPr>
          <w:p w14:paraId="65B610E1" w14:textId="77777777" w:rsidR="00E54F48" w:rsidRPr="00E54F48" w:rsidRDefault="00E54F48" w:rsidP="00E54F48">
            <w:pPr>
              <w:rPr>
                <w:sz w:val="20"/>
                <w:szCs w:val="20"/>
              </w:rPr>
            </w:pPr>
          </w:p>
        </w:tc>
      </w:tr>
      <w:tr w:rsidR="00E54F48" w:rsidRPr="00E54F48" w14:paraId="05C7388C"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14:paraId="1C6164E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5F68B62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4F21C865"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Վանդակաճաղեր</w:t>
            </w:r>
            <w:proofErr w:type="spellEnd"/>
          </w:p>
        </w:tc>
        <w:tc>
          <w:tcPr>
            <w:tcW w:w="1278" w:type="dxa"/>
            <w:gridSpan w:val="2"/>
            <w:tcBorders>
              <w:top w:val="nil"/>
              <w:left w:val="nil"/>
              <w:bottom w:val="single" w:sz="4" w:space="0" w:color="auto"/>
              <w:right w:val="single" w:sz="4" w:space="0" w:color="auto"/>
            </w:tcBorders>
            <w:vAlign w:val="center"/>
            <w:hideMark/>
          </w:tcPr>
          <w:p w14:paraId="5E11A1A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65748BF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432B6BC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73D3CA8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1F0E61B6" w14:textId="77777777" w:rsidR="00E54F48" w:rsidRPr="00E54F48" w:rsidRDefault="00E54F48" w:rsidP="00E54F48">
            <w:pPr>
              <w:rPr>
                <w:sz w:val="20"/>
                <w:szCs w:val="20"/>
              </w:rPr>
            </w:pPr>
          </w:p>
        </w:tc>
      </w:tr>
      <w:tr w:rsidR="00E54F48" w:rsidRPr="00E54F48" w14:paraId="0FA90142"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46D0F38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591B636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1-966</w:t>
            </w:r>
          </w:p>
        </w:tc>
        <w:tc>
          <w:tcPr>
            <w:tcW w:w="3705" w:type="dxa"/>
            <w:tcBorders>
              <w:top w:val="nil"/>
              <w:left w:val="nil"/>
              <w:bottom w:val="nil"/>
              <w:right w:val="single" w:sz="4" w:space="0" w:color="auto"/>
            </w:tcBorders>
            <w:vAlign w:val="center"/>
            <w:hideMark/>
          </w:tcPr>
          <w:p w14:paraId="0AC031D8"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0.7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սյուների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ձողերի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համար</w:t>
            </w:r>
            <w:proofErr w:type="spellEnd"/>
            <w:r w:rsidRPr="00E54F48">
              <w:rPr>
                <w:rFonts w:ascii="Arial Armenian" w:hAnsi="Arial Armenian" w:cs="Arial"/>
                <w:sz w:val="22"/>
                <w:szCs w:val="22"/>
              </w:rPr>
              <w:t>, 4-</w:t>
            </w:r>
            <w:r w:rsidRPr="00E54F48">
              <w:rPr>
                <w:rFonts w:ascii="Sylfaen" w:hAnsi="Sylfaen" w:cs="Sylfaen"/>
                <w:sz w:val="22"/>
                <w:szCs w:val="22"/>
              </w:rPr>
              <w:t>րդ</w:t>
            </w:r>
            <w:r w:rsidRPr="00E54F48">
              <w:rPr>
                <w:rFonts w:ascii="Arial Armenian" w:hAnsi="Arial Armenian" w:cs="Arial"/>
                <w:sz w:val="22"/>
                <w:szCs w:val="22"/>
              </w:rPr>
              <w:t xml:space="preserve"> </w:t>
            </w:r>
            <w:proofErr w:type="spellStart"/>
            <w:r w:rsidRPr="00E54F48">
              <w:rPr>
                <w:rFonts w:ascii="Sylfaen" w:hAnsi="Sylfaen" w:cs="Sylfaen"/>
                <w:sz w:val="22"/>
                <w:szCs w:val="22"/>
              </w:rPr>
              <w:t>խմբի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w:t>
            </w:r>
            <w:proofErr w:type="spellEnd"/>
            <w:r w:rsidRPr="00E54F48">
              <w:rPr>
                <w:rFonts w:ascii="Arial Armenian" w:hAnsi="Arial Armenian" w:cs="Arial"/>
                <w:sz w:val="22"/>
                <w:szCs w:val="22"/>
              </w:rPr>
              <w:br/>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ДЛЯ</w:t>
            </w:r>
            <w:r w:rsidRPr="00E54F48">
              <w:rPr>
                <w:rFonts w:ascii="Arial Armenian" w:hAnsi="Arial Armenian" w:cs="Arial"/>
                <w:sz w:val="22"/>
                <w:szCs w:val="22"/>
              </w:rPr>
              <w:t xml:space="preserve"> </w:t>
            </w:r>
            <w:r w:rsidRPr="00E54F48">
              <w:rPr>
                <w:rFonts w:ascii="Calibri" w:hAnsi="Calibri" w:cs="Calibri"/>
                <w:sz w:val="22"/>
                <w:szCs w:val="22"/>
              </w:rPr>
              <w:t>СТОЕК</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СТОЛБОВ</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0,7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4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0A44E864"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1093EB4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0.945</w:t>
            </w:r>
          </w:p>
        </w:tc>
        <w:tc>
          <w:tcPr>
            <w:tcW w:w="1418" w:type="dxa"/>
            <w:gridSpan w:val="2"/>
            <w:tcBorders>
              <w:top w:val="nil"/>
              <w:left w:val="nil"/>
              <w:bottom w:val="single" w:sz="4" w:space="0" w:color="auto"/>
              <w:right w:val="single" w:sz="4" w:space="0" w:color="auto"/>
            </w:tcBorders>
            <w:noWrap/>
            <w:vAlign w:val="center"/>
            <w:hideMark/>
          </w:tcPr>
          <w:p w14:paraId="15B6611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12.272</w:t>
            </w:r>
          </w:p>
        </w:tc>
        <w:tc>
          <w:tcPr>
            <w:tcW w:w="1470" w:type="dxa"/>
            <w:gridSpan w:val="2"/>
            <w:tcBorders>
              <w:top w:val="nil"/>
              <w:left w:val="nil"/>
              <w:bottom w:val="single" w:sz="4" w:space="0" w:color="auto"/>
              <w:right w:val="single" w:sz="4" w:space="0" w:color="auto"/>
            </w:tcBorders>
            <w:vAlign w:val="center"/>
            <w:hideMark/>
          </w:tcPr>
          <w:p w14:paraId="10B81FE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11.597</w:t>
            </w:r>
          </w:p>
        </w:tc>
        <w:tc>
          <w:tcPr>
            <w:tcW w:w="222" w:type="dxa"/>
            <w:gridSpan w:val="2"/>
            <w:vAlign w:val="center"/>
            <w:hideMark/>
          </w:tcPr>
          <w:p w14:paraId="02ABB0C4" w14:textId="77777777" w:rsidR="00E54F48" w:rsidRPr="00E54F48" w:rsidRDefault="00E54F48" w:rsidP="00E54F48">
            <w:pPr>
              <w:rPr>
                <w:sz w:val="20"/>
                <w:szCs w:val="20"/>
              </w:rPr>
            </w:pPr>
          </w:p>
        </w:tc>
      </w:tr>
      <w:tr w:rsidR="00E54F48" w:rsidRPr="00E54F48" w14:paraId="65B225FF" w14:textId="77777777" w:rsidTr="00E54F48">
        <w:trPr>
          <w:gridAfter w:val="1"/>
          <w:wAfter w:w="7" w:type="dxa"/>
          <w:trHeight w:val="57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61A2015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single" w:sz="4" w:space="0" w:color="auto"/>
              <w:right w:val="single" w:sz="4" w:space="0" w:color="auto"/>
            </w:tcBorders>
            <w:vAlign w:val="center"/>
            <w:hideMark/>
          </w:tcPr>
          <w:p w14:paraId="1F1A589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single" w:sz="4" w:space="0" w:color="auto"/>
              <w:left w:val="nil"/>
              <w:bottom w:val="single" w:sz="4" w:space="0" w:color="auto"/>
              <w:right w:val="single" w:sz="4" w:space="0" w:color="auto"/>
            </w:tcBorders>
            <w:vAlign w:val="center"/>
            <w:hideMark/>
          </w:tcPr>
          <w:p w14:paraId="50C4BD71"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26A4812D"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0FFC6F1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1.245</w:t>
            </w:r>
          </w:p>
        </w:tc>
        <w:tc>
          <w:tcPr>
            <w:tcW w:w="1418" w:type="dxa"/>
            <w:gridSpan w:val="2"/>
            <w:tcBorders>
              <w:top w:val="nil"/>
              <w:left w:val="nil"/>
              <w:bottom w:val="single" w:sz="4" w:space="0" w:color="auto"/>
              <w:right w:val="single" w:sz="4" w:space="0" w:color="auto"/>
            </w:tcBorders>
            <w:noWrap/>
            <w:vAlign w:val="center"/>
            <w:hideMark/>
          </w:tcPr>
          <w:p w14:paraId="623FAE9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0.903</w:t>
            </w:r>
          </w:p>
        </w:tc>
        <w:tc>
          <w:tcPr>
            <w:tcW w:w="1470" w:type="dxa"/>
            <w:gridSpan w:val="2"/>
            <w:tcBorders>
              <w:top w:val="nil"/>
              <w:left w:val="nil"/>
              <w:bottom w:val="single" w:sz="4" w:space="0" w:color="auto"/>
              <w:right w:val="single" w:sz="4" w:space="0" w:color="auto"/>
            </w:tcBorders>
            <w:vAlign w:val="center"/>
            <w:hideMark/>
          </w:tcPr>
          <w:p w14:paraId="40197E6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1.124</w:t>
            </w:r>
          </w:p>
        </w:tc>
        <w:tc>
          <w:tcPr>
            <w:tcW w:w="222" w:type="dxa"/>
            <w:gridSpan w:val="2"/>
            <w:vAlign w:val="center"/>
            <w:hideMark/>
          </w:tcPr>
          <w:p w14:paraId="2D13A51D" w14:textId="77777777" w:rsidR="00E54F48" w:rsidRPr="00E54F48" w:rsidRDefault="00E54F48" w:rsidP="00E54F48">
            <w:pPr>
              <w:rPr>
                <w:sz w:val="20"/>
                <w:szCs w:val="20"/>
              </w:rPr>
            </w:pPr>
          </w:p>
        </w:tc>
      </w:tr>
      <w:tr w:rsidR="00E54F48" w:rsidRPr="00E54F48" w14:paraId="6F478F56" w14:textId="77777777" w:rsidTr="00E54F48">
        <w:trPr>
          <w:gridAfter w:val="1"/>
          <w:wAfter w:w="7" w:type="dxa"/>
          <w:trHeight w:val="570"/>
        </w:trPr>
        <w:tc>
          <w:tcPr>
            <w:tcW w:w="540" w:type="dxa"/>
            <w:tcBorders>
              <w:top w:val="nil"/>
              <w:left w:val="single" w:sz="4" w:space="0" w:color="auto"/>
              <w:bottom w:val="single" w:sz="4" w:space="0" w:color="auto"/>
              <w:right w:val="single" w:sz="4" w:space="0" w:color="auto"/>
            </w:tcBorders>
            <w:noWrap/>
            <w:vAlign w:val="center"/>
            <w:hideMark/>
          </w:tcPr>
          <w:p w14:paraId="7E68870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0B10AD6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19D9E393"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56FC41FD"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267C5A9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1.701</w:t>
            </w:r>
          </w:p>
        </w:tc>
        <w:tc>
          <w:tcPr>
            <w:tcW w:w="1418" w:type="dxa"/>
            <w:gridSpan w:val="2"/>
            <w:tcBorders>
              <w:top w:val="nil"/>
              <w:left w:val="nil"/>
              <w:bottom w:val="single" w:sz="4" w:space="0" w:color="auto"/>
              <w:right w:val="single" w:sz="4" w:space="0" w:color="auto"/>
            </w:tcBorders>
            <w:noWrap/>
            <w:vAlign w:val="center"/>
            <w:hideMark/>
          </w:tcPr>
          <w:p w14:paraId="0BACC20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7D9C589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6.311</w:t>
            </w:r>
          </w:p>
        </w:tc>
        <w:tc>
          <w:tcPr>
            <w:tcW w:w="222" w:type="dxa"/>
            <w:gridSpan w:val="2"/>
            <w:vAlign w:val="center"/>
            <w:hideMark/>
          </w:tcPr>
          <w:p w14:paraId="71FF6EB8" w14:textId="77777777" w:rsidR="00E54F48" w:rsidRPr="00E54F48" w:rsidRDefault="00E54F48" w:rsidP="00E54F48">
            <w:pPr>
              <w:rPr>
                <w:sz w:val="20"/>
                <w:szCs w:val="20"/>
              </w:rPr>
            </w:pPr>
          </w:p>
        </w:tc>
      </w:tr>
      <w:tr w:rsidR="00E54F48" w:rsidRPr="00E54F48" w14:paraId="041BE190"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2752D83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lastRenderedPageBreak/>
              <w:t>4</w:t>
            </w:r>
          </w:p>
        </w:tc>
        <w:tc>
          <w:tcPr>
            <w:tcW w:w="1170" w:type="dxa"/>
            <w:tcBorders>
              <w:top w:val="nil"/>
              <w:left w:val="nil"/>
              <w:bottom w:val="nil"/>
              <w:right w:val="single" w:sz="4" w:space="0" w:color="auto"/>
            </w:tcBorders>
            <w:vAlign w:val="center"/>
            <w:hideMark/>
          </w:tcPr>
          <w:p w14:paraId="303EA20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9-153</w:t>
            </w:r>
          </w:p>
        </w:tc>
        <w:tc>
          <w:tcPr>
            <w:tcW w:w="3705" w:type="dxa"/>
            <w:tcBorders>
              <w:top w:val="nil"/>
              <w:left w:val="nil"/>
              <w:bottom w:val="nil"/>
              <w:right w:val="single" w:sz="4" w:space="0" w:color="auto"/>
            </w:tcBorders>
            <w:vAlign w:val="center"/>
            <w:hideMark/>
          </w:tcPr>
          <w:p w14:paraId="6DDBE3A0"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Խողովակաշարերի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հենարանների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հենամասերի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ամրակների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օղակների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մոնտաժ</w:t>
            </w:r>
            <w:proofErr w:type="spellEnd"/>
            <w:r w:rsidRPr="00E54F48">
              <w:rPr>
                <w:rFonts w:ascii="Arial Armenian" w:hAnsi="Arial Armenian" w:cs="Arial"/>
                <w:sz w:val="22"/>
                <w:szCs w:val="22"/>
              </w:rPr>
              <w:br/>
            </w:r>
            <w:r w:rsidRPr="00E54F48">
              <w:rPr>
                <w:rFonts w:ascii="Calibri" w:hAnsi="Calibri" w:cs="Calibri"/>
                <w:sz w:val="22"/>
                <w:szCs w:val="22"/>
              </w:rPr>
              <w:t>МОНТАЖ</w:t>
            </w:r>
            <w:r w:rsidRPr="00E54F48">
              <w:rPr>
                <w:rFonts w:ascii="Arial Armenian" w:hAnsi="Arial Armenian" w:cs="Arial"/>
                <w:sz w:val="22"/>
                <w:szCs w:val="22"/>
              </w:rPr>
              <w:t xml:space="preserve"> </w:t>
            </w:r>
            <w:r w:rsidRPr="00E54F48">
              <w:rPr>
                <w:rFonts w:ascii="Calibri" w:hAnsi="Calibri" w:cs="Calibri"/>
                <w:sz w:val="22"/>
                <w:szCs w:val="22"/>
              </w:rPr>
              <w:t>ОПОР</w:t>
            </w:r>
            <w:r w:rsidRPr="00E54F48">
              <w:rPr>
                <w:rFonts w:ascii="Arial Armenian" w:hAnsi="Arial Armenian" w:cs="Arial"/>
                <w:sz w:val="22"/>
                <w:szCs w:val="22"/>
              </w:rPr>
              <w:t xml:space="preserve"> </w:t>
            </w:r>
            <w:r w:rsidRPr="00E54F48">
              <w:rPr>
                <w:rFonts w:ascii="Calibri" w:hAnsi="Calibri" w:cs="Calibri"/>
                <w:sz w:val="22"/>
                <w:szCs w:val="22"/>
              </w:rPr>
              <w:t>ПОД</w:t>
            </w:r>
            <w:r w:rsidRPr="00E54F48">
              <w:rPr>
                <w:rFonts w:ascii="Arial Armenian" w:hAnsi="Arial Armenian" w:cs="Arial"/>
                <w:sz w:val="22"/>
                <w:szCs w:val="22"/>
              </w:rPr>
              <w:t xml:space="preserve"> </w:t>
            </w:r>
            <w:r w:rsidRPr="00E54F48">
              <w:rPr>
                <w:rFonts w:ascii="Calibri" w:hAnsi="Calibri" w:cs="Calibri"/>
                <w:sz w:val="22"/>
                <w:szCs w:val="22"/>
              </w:rPr>
              <w:t>ТРУБОПРОВОДЫ</w:t>
            </w:r>
            <w:r w:rsidRPr="00E54F48">
              <w:rPr>
                <w:rFonts w:ascii="Arial Armenian" w:hAnsi="Arial Armenian" w:cs="Arial"/>
                <w:sz w:val="22"/>
                <w:szCs w:val="22"/>
              </w:rPr>
              <w:t xml:space="preserve">, </w:t>
            </w:r>
            <w:r w:rsidRPr="00E54F48">
              <w:rPr>
                <w:rFonts w:ascii="Calibri" w:hAnsi="Calibri" w:cs="Calibri"/>
                <w:sz w:val="22"/>
                <w:szCs w:val="22"/>
              </w:rPr>
              <w:t>ОПОРНЫХ</w:t>
            </w:r>
            <w:r w:rsidRPr="00E54F48">
              <w:rPr>
                <w:rFonts w:ascii="Arial Armenian" w:hAnsi="Arial Armenian" w:cs="Arial"/>
                <w:sz w:val="22"/>
                <w:szCs w:val="22"/>
              </w:rPr>
              <w:t xml:space="preserve"> </w:t>
            </w:r>
            <w:r w:rsidRPr="00E54F48">
              <w:rPr>
                <w:rFonts w:ascii="Calibri" w:hAnsi="Calibri" w:cs="Calibri"/>
                <w:sz w:val="22"/>
                <w:szCs w:val="22"/>
              </w:rPr>
              <w:t>ЧАСТЕЙ</w:t>
            </w:r>
            <w:r w:rsidRPr="00E54F48">
              <w:rPr>
                <w:rFonts w:ascii="Arial Armenian" w:hAnsi="Arial Armenian" w:cs="Arial"/>
                <w:sz w:val="22"/>
                <w:szCs w:val="22"/>
              </w:rPr>
              <w:t xml:space="preserve"> </w:t>
            </w:r>
            <w:r w:rsidRPr="00E54F48">
              <w:rPr>
                <w:rFonts w:ascii="Calibri" w:hAnsi="Calibri" w:cs="Calibri"/>
                <w:sz w:val="22"/>
                <w:szCs w:val="22"/>
              </w:rPr>
              <w:t>СЕДЛА</w:t>
            </w:r>
            <w:r w:rsidRPr="00E54F48">
              <w:rPr>
                <w:rFonts w:ascii="Arial Armenian" w:hAnsi="Arial Armenian" w:cs="Arial"/>
                <w:sz w:val="22"/>
                <w:szCs w:val="22"/>
              </w:rPr>
              <w:t xml:space="preserve">, </w:t>
            </w:r>
            <w:r w:rsidRPr="00E54F48">
              <w:rPr>
                <w:rFonts w:ascii="Calibri" w:hAnsi="Calibri" w:cs="Calibri"/>
                <w:sz w:val="22"/>
                <w:szCs w:val="22"/>
              </w:rPr>
              <w:t>КРОНШТЕЙНОВ</w:t>
            </w:r>
            <w:r w:rsidRPr="00E54F48">
              <w:rPr>
                <w:rFonts w:ascii="Arial Armenian" w:hAnsi="Arial Armenian" w:cs="Arial"/>
                <w:sz w:val="22"/>
                <w:szCs w:val="22"/>
              </w:rPr>
              <w:t xml:space="preserve">, </w:t>
            </w:r>
            <w:r w:rsidRPr="00E54F48">
              <w:rPr>
                <w:rFonts w:ascii="Calibri" w:hAnsi="Calibri" w:cs="Calibri"/>
                <w:sz w:val="22"/>
                <w:szCs w:val="22"/>
              </w:rPr>
              <w:t>ХОМУТОВ</w:t>
            </w:r>
          </w:p>
        </w:tc>
        <w:tc>
          <w:tcPr>
            <w:tcW w:w="1278" w:type="dxa"/>
            <w:gridSpan w:val="2"/>
            <w:tcBorders>
              <w:top w:val="nil"/>
              <w:left w:val="nil"/>
              <w:bottom w:val="single" w:sz="4" w:space="0" w:color="auto"/>
              <w:right w:val="single" w:sz="4" w:space="0" w:color="auto"/>
            </w:tcBorders>
            <w:vAlign w:val="center"/>
            <w:hideMark/>
          </w:tcPr>
          <w:p w14:paraId="27B86A96"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68DDC0E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0.38129</w:t>
            </w:r>
          </w:p>
        </w:tc>
        <w:tc>
          <w:tcPr>
            <w:tcW w:w="1418" w:type="dxa"/>
            <w:gridSpan w:val="2"/>
            <w:tcBorders>
              <w:top w:val="nil"/>
              <w:left w:val="nil"/>
              <w:bottom w:val="single" w:sz="4" w:space="0" w:color="auto"/>
              <w:right w:val="single" w:sz="4" w:space="0" w:color="auto"/>
            </w:tcBorders>
            <w:noWrap/>
            <w:vAlign w:val="center"/>
            <w:hideMark/>
          </w:tcPr>
          <w:p w14:paraId="1E3E318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211.86</w:t>
            </w:r>
          </w:p>
        </w:tc>
        <w:tc>
          <w:tcPr>
            <w:tcW w:w="1470" w:type="dxa"/>
            <w:gridSpan w:val="2"/>
            <w:tcBorders>
              <w:top w:val="nil"/>
              <w:left w:val="nil"/>
              <w:bottom w:val="single" w:sz="4" w:space="0" w:color="auto"/>
              <w:right w:val="single" w:sz="4" w:space="0" w:color="auto"/>
            </w:tcBorders>
            <w:vAlign w:val="center"/>
            <w:hideMark/>
          </w:tcPr>
          <w:p w14:paraId="52FF49E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80.780</w:t>
            </w:r>
          </w:p>
        </w:tc>
        <w:tc>
          <w:tcPr>
            <w:tcW w:w="222" w:type="dxa"/>
            <w:gridSpan w:val="2"/>
            <w:vAlign w:val="center"/>
            <w:hideMark/>
          </w:tcPr>
          <w:p w14:paraId="26C23945" w14:textId="77777777" w:rsidR="00E54F48" w:rsidRPr="00E54F48" w:rsidRDefault="00E54F48" w:rsidP="00E54F48">
            <w:pPr>
              <w:rPr>
                <w:sz w:val="20"/>
                <w:szCs w:val="20"/>
              </w:rPr>
            </w:pPr>
          </w:p>
        </w:tc>
      </w:tr>
      <w:tr w:rsidR="00E54F48" w:rsidRPr="00E54F48" w14:paraId="05B16D47"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14:paraId="3CA90E7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3C9C5A5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5543CD5F"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Կանաչապատում</w:t>
            </w:r>
            <w:proofErr w:type="spellEnd"/>
          </w:p>
        </w:tc>
        <w:tc>
          <w:tcPr>
            <w:tcW w:w="1278" w:type="dxa"/>
            <w:gridSpan w:val="2"/>
            <w:tcBorders>
              <w:top w:val="nil"/>
              <w:left w:val="nil"/>
              <w:bottom w:val="single" w:sz="4" w:space="0" w:color="auto"/>
              <w:right w:val="single" w:sz="4" w:space="0" w:color="auto"/>
            </w:tcBorders>
            <w:vAlign w:val="center"/>
            <w:hideMark/>
          </w:tcPr>
          <w:p w14:paraId="252A8DB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6C8B043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2C2D72F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669F73F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0E30EAEE" w14:textId="77777777" w:rsidR="00E54F48" w:rsidRPr="00E54F48" w:rsidRDefault="00E54F48" w:rsidP="00E54F48">
            <w:pPr>
              <w:rPr>
                <w:sz w:val="20"/>
                <w:szCs w:val="20"/>
              </w:rPr>
            </w:pPr>
          </w:p>
        </w:tc>
      </w:tr>
      <w:tr w:rsidR="00E54F48" w:rsidRPr="00E54F48" w14:paraId="0B7715C4"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02B9F4D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32F2B0D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48-191</w:t>
            </w:r>
          </w:p>
        </w:tc>
        <w:tc>
          <w:tcPr>
            <w:tcW w:w="3705" w:type="dxa"/>
            <w:tcBorders>
              <w:top w:val="nil"/>
              <w:left w:val="nil"/>
              <w:bottom w:val="nil"/>
              <w:right w:val="single" w:sz="4" w:space="0" w:color="auto"/>
            </w:tcBorders>
            <w:vAlign w:val="center"/>
            <w:hideMark/>
          </w:tcPr>
          <w:p w14:paraId="23775F62"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Հիմնական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ծառերի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տնկիների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նախապատրաստում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առանց</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փաթեթավորման</w:t>
            </w:r>
            <w:proofErr w:type="spellEnd"/>
            <w:r w:rsidRPr="00E54F48">
              <w:rPr>
                <w:rFonts w:ascii="Arial Armenian" w:hAnsi="Arial Armenian" w:cs="Arial"/>
                <w:sz w:val="22"/>
                <w:szCs w:val="22"/>
              </w:rPr>
              <w:t xml:space="preserve"> </w:t>
            </w:r>
            <w:r w:rsidRPr="00E54F48">
              <w:rPr>
                <w:rFonts w:ascii="Arial Armenian" w:hAnsi="Arial Armenian" w:cs="Arial"/>
                <w:sz w:val="22"/>
                <w:szCs w:val="22"/>
              </w:rPr>
              <w:br/>
            </w:r>
            <w:r w:rsidRPr="00E54F48">
              <w:rPr>
                <w:rFonts w:ascii="Calibri" w:hAnsi="Calibri" w:cs="Calibri"/>
                <w:sz w:val="22"/>
                <w:szCs w:val="22"/>
              </w:rPr>
              <w:t>ЗАГОТОВКА</w:t>
            </w:r>
            <w:r w:rsidRPr="00E54F48">
              <w:rPr>
                <w:rFonts w:ascii="Arial Armenian" w:hAnsi="Arial Armenian" w:cs="Arial"/>
                <w:sz w:val="22"/>
                <w:szCs w:val="22"/>
              </w:rPr>
              <w:t xml:space="preserve"> </w:t>
            </w:r>
            <w:r w:rsidRPr="00E54F48">
              <w:rPr>
                <w:rFonts w:ascii="Calibri" w:hAnsi="Calibri" w:cs="Calibri"/>
                <w:sz w:val="22"/>
                <w:szCs w:val="22"/>
              </w:rPr>
              <w:t>СТАНДАРТНЫХ</w:t>
            </w:r>
            <w:r w:rsidRPr="00E54F48">
              <w:rPr>
                <w:rFonts w:ascii="Arial Armenian" w:hAnsi="Arial Armenian" w:cs="Arial"/>
                <w:sz w:val="22"/>
                <w:szCs w:val="22"/>
              </w:rPr>
              <w:t xml:space="preserve"> </w:t>
            </w:r>
            <w:r w:rsidRPr="00E54F48">
              <w:rPr>
                <w:rFonts w:ascii="Calibri" w:hAnsi="Calibri" w:cs="Calibri"/>
                <w:sz w:val="22"/>
                <w:szCs w:val="22"/>
              </w:rPr>
              <w:t>САЖЕНЦЕВ</w:t>
            </w:r>
            <w:r w:rsidRPr="00E54F48">
              <w:rPr>
                <w:rFonts w:ascii="Arial Armenian" w:hAnsi="Arial Armenian" w:cs="Arial"/>
                <w:sz w:val="22"/>
                <w:szCs w:val="22"/>
              </w:rPr>
              <w:t xml:space="preserve"> </w:t>
            </w:r>
            <w:r w:rsidRPr="00E54F48">
              <w:rPr>
                <w:rFonts w:ascii="Calibri" w:hAnsi="Calibri" w:cs="Calibri"/>
                <w:sz w:val="22"/>
                <w:szCs w:val="22"/>
              </w:rPr>
              <w:t>ДЕРЕВЬЕВ</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БЕЗ</w:t>
            </w:r>
            <w:r w:rsidRPr="00E54F48">
              <w:rPr>
                <w:rFonts w:ascii="Arial Armenian" w:hAnsi="Arial Armenian" w:cs="Arial"/>
                <w:sz w:val="22"/>
                <w:szCs w:val="22"/>
              </w:rPr>
              <w:t xml:space="preserve"> </w:t>
            </w:r>
            <w:r w:rsidRPr="00E54F48">
              <w:rPr>
                <w:rFonts w:ascii="Calibri" w:hAnsi="Calibri" w:cs="Calibri"/>
                <w:sz w:val="22"/>
                <w:szCs w:val="22"/>
              </w:rPr>
              <w:t>УПАКОВКИ</w:t>
            </w:r>
          </w:p>
        </w:tc>
        <w:tc>
          <w:tcPr>
            <w:tcW w:w="1278" w:type="dxa"/>
            <w:gridSpan w:val="2"/>
            <w:tcBorders>
              <w:top w:val="nil"/>
              <w:left w:val="nil"/>
              <w:bottom w:val="single" w:sz="4" w:space="0" w:color="auto"/>
              <w:right w:val="single" w:sz="4" w:space="0" w:color="auto"/>
            </w:tcBorders>
            <w:vAlign w:val="center"/>
            <w:hideMark/>
          </w:tcPr>
          <w:p w14:paraId="35930852"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single" w:sz="4" w:space="0" w:color="auto"/>
              <w:right w:val="single" w:sz="4" w:space="0" w:color="auto"/>
            </w:tcBorders>
            <w:noWrap/>
            <w:vAlign w:val="center"/>
            <w:hideMark/>
          </w:tcPr>
          <w:p w14:paraId="64B303D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418" w:type="dxa"/>
            <w:gridSpan w:val="2"/>
            <w:tcBorders>
              <w:top w:val="nil"/>
              <w:left w:val="nil"/>
              <w:bottom w:val="single" w:sz="4" w:space="0" w:color="auto"/>
              <w:right w:val="single" w:sz="4" w:space="0" w:color="auto"/>
            </w:tcBorders>
            <w:noWrap/>
            <w:vAlign w:val="center"/>
            <w:hideMark/>
          </w:tcPr>
          <w:p w14:paraId="42A6FE9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0.055</w:t>
            </w:r>
          </w:p>
        </w:tc>
        <w:tc>
          <w:tcPr>
            <w:tcW w:w="1470" w:type="dxa"/>
            <w:gridSpan w:val="2"/>
            <w:tcBorders>
              <w:top w:val="nil"/>
              <w:left w:val="nil"/>
              <w:bottom w:val="single" w:sz="4" w:space="0" w:color="auto"/>
              <w:right w:val="single" w:sz="4" w:space="0" w:color="auto"/>
            </w:tcBorders>
            <w:vAlign w:val="center"/>
            <w:hideMark/>
          </w:tcPr>
          <w:p w14:paraId="1B8286A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0.220</w:t>
            </w:r>
          </w:p>
        </w:tc>
        <w:tc>
          <w:tcPr>
            <w:tcW w:w="222" w:type="dxa"/>
            <w:gridSpan w:val="2"/>
            <w:vAlign w:val="center"/>
            <w:hideMark/>
          </w:tcPr>
          <w:p w14:paraId="7974A8A7" w14:textId="77777777" w:rsidR="00E54F48" w:rsidRPr="00E54F48" w:rsidRDefault="00E54F48" w:rsidP="00E54F48">
            <w:pPr>
              <w:rPr>
                <w:sz w:val="20"/>
                <w:szCs w:val="20"/>
              </w:rPr>
            </w:pPr>
          </w:p>
        </w:tc>
      </w:tr>
      <w:tr w:rsidR="00E54F48" w:rsidRPr="00E54F48" w14:paraId="5EBA319C" w14:textId="77777777" w:rsidTr="00E54F48">
        <w:trPr>
          <w:gridAfter w:val="1"/>
          <w:wAfter w:w="7" w:type="dxa"/>
          <w:trHeight w:val="1425"/>
        </w:trPr>
        <w:tc>
          <w:tcPr>
            <w:tcW w:w="540" w:type="dxa"/>
            <w:tcBorders>
              <w:top w:val="single" w:sz="4" w:space="0" w:color="auto"/>
              <w:left w:val="single" w:sz="4" w:space="0" w:color="auto"/>
              <w:bottom w:val="nil"/>
              <w:right w:val="single" w:sz="4" w:space="0" w:color="auto"/>
            </w:tcBorders>
            <w:noWrap/>
            <w:vAlign w:val="center"/>
            <w:hideMark/>
          </w:tcPr>
          <w:p w14:paraId="728AC6D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nil"/>
              <w:right w:val="single" w:sz="4" w:space="0" w:color="auto"/>
            </w:tcBorders>
            <w:vAlign w:val="center"/>
            <w:hideMark/>
          </w:tcPr>
          <w:p w14:paraId="50FBCAC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48-40</w:t>
            </w:r>
          </w:p>
        </w:tc>
        <w:tc>
          <w:tcPr>
            <w:tcW w:w="3705" w:type="dxa"/>
            <w:tcBorders>
              <w:top w:val="single" w:sz="4" w:space="0" w:color="auto"/>
              <w:left w:val="nil"/>
              <w:bottom w:val="nil"/>
              <w:right w:val="single" w:sz="4" w:space="0" w:color="auto"/>
            </w:tcBorders>
            <w:vAlign w:val="center"/>
            <w:hideMark/>
          </w:tcPr>
          <w:p w14:paraId="669EFAA6"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Բնական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հողում</w:t>
            </w:r>
            <w:proofErr w:type="spellEnd"/>
            <w:r w:rsidRPr="00E54F48">
              <w:rPr>
                <w:rFonts w:ascii="Arial Armenian" w:hAnsi="Arial Armenian" w:cs="Arial"/>
                <w:sz w:val="22"/>
                <w:szCs w:val="22"/>
              </w:rPr>
              <w:t xml:space="preserve"> 0,5×0,4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չափսի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հողակույտով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ծառերի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թփերի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ստանդարտ</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պատրաստում</w:t>
            </w:r>
            <w:proofErr w:type="spellEnd"/>
            <w:r w:rsidRPr="00E54F48">
              <w:rPr>
                <w:rFonts w:ascii="Arial Armenian" w:hAnsi="Arial Armenian" w:cs="Arial"/>
                <w:sz w:val="22"/>
                <w:szCs w:val="22"/>
              </w:rPr>
              <w:br/>
            </w:r>
            <w:r w:rsidRPr="00E54F48">
              <w:rPr>
                <w:rFonts w:ascii="Calibri" w:hAnsi="Calibri" w:cs="Calibri"/>
                <w:sz w:val="22"/>
                <w:szCs w:val="22"/>
              </w:rPr>
              <w:t>ПОДГОТОВКА</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СТАНДАРТНЫХ</w:t>
            </w:r>
            <w:r w:rsidRPr="00E54F48">
              <w:rPr>
                <w:rFonts w:ascii="Arial Armenian" w:hAnsi="Arial Armenian" w:cs="Arial"/>
                <w:sz w:val="22"/>
                <w:szCs w:val="22"/>
              </w:rPr>
              <w:t xml:space="preserve"> </w:t>
            </w:r>
            <w:r w:rsidRPr="00E54F48">
              <w:rPr>
                <w:rFonts w:ascii="Calibri" w:hAnsi="Calibri" w:cs="Calibri"/>
                <w:sz w:val="22"/>
                <w:szCs w:val="22"/>
              </w:rPr>
              <w:t>ПОСАДОЧНЫХ</w:t>
            </w:r>
            <w:r w:rsidRPr="00E54F48">
              <w:rPr>
                <w:rFonts w:ascii="Arial Armenian" w:hAnsi="Arial Armenian" w:cs="Arial"/>
                <w:sz w:val="22"/>
                <w:szCs w:val="22"/>
              </w:rPr>
              <w:t xml:space="preserve"> </w:t>
            </w:r>
            <w:r w:rsidRPr="00E54F48">
              <w:rPr>
                <w:rFonts w:ascii="Calibri" w:hAnsi="Calibri" w:cs="Calibri"/>
                <w:sz w:val="22"/>
                <w:szCs w:val="22"/>
              </w:rPr>
              <w:t>МЕСТ</w:t>
            </w:r>
            <w:r w:rsidRPr="00E54F48">
              <w:rPr>
                <w:rFonts w:ascii="Arial Armenian" w:hAnsi="Arial Armenian" w:cs="Arial"/>
                <w:sz w:val="22"/>
                <w:szCs w:val="22"/>
              </w:rPr>
              <w:t xml:space="preserve"> </w:t>
            </w:r>
            <w:r w:rsidRPr="00E54F48">
              <w:rPr>
                <w:rFonts w:ascii="Calibri" w:hAnsi="Calibri" w:cs="Calibri"/>
                <w:sz w:val="22"/>
                <w:szCs w:val="22"/>
              </w:rPr>
              <w:t>ДЛЯ</w:t>
            </w:r>
            <w:r w:rsidRPr="00E54F48">
              <w:rPr>
                <w:rFonts w:ascii="Arial Armenian" w:hAnsi="Arial Armenian" w:cs="Arial"/>
                <w:sz w:val="22"/>
                <w:szCs w:val="22"/>
              </w:rPr>
              <w:t xml:space="preserve"> </w:t>
            </w:r>
            <w:r w:rsidRPr="00E54F48">
              <w:rPr>
                <w:rFonts w:ascii="Calibri" w:hAnsi="Calibri" w:cs="Calibri"/>
                <w:sz w:val="22"/>
                <w:szCs w:val="22"/>
              </w:rPr>
              <w:t>ДЕРЕВЬЕВ</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КУСТАРНИКОВ</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КОМОМ</w:t>
            </w:r>
            <w:r w:rsidRPr="00E54F48">
              <w:rPr>
                <w:rFonts w:ascii="Arial Armenian" w:hAnsi="Arial Armenian" w:cs="Arial"/>
                <w:sz w:val="22"/>
                <w:szCs w:val="22"/>
              </w:rPr>
              <w:t xml:space="preserve"> </w:t>
            </w:r>
            <w:r w:rsidRPr="00E54F48">
              <w:rPr>
                <w:rFonts w:ascii="Calibri" w:hAnsi="Calibri" w:cs="Calibri"/>
                <w:sz w:val="22"/>
                <w:szCs w:val="22"/>
              </w:rPr>
              <w:t>ЗЕМЛИ</w:t>
            </w:r>
            <w:r w:rsidRPr="00E54F48">
              <w:rPr>
                <w:rFonts w:ascii="Arial Armenian" w:hAnsi="Arial Armenian" w:cs="Arial"/>
                <w:sz w:val="22"/>
                <w:szCs w:val="22"/>
              </w:rPr>
              <w:t xml:space="preserve"> </w:t>
            </w:r>
            <w:r w:rsidRPr="00E54F48">
              <w:rPr>
                <w:rFonts w:ascii="Calibri" w:hAnsi="Calibri" w:cs="Calibri"/>
                <w:sz w:val="22"/>
                <w:szCs w:val="22"/>
              </w:rPr>
              <w:t>РАЗМЕРОМ</w:t>
            </w:r>
            <w:r w:rsidRPr="00E54F48">
              <w:rPr>
                <w:rFonts w:ascii="Arial Armenian" w:hAnsi="Arial Armenian" w:cs="Arial"/>
                <w:sz w:val="22"/>
                <w:szCs w:val="22"/>
              </w:rPr>
              <w:t xml:space="preserve"> 0,5</w:t>
            </w:r>
            <w:r w:rsidRPr="00E54F48">
              <w:rPr>
                <w:rFonts w:ascii="Calibri" w:hAnsi="Calibri" w:cs="Calibri"/>
                <w:sz w:val="22"/>
                <w:szCs w:val="22"/>
              </w:rPr>
              <w:t>Х</w:t>
            </w:r>
            <w:r w:rsidRPr="00E54F48">
              <w:rPr>
                <w:rFonts w:ascii="Arial Armenian" w:hAnsi="Arial Armenian" w:cs="Arial"/>
                <w:sz w:val="22"/>
                <w:szCs w:val="22"/>
              </w:rPr>
              <w:t xml:space="preserve">0,4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В</w:t>
            </w:r>
            <w:r w:rsidRPr="00E54F48">
              <w:rPr>
                <w:rFonts w:ascii="Arial Armenian" w:hAnsi="Arial Armenian" w:cs="Arial"/>
                <w:sz w:val="22"/>
                <w:szCs w:val="22"/>
              </w:rPr>
              <w:t xml:space="preserve"> </w:t>
            </w:r>
            <w:r w:rsidRPr="00E54F48">
              <w:rPr>
                <w:rFonts w:ascii="Calibri" w:hAnsi="Calibri" w:cs="Calibri"/>
                <w:sz w:val="22"/>
                <w:szCs w:val="22"/>
              </w:rPr>
              <w:t>ЕСТЕСТВЕННОМ</w:t>
            </w:r>
            <w:r w:rsidRPr="00E54F48">
              <w:rPr>
                <w:rFonts w:ascii="Arial Armenian" w:hAnsi="Arial Armenian" w:cs="Arial"/>
                <w:sz w:val="22"/>
                <w:szCs w:val="22"/>
              </w:rPr>
              <w:t xml:space="preserve"> </w:t>
            </w:r>
            <w:r w:rsidRPr="00E54F48">
              <w:rPr>
                <w:rFonts w:ascii="Calibri" w:hAnsi="Calibri" w:cs="Calibri"/>
                <w:sz w:val="22"/>
                <w:szCs w:val="22"/>
              </w:rPr>
              <w:t>ГРУНТЕ</w:t>
            </w:r>
          </w:p>
        </w:tc>
        <w:tc>
          <w:tcPr>
            <w:tcW w:w="1278" w:type="dxa"/>
            <w:gridSpan w:val="2"/>
            <w:tcBorders>
              <w:top w:val="nil"/>
              <w:left w:val="nil"/>
              <w:bottom w:val="single" w:sz="4" w:space="0" w:color="auto"/>
              <w:right w:val="single" w:sz="4" w:space="0" w:color="auto"/>
            </w:tcBorders>
            <w:vAlign w:val="center"/>
            <w:hideMark/>
          </w:tcPr>
          <w:p w14:paraId="7C02A1A5"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nil"/>
              <w:right w:val="single" w:sz="4" w:space="0" w:color="auto"/>
            </w:tcBorders>
            <w:noWrap/>
            <w:vAlign w:val="center"/>
            <w:hideMark/>
          </w:tcPr>
          <w:p w14:paraId="0C00340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418" w:type="dxa"/>
            <w:gridSpan w:val="2"/>
            <w:tcBorders>
              <w:top w:val="nil"/>
              <w:left w:val="nil"/>
              <w:bottom w:val="nil"/>
              <w:right w:val="single" w:sz="4" w:space="0" w:color="auto"/>
            </w:tcBorders>
            <w:noWrap/>
            <w:vAlign w:val="center"/>
            <w:hideMark/>
          </w:tcPr>
          <w:p w14:paraId="7ED79D9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1.928</w:t>
            </w:r>
          </w:p>
        </w:tc>
        <w:tc>
          <w:tcPr>
            <w:tcW w:w="1470" w:type="dxa"/>
            <w:gridSpan w:val="2"/>
            <w:tcBorders>
              <w:top w:val="nil"/>
              <w:left w:val="nil"/>
              <w:bottom w:val="single" w:sz="4" w:space="0" w:color="auto"/>
              <w:right w:val="single" w:sz="4" w:space="0" w:color="auto"/>
            </w:tcBorders>
            <w:vAlign w:val="center"/>
            <w:hideMark/>
          </w:tcPr>
          <w:p w14:paraId="30C6AA6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7.712</w:t>
            </w:r>
          </w:p>
        </w:tc>
        <w:tc>
          <w:tcPr>
            <w:tcW w:w="222" w:type="dxa"/>
            <w:gridSpan w:val="2"/>
            <w:vAlign w:val="center"/>
            <w:hideMark/>
          </w:tcPr>
          <w:p w14:paraId="508378B2" w14:textId="77777777" w:rsidR="00E54F48" w:rsidRPr="00E54F48" w:rsidRDefault="00E54F48" w:rsidP="00E54F48">
            <w:pPr>
              <w:rPr>
                <w:sz w:val="20"/>
                <w:szCs w:val="20"/>
              </w:rPr>
            </w:pPr>
          </w:p>
        </w:tc>
      </w:tr>
      <w:tr w:rsidR="00E54F48" w:rsidRPr="00E54F48" w14:paraId="12577EE6" w14:textId="77777777" w:rsidTr="00E54F48">
        <w:trPr>
          <w:gridAfter w:val="1"/>
          <w:wAfter w:w="7" w:type="dxa"/>
          <w:trHeight w:val="1710"/>
        </w:trPr>
        <w:tc>
          <w:tcPr>
            <w:tcW w:w="540" w:type="dxa"/>
            <w:tcBorders>
              <w:top w:val="single" w:sz="4" w:space="0" w:color="auto"/>
              <w:left w:val="single" w:sz="4" w:space="0" w:color="auto"/>
              <w:bottom w:val="nil"/>
              <w:right w:val="single" w:sz="4" w:space="0" w:color="auto"/>
            </w:tcBorders>
            <w:noWrap/>
            <w:vAlign w:val="center"/>
            <w:hideMark/>
          </w:tcPr>
          <w:p w14:paraId="280E0B8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single" w:sz="4" w:space="0" w:color="auto"/>
              <w:left w:val="nil"/>
              <w:bottom w:val="nil"/>
              <w:right w:val="single" w:sz="4" w:space="0" w:color="auto"/>
            </w:tcBorders>
            <w:vAlign w:val="center"/>
            <w:hideMark/>
          </w:tcPr>
          <w:p w14:paraId="3DDE374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48-168</w:t>
            </w:r>
          </w:p>
        </w:tc>
        <w:tc>
          <w:tcPr>
            <w:tcW w:w="3705" w:type="dxa"/>
            <w:tcBorders>
              <w:top w:val="single" w:sz="4" w:space="0" w:color="auto"/>
              <w:left w:val="nil"/>
              <w:bottom w:val="nil"/>
              <w:right w:val="single" w:sz="4" w:space="0" w:color="auto"/>
            </w:tcBorders>
            <w:vAlign w:val="center"/>
            <w:hideMark/>
          </w:tcPr>
          <w:p w14:paraId="10FB7FD4"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Պարտեզային</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սովորական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խոտածածկի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կառուցման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համար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պատրաստում</w:t>
            </w:r>
            <w:proofErr w:type="spellEnd"/>
            <w:r w:rsidRPr="00E54F48">
              <w:rPr>
                <w:rFonts w:ascii="Sylfaen" w:hAnsi="Sylfaen" w:cs="Sylfaen"/>
                <w:sz w:val="22"/>
                <w:szCs w:val="22"/>
              </w:rPr>
              <w:t>՝</w:t>
            </w:r>
            <w:r w:rsidRPr="00E54F48">
              <w:rPr>
                <w:rFonts w:ascii="Arial Armenian" w:hAnsi="Arial Armenian" w:cs="Arial"/>
                <w:sz w:val="22"/>
                <w:szCs w:val="22"/>
              </w:rPr>
              <w:t xml:space="preserve"> 15 </w:t>
            </w:r>
            <w:proofErr w:type="spellStart"/>
            <w:r w:rsidRPr="00E54F48">
              <w:rPr>
                <w:rFonts w:ascii="Sylfaen" w:hAnsi="Sylfaen" w:cs="Sylfaen"/>
                <w:sz w:val="22"/>
                <w:szCs w:val="22"/>
              </w:rPr>
              <w:t>սմ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հաստությամբ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բուսահողի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լցմամբ</w:t>
            </w:r>
            <w:proofErr w:type="spellEnd"/>
            <w:r w:rsidRPr="00E54F48">
              <w:rPr>
                <w:rFonts w:ascii="Arial Armenian" w:hAnsi="Arial Armenian" w:cs="Arial"/>
                <w:sz w:val="22"/>
                <w:szCs w:val="22"/>
              </w:rPr>
              <w:br/>
            </w:r>
            <w:r w:rsidRPr="00E54F48">
              <w:rPr>
                <w:rFonts w:ascii="Calibri" w:hAnsi="Calibri" w:cs="Calibri"/>
                <w:sz w:val="22"/>
                <w:szCs w:val="22"/>
              </w:rPr>
              <w:t>ПОДГОТОВКА</w:t>
            </w:r>
            <w:r w:rsidRPr="00E54F48">
              <w:rPr>
                <w:rFonts w:ascii="Arial Armenian" w:hAnsi="Arial Armenian" w:cs="Arial"/>
                <w:sz w:val="22"/>
                <w:szCs w:val="22"/>
              </w:rPr>
              <w:t xml:space="preserve"> </w:t>
            </w:r>
            <w:r w:rsidRPr="00E54F48">
              <w:rPr>
                <w:rFonts w:ascii="Calibri" w:hAnsi="Calibri" w:cs="Calibri"/>
                <w:sz w:val="22"/>
                <w:szCs w:val="22"/>
              </w:rPr>
              <w:t>ПОЧВЫ</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ДЛЯ</w:t>
            </w:r>
            <w:r w:rsidRPr="00E54F48">
              <w:rPr>
                <w:rFonts w:ascii="Arial Armenian" w:hAnsi="Arial Armenian" w:cs="Arial"/>
                <w:sz w:val="22"/>
                <w:szCs w:val="22"/>
              </w:rPr>
              <w:t xml:space="preserve"> </w:t>
            </w:r>
            <w:r w:rsidRPr="00E54F48">
              <w:rPr>
                <w:rFonts w:ascii="Calibri" w:hAnsi="Calibri" w:cs="Calibri"/>
                <w:sz w:val="22"/>
                <w:szCs w:val="22"/>
              </w:rPr>
              <w:t>УСТРОЙСТВА</w:t>
            </w:r>
            <w:r w:rsidRPr="00E54F48">
              <w:rPr>
                <w:rFonts w:ascii="Arial Armenian" w:hAnsi="Arial Armenian" w:cs="Arial"/>
                <w:sz w:val="22"/>
                <w:szCs w:val="22"/>
              </w:rPr>
              <w:t xml:space="preserve"> </w:t>
            </w:r>
            <w:r w:rsidRPr="00E54F48">
              <w:rPr>
                <w:rFonts w:ascii="Calibri" w:hAnsi="Calibri" w:cs="Calibri"/>
                <w:sz w:val="22"/>
                <w:szCs w:val="22"/>
              </w:rPr>
              <w:t>ПАРТЕРНОГО</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ОБЫКНОВЕННОГО</w:t>
            </w:r>
            <w:r w:rsidRPr="00E54F48">
              <w:rPr>
                <w:rFonts w:ascii="Arial Armenian" w:hAnsi="Arial Armenian" w:cs="Arial"/>
                <w:sz w:val="22"/>
                <w:szCs w:val="22"/>
              </w:rPr>
              <w:t xml:space="preserve"> </w:t>
            </w:r>
            <w:r w:rsidRPr="00E54F48">
              <w:rPr>
                <w:rFonts w:ascii="Calibri" w:hAnsi="Calibri" w:cs="Calibri"/>
                <w:sz w:val="22"/>
                <w:szCs w:val="22"/>
              </w:rPr>
              <w:t>ГАЗОНА</w:t>
            </w:r>
            <w:r w:rsidRPr="00E54F48">
              <w:rPr>
                <w:rFonts w:ascii="Arial Armenian" w:hAnsi="Arial Armenian" w:cs="Arial"/>
                <w:sz w:val="22"/>
                <w:szCs w:val="22"/>
              </w:rPr>
              <w:t xml:space="preserve"> </w:t>
            </w:r>
            <w:r w:rsidRPr="00E54F48">
              <w:rPr>
                <w:rFonts w:ascii="Calibri" w:hAnsi="Calibri" w:cs="Calibri"/>
                <w:sz w:val="22"/>
                <w:szCs w:val="22"/>
              </w:rPr>
              <w:t>С</w:t>
            </w:r>
            <w:r w:rsidRPr="00E54F48">
              <w:rPr>
                <w:rFonts w:ascii="Arial Armenian" w:hAnsi="Arial Armenian" w:cs="Arial"/>
                <w:sz w:val="22"/>
                <w:szCs w:val="22"/>
              </w:rPr>
              <w:t xml:space="preserve"> </w:t>
            </w:r>
            <w:r w:rsidRPr="00E54F48">
              <w:rPr>
                <w:rFonts w:ascii="Calibri" w:hAnsi="Calibri" w:cs="Calibri"/>
                <w:sz w:val="22"/>
                <w:szCs w:val="22"/>
              </w:rPr>
              <w:t>ВНЕСЕНИЕМ</w:t>
            </w:r>
            <w:r w:rsidRPr="00E54F48">
              <w:rPr>
                <w:rFonts w:ascii="Arial Armenian" w:hAnsi="Arial Armenian" w:cs="Arial"/>
                <w:sz w:val="22"/>
                <w:szCs w:val="22"/>
              </w:rPr>
              <w:t xml:space="preserve"> </w:t>
            </w:r>
            <w:r w:rsidRPr="00E54F48">
              <w:rPr>
                <w:rFonts w:ascii="Calibri" w:hAnsi="Calibri" w:cs="Calibri"/>
                <w:sz w:val="22"/>
                <w:szCs w:val="22"/>
              </w:rPr>
              <w:t>РАСТИТЕЛЬНОЙ</w:t>
            </w:r>
            <w:r w:rsidRPr="00E54F48">
              <w:rPr>
                <w:rFonts w:ascii="Arial Armenian" w:hAnsi="Arial Armenian" w:cs="Arial"/>
                <w:sz w:val="22"/>
                <w:szCs w:val="22"/>
              </w:rPr>
              <w:t xml:space="preserve"> </w:t>
            </w:r>
            <w:r w:rsidRPr="00E54F48">
              <w:rPr>
                <w:rFonts w:ascii="Calibri" w:hAnsi="Calibri" w:cs="Calibri"/>
                <w:sz w:val="22"/>
                <w:szCs w:val="22"/>
              </w:rPr>
              <w:t>ЗЕМЛИ</w:t>
            </w:r>
            <w:r w:rsidRPr="00E54F48">
              <w:rPr>
                <w:rFonts w:ascii="Arial Armenian" w:hAnsi="Arial Armenian" w:cs="Arial"/>
                <w:sz w:val="22"/>
                <w:szCs w:val="22"/>
              </w:rPr>
              <w:t xml:space="preserve"> </w:t>
            </w:r>
            <w:r w:rsidRPr="00E54F48">
              <w:rPr>
                <w:rFonts w:ascii="Calibri" w:hAnsi="Calibri" w:cs="Calibri"/>
                <w:sz w:val="22"/>
                <w:szCs w:val="22"/>
              </w:rPr>
              <w:t>СЛОЕМ</w:t>
            </w:r>
            <w:r w:rsidRPr="00E54F48">
              <w:rPr>
                <w:rFonts w:ascii="Arial Armenian" w:hAnsi="Arial Armenian" w:cs="Arial"/>
                <w:sz w:val="22"/>
                <w:szCs w:val="22"/>
              </w:rPr>
              <w:t xml:space="preserve"> 15 </w:t>
            </w:r>
            <w:r w:rsidRPr="00E54F48">
              <w:rPr>
                <w:rFonts w:ascii="Calibri" w:hAnsi="Calibri" w:cs="Calibri"/>
                <w:sz w:val="22"/>
                <w:szCs w:val="22"/>
              </w:rPr>
              <w:t>СМ</w:t>
            </w:r>
          </w:p>
        </w:tc>
        <w:tc>
          <w:tcPr>
            <w:tcW w:w="1278" w:type="dxa"/>
            <w:gridSpan w:val="2"/>
            <w:tcBorders>
              <w:top w:val="nil"/>
              <w:left w:val="nil"/>
              <w:bottom w:val="single" w:sz="4" w:space="0" w:color="auto"/>
              <w:right w:val="single" w:sz="4" w:space="0" w:color="auto"/>
            </w:tcBorders>
            <w:vAlign w:val="center"/>
            <w:hideMark/>
          </w:tcPr>
          <w:p w14:paraId="1B63A41C"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single" w:sz="4" w:space="0" w:color="auto"/>
              <w:left w:val="nil"/>
              <w:bottom w:val="single" w:sz="4" w:space="0" w:color="auto"/>
              <w:right w:val="single" w:sz="4" w:space="0" w:color="auto"/>
            </w:tcBorders>
            <w:noWrap/>
            <w:vAlign w:val="center"/>
            <w:hideMark/>
          </w:tcPr>
          <w:p w14:paraId="589B939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80</w:t>
            </w:r>
          </w:p>
        </w:tc>
        <w:tc>
          <w:tcPr>
            <w:tcW w:w="1418" w:type="dxa"/>
            <w:gridSpan w:val="2"/>
            <w:tcBorders>
              <w:top w:val="single" w:sz="4" w:space="0" w:color="auto"/>
              <w:left w:val="nil"/>
              <w:bottom w:val="single" w:sz="4" w:space="0" w:color="auto"/>
              <w:right w:val="single" w:sz="4" w:space="0" w:color="auto"/>
            </w:tcBorders>
            <w:noWrap/>
            <w:vAlign w:val="center"/>
            <w:hideMark/>
          </w:tcPr>
          <w:p w14:paraId="63793A3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1.141</w:t>
            </w:r>
          </w:p>
        </w:tc>
        <w:tc>
          <w:tcPr>
            <w:tcW w:w="1470" w:type="dxa"/>
            <w:gridSpan w:val="2"/>
            <w:tcBorders>
              <w:top w:val="nil"/>
              <w:left w:val="nil"/>
              <w:bottom w:val="single" w:sz="4" w:space="0" w:color="auto"/>
              <w:right w:val="single" w:sz="4" w:space="0" w:color="auto"/>
            </w:tcBorders>
            <w:vAlign w:val="center"/>
            <w:hideMark/>
          </w:tcPr>
          <w:p w14:paraId="3CBBBC6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91.280</w:t>
            </w:r>
          </w:p>
        </w:tc>
        <w:tc>
          <w:tcPr>
            <w:tcW w:w="222" w:type="dxa"/>
            <w:gridSpan w:val="2"/>
            <w:vAlign w:val="center"/>
            <w:hideMark/>
          </w:tcPr>
          <w:p w14:paraId="0936B201" w14:textId="77777777" w:rsidR="00E54F48" w:rsidRPr="00E54F48" w:rsidRDefault="00E54F48" w:rsidP="00E54F48">
            <w:pPr>
              <w:rPr>
                <w:sz w:val="20"/>
                <w:szCs w:val="20"/>
              </w:rPr>
            </w:pPr>
          </w:p>
        </w:tc>
      </w:tr>
      <w:tr w:rsidR="00E54F48" w:rsidRPr="00E54F48" w14:paraId="5C610276" w14:textId="77777777" w:rsidTr="00E54F48">
        <w:trPr>
          <w:gridAfter w:val="1"/>
          <w:wAfter w:w="7" w:type="dxa"/>
          <w:trHeight w:val="1140"/>
        </w:trPr>
        <w:tc>
          <w:tcPr>
            <w:tcW w:w="540" w:type="dxa"/>
            <w:tcBorders>
              <w:top w:val="single" w:sz="4" w:space="0" w:color="auto"/>
              <w:left w:val="single" w:sz="4" w:space="0" w:color="auto"/>
              <w:bottom w:val="nil"/>
              <w:right w:val="single" w:sz="4" w:space="0" w:color="auto"/>
            </w:tcBorders>
            <w:noWrap/>
            <w:vAlign w:val="center"/>
            <w:hideMark/>
          </w:tcPr>
          <w:p w14:paraId="41ABE95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single" w:sz="4" w:space="0" w:color="auto"/>
              <w:left w:val="nil"/>
              <w:bottom w:val="nil"/>
              <w:right w:val="single" w:sz="4" w:space="0" w:color="auto"/>
            </w:tcBorders>
            <w:vAlign w:val="center"/>
            <w:hideMark/>
          </w:tcPr>
          <w:p w14:paraId="7B227EE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48-169</w:t>
            </w:r>
          </w:p>
        </w:tc>
        <w:tc>
          <w:tcPr>
            <w:tcW w:w="3705" w:type="dxa"/>
            <w:tcBorders>
              <w:top w:val="single" w:sz="4" w:space="0" w:color="auto"/>
              <w:left w:val="nil"/>
              <w:bottom w:val="nil"/>
              <w:right w:val="single" w:sz="4" w:space="0" w:color="auto"/>
            </w:tcBorders>
            <w:vAlign w:val="center"/>
            <w:hideMark/>
          </w:tcPr>
          <w:p w14:paraId="756B196A"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Բուսահողի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լցվող</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շերտի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հաստության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փոփոխում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յուրաքանչյուր</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լրացուցիչ</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կամ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նվազեցվող</w:t>
            </w:r>
            <w:proofErr w:type="spellEnd"/>
            <w:r w:rsidRPr="00E54F48">
              <w:rPr>
                <w:rFonts w:ascii="Arial Armenian" w:hAnsi="Arial Armenian" w:cs="Arial"/>
                <w:sz w:val="22"/>
                <w:szCs w:val="22"/>
              </w:rPr>
              <w:t xml:space="preserve"> 5 </w:t>
            </w:r>
            <w:proofErr w:type="spellStart"/>
            <w:r w:rsidRPr="00E54F48">
              <w:rPr>
                <w:rFonts w:ascii="Sylfaen" w:hAnsi="Sylfaen" w:cs="Sylfaen"/>
                <w:sz w:val="22"/>
                <w:szCs w:val="22"/>
              </w:rPr>
              <w:t>սմ</w:t>
            </w:r>
            <w:proofErr w:type="spellEnd"/>
            <w:r w:rsidRPr="00E54F48">
              <w:rPr>
                <w:rFonts w:ascii="Arial Armenian" w:hAnsi="Arial Armenian" w:cs="Arial"/>
                <w:sz w:val="22"/>
                <w:szCs w:val="22"/>
              </w:rPr>
              <w:t>-</w:t>
            </w:r>
            <w:r w:rsidRPr="00E54F48">
              <w:rPr>
                <w:rFonts w:ascii="Sylfaen" w:hAnsi="Sylfaen" w:cs="Sylfaen"/>
                <w:sz w:val="22"/>
                <w:szCs w:val="22"/>
              </w:rPr>
              <w:t>ի</w:t>
            </w:r>
            <w:r w:rsidRPr="00E54F48">
              <w:rPr>
                <w:rFonts w:ascii="Arial Armenian" w:hAnsi="Arial Armenian" w:cs="Arial"/>
                <w:sz w:val="22"/>
                <w:szCs w:val="22"/>
              </w:rPr>
              <w:t xml:space="preserve"> </w:t>
            </w:r>
            <w:proofErr w:type="spellStart"/>
            <w:r w:rsidRPr="00E54F48">
              <w:rPr>
                <w:rFonts w:ascii="Sylfaen" w:hAnsi="Sylfaen" w:cs="Sylfaen"/>
                <w:sz w:val="22"/>
                <w:szCs w:val="22"/>
              </w:rPr>
              <w:t>համար</w:t>
            </w:r>
            <w:proofErr w:type="spellEnd"/>
            <w:r w:rsidRPr="00E54F48">
              <w:rPr>
                <w:rFonts w:ascii="Arial Armenian" w:hAnsi="Arial Armenian" w:cs="Arial"/>
                <w:sz w:val="22"/>
                <w:szCs w:val="22"/>
              </w:rPr>
              <w:br/>
            </w:r>
            <w:r w:rsidRPr="00E54F48">
              <w:rPr>
                <w:rFonts w:ascii="Calibri" w:hAnsi="Calibri" w:cs="Calibri"/>
                <w:sz w:val="22"/>
                <w:szCs w:val="22"/>
              </w:rPr>
              <w:t>ИЗМЕНЕНИЕ</w:t>
            </w:r>
            <w:r w:rsidRPr="00E54F48">
              <w:rPr>
                <w:rFonts w:ascii="Arial Armenian" w:hAnsi="Arial Armenian" w:cs="Arial"/>
                <w:sz w:val="22"/>
                <w:szCs w:val="22"/>
              </w:rPr>
              <w:t xml:space="preserve"> </w:t>
            </w:r>
            <w:r w:rsidRPr="00E54F48">
              <w:rPr>
                <w:rFonts w:ascii="Calibri" w:hAnsi="Calibri" w:cs="Calibri"/>
                <w:sz w:val="22"/>
                <w:szCs w:val="22"/>
              </w:rPr>
              <w:t>ТОЛЩИНЫ</w:t>
            </w:r>
            <w:r w:rsidRPr="00E54F48">
              <w:rPr>
                <w:rFonts w:ascii="Arial Armenian" w:hAnsi="Arial Armenian" w:cs="Arial"/>
                <w:sz w:val="22"/>
                <w:szCs w:val="22"/>
              </w:rPr>
              <w:t xml:space="preserve"> </w:t>
            </w:r>
            <w:r w:rsidRPr="00E54F48">
              <w:rPr>
                <w:rFonts w:ascii="Calibri" w:hAnsi="Calibri" w:cs="Calibri"/>
                <w:sz w:val="22"/>
                <w:szCs w:val="22"/>
              </w:rPr>
              <w:t>СЛОЯ</w:t>
            </w:r>
            <w:r w:rsidRPr="00E54F48">
              <w:rPr>
                <w:rFonts w:ascii="Arial Armenian" w:hAnsi="Arial Armenian" w:cs="Arial"/>
                <w:sz w:val="22"/>
                <w:szCs w:val="22"/>
              </w:rPr>
              <w:t xml:space="preserve"> </w:t>
            </w:r>
            <w:r w:rsidRPr="00E54F48">
              <w:rPr>
                <w:rFonts w:ascii="Calibri" w:hAnsi="Calibri" w:cs="Calibri"/>
                <w:sz w:val="22"/>
                <w:szCs w:val="22"/>
              </w:rPr>
              <w:t>НАСЫПАЕМОЙ</w:t>
            </w:r>
            <w:r w:rsidRPr="00E54F48">
              <w:rPr>
                <w:rFonts w:ascii="Arial Armenian" w:hAnsi="Arial Armenian" w:cs="Arial"/>
                <w:sz w:val="22"/>
                <w:szCs w:val="22"/>
              </w:rPr>
              <w:t xml:space="preserve"> </w:t>
            </w:r>
            <w:r w:rsidRPr="00E54F48">
              <w:rPr>
                <w:rFonts w:ascii="Calibri" w:hAnsi="Calibri" w:cs="Calibri"/>
                <w:sz w:val="22"/>
                <w:szCs w:val="22"/>
              </w:rPr>
              <w:t>РАСТИТЕЛЬНОЙ</w:t>
            </w:r>
            <w:r w:rsidRPr="00E54F48">
              <w:rPr>
                <w:rFonts w:ascii="Arial Armenian" w:hAnsi="Arial Armenian" w:cs="Arial"/>
                <w:sz w:val="22"/>
                <w:szCs w:val="22"/>
              </w:rPr>
              <w:t xml:space="preserve"> </w:t>
            </w:r>
            <w:r w:rsidRPr="00E54F48">
              <w:rPr>
                <w:rFonts w:ascii="Calibri" w:hAnsi="Calibri" w:cs="Calibri"/>
                <w:sz w:val="22"/>
                <w:szCs w:val="22"/>
              </w:rPr>
              <w:t>ЗЕМЛИ</w:t>
            </w:r>
            <w:r w:rsidRPr="00E54F48">
              <w:rPr>
                <w:rFonts w:ascii="Arial Armenian" w:hAnsi="Arial Armenian" w:cs="Arial"/>
                <w:sz w:val="22"/>
                <w:szCs w:val="22"/>
              </w:rPr>
              <w:t xml:space="preserve"> </w:t>
            </w:r>
            <w:r w:rsidRPr="00E54F48">
              <w:rPr>
                <w:rFonts w:ascii="Calibri" w:hAnsi="Calibri" w:cs="Calibri"/>
                <w:sz w:val="22"/>
                <w:szCs w:val="22"/>
              </w:rPr>
              <w:t>НА</w:t>
            </w:r>
            <w:r w:rsidRPr="00E54F48">
              <w:rPr>
                <w:rFonts w:ascii="Arial Armenian" w:hAnsi="Arial Armenian" w:cs="Arial"/>
                <w:sz w:val="22"/>
                <w:szCs w:val="22"/>
              </w:rPr>
              <w:t xml:space="preserve"> </w:t>
            </w:r>
            <w:r w:rsidRPr="00E54F48">
              <w:rPr>
                <w:rFonts w:ascii="Calibri" w:hAnsi="Calibri" w:cs="Calibri"/>
                <w:sz w:val="22"/>
                <w:szCs w:val="22"/>
              </w:rPr>
              <w:t>КАЖДЫЕ</w:t>
            </w:r>
            <w:r w:rsidRPr="00E54F48">
              <w:rPr>
                <w:rFonts w:ascii="Arial Armenian" w:hAnsi="Arial Armenian" w:cs="Arial"/>
                <w:sz w:val="22"/>
                <w:szCs w:val="22"/>
              </w:rPr>
              <w:t xml:space="preserve"> 5 </w:t>
            </w:r>
            <w:r w:rsidRPr="00E54F48">
              <w:rPr>
                <w:rFonts w:ascii="Calibri" w:hAnsi="Calibri" w:cs="Calibri"/>
                <w:sz w:val="22"/>
                <w:szCs w:val="22"/>
              </w:rPr>
              <w:t>СМ</w:t>
            </w:r>
            <w:r w:rsidRPr="00E54F48">
              <w:rPr>
                <w:rFonts w:ascii="Arial Armenian" w:hAnsi="Arial Armenian" w:cs="Arial"/>
                <w:sz w:val="22"/>
                <w:szCs w:val="22"/>
              </w:rPr>
              <w:t xml:space="preserve"> </w:t>
            </w:r>
            <w:r w:rsidRPr="00E54F48">
              <w:rPr>
                <w:rFonts w:ascii="Calibri" w:hAnsi="Calibri" w:cs="Calibri"/>
                <w:sz w:val="22"/>
                <w:szCs w:val="22"/>
              </w:rPr>
              <w:t>ДОБАВЛЯТЬ</w:t>
            </w:r>
            <w:r w:rsidRPr="00E54F48">
              <w:rPr>
                <w:rFonts w:ascii="Arial Armenian" w:hAnsi="Arial Armenian" w:cs="Arial"/>
                <w:sz w:val="22"/>
                <w:szCs w:val="22"/>
              </w:rPr>
              <w:t xml:space="preserve"> </w:t>
            </w:r>
            <w:r w:rsidRPr="00E54F48">
              <w:rPr>
                <w:rFonts w:ascii="Calibri" w:hAnsi="Calibri" w:cs="Calibri"/>
                <w:sz w:val="22"/>
                <w:szCs w:val="22"/>
              </w:rPr>
              <w:t>ИЛИ</w:t>
            </w:r>
            <w:r w:rsidRPr="00E54F48">
              <w:rPr>
                <w:rFonts w:ascii="Arial Armenian" w:hAnsi="Arial Armenian" w:cs="Arial"/>
                <w:sz w:val="22"/>
                <w:szCs w:val="22"/>
              </w:rPr>
              <w:t xml:space="preserve"> </w:t>
            </w:r>
            <w:r w:rsidRPr="00E54F48">
              <w:rPr>
                <w:rFonts w:ascii="Calibri" w:hAnsi="Calibri" w:cs="Calibri"/>
                <w:sz w:val="22"/>
                <w:szCs w:val="22"/>
              </w:rPr>
              <w:t>ИСКЛЮЧАТЬ</w:t>
            </w:r>
          </w:p>
        </w:tc>
        <w:tc>
          <w:tcPr>
            <w:tcW w:w="1278" w:type="dxa"/>
            <w:gridSpan w:val="2"/>
            <w:tcBorders>
              <w:top w:val="nil"/>
              <w:left w:val="nil"/>
              <w:bottom w:val="single" w:sz="4" w:space="0" w:color="auto"/>
              <w:right w:val="single" w:sz="4" w:space="0" w:color="auto"/>
            </w:tcBorders>
            <w:vAlign w:val="center"/>
            <w:hideMark/>
          </w:tcPr>
          <w:p w14:paraId="28BAEC06"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25FD670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60</w:t>
            </w:r>
          </w:p>
        </w:tc>
        <w:tc>
          <w:tcPr>
            <w:tcW w:w="1418" w:type="dxa"/>
            <w:gridSpan w:val="2"/>
            <w:tcBorders>
              <w:top w:val="nil"/>
              <w:left w:val="nil"/>
              <w:bottom w:val="single" w:sz="4" w:space="0" w:color="auto"/>
              <w:right w:val="single" w:sz="4" w:space="0" w:color="auto"/>
            </w:tcBorders>
            <w:noWrap/>
            <w:vAlign w:val="center"/>
            <w:hideMark/>
          </w:tcPr>
          <w:p w14:paraId="0566C1B4"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0.328</w:t>
            </w:r>
          </w:p>
        </w:tc>
        <w:tc>
          <w:tcPr>
            <w:tcW w:w="1470" w:type="dxa"/>
            <w:gridSpan w:val="2"/>
            <w:tcBorders>
              <w:top w:val="nil"/>
              <w:left w:val="nil"/>
              <w:bottom w:val="single" w:sz="4" w:space="0" w:color="auto"/>
              <w:right w:val="single" w:sz="4" w:space="0" w:color="auto"/>
            </w:tcBorders>
            <w:vAlign w:val="center"/>
            <w:hideMark/>
          </w:tcPr>
          <w:p w14:paraId="5221CC6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19.680</w:t>
            </w:r>
          </w:p>
        </w:tc>
        <w:tc>
          <w:tcPr>
            <w:tcW w:w="222" w:type="dxa"/>
            <w:gridSpan w:val="2"/>
            <w:vAlign w:val="center"/>
            <w:hideMark/>
          </w:tcPr>
          <w:p w14:paraId="75ABD6EC" w14:textId="77777777" w:rsidR="00E54F48" w:rsidRPr="00E54F48" w:rsidRDefault="00E54F48" w:rsidP="00E54F48">
            <w:pPr>
              <w:rPr>
                <w:sz w:val="20"/>
                <w:szCs w:val="20"/>
              </w:rPr>
            </w:pPr>
          </w:p>
        </w:tc>
      </w:tr>
      <w:tr w:rsidR="00E54F48" w:rsidRPr="00E54F48" w14:paraId="5E6DA0CD" w14:textId="77777777" w:rsidTr="00E54F48">
        <w:trPr>
          <w:gridAfter w:val="1"/>
          <w:wAfter w:w="7" w:type="dxa"/>
          <w:trHeight w:val="855"/>
        </w:trPr>
        <w:tc>
          <w:tcPr>
            <w:tcW w:w="540" w:type="dxa"/>
            <w:tcBorders>
              <w:top w:val="single" w:sz="4" w:space="0" w:color="auto"/>
              <w:left w:val="single" w:sz="4" w:space="0" w:color="auto"/>
              <w:bottom w:val="nil"/>
              <w:right w:val="single" w:sz="4" w:space="0" w:color="auto"/>
            </w:tcBorders>
            <w:noWrap/>
            <w:vAlign w:val="center"/>
            <w:hideMark/>
          </w:tcPr>
          <w:p w14:paraId="10A843E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w:t>
            </w:r>
          </w:p>
        </w:tc>
        <w:tc>
          <w:tcPr>
            <w:tcW w:w="1170" w:type="dxa"/>
            <w:tcBorders>
              <w:top w:val="single" w:sz="4" w:space="0" w:color="auto"/>
              <w:left w:val="nil"/>
              <w:bottom w:val="nil"/>
              <w:right w:val="single" w:sz="4" w:space="0" w:color="auto"/>
            </w:tcBorders>
            <w:vAlign w:val="center"/>
            <w:hideMark/>
          </w:tcPr>
          <w:p w14:paraId="2241E95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48-214</w:t>
            </w:r>
          </w:p>
        </w:tc>
        <w:tc>
          <w:tcPr>
            <w:tcW w:w="3705" w:type="dxa"/>
            <w:tcBorders>
              <w:top w:val="single" w:sz="4" w:space="0" w:color="auto"/>
              <w:left w:val="nil"/>
              <w:bottom w:val="nil"/>
              <w:right w:val="single" w:sz="4" w:space="0" w:color="auto"/>
            </w:tcBorders>
            <w:vAlign w:val="center"/>
            <w:hideMark/>
          </w:tcPr>
          <w:p w14:paraId="55A22C3D"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Պարտեզային</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սովորական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խոտածածկերի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ցանք</w:t>
            </w:r>
            <w:proofErr w:type="spellEnd"/>
            <w:r w:rsidRPr="00E54F48">
              <w:rPr>
                <w:rFonts w:ascii="Arial Armenian" w:hAnsi="Arial Armenian" w:cs="Arial"/>
                <w:sz w:val="22"/>
                <w:szCs w:val="22"/>
              </w:rPr>
              <w:br/>
            </w:r>
            <w:r w:rsidRPr="00E54F48">
              <w:rPr>
                <w:rFonts w:ascii="Calibri" w:hAnsi="Calibri" w:cs="Calibri"/>
                <w:sz w:val="22"/>
                <w:szCs w:val="22"/>
              </w:rPr>
              <w:t>ПОСЕВ</w:t>
            </w:r>
            <w:r w:rsidRPr="00E54F48">
              <w:rPr>
                <w:rFonts w:ascii="Arial Armenian" w:hAnsi="Arial Armenian" w:cs="Arial"/>
                <w:sz w:val="22"/>
                <w:szCs w:val="22"/>
              </w:rPr>
              <w:t xml:space="preserve"> </w:t>
            </w:r>
            <w:r w:rsidRPr="00E54F48">
              <w:rPr>
                <w:rFonts w:ascii="Calibri" w:hAnsi="Calibri" w:cs="Calibri"/>
                <w:sz w:val="22"/>
                <w:szCs w:val="22"/>
              </w:rPr>
              <w:t>ГАЗОНОВ</w:t>
            </w:r>
            <w:r w:rsidRPr="00E54F48">
              <w:rPr>
                <w:rFonts w:ascii="Arial Armenian" w:hAnsi="Arial Armenian" w:cs="Arial"/>
                <w:sz w:val="22"/>
                <w:szCs w:val="22"/>
              </w:rPr>
              <w:t xml:space="preserve"> </w:t>
            </w:r>
            <w:r w:rsidRPr="00E54F48">
              <w:rPr>
                <w:rFonts w:ascii="Calibri" w:hAnsi="Calibri" w:cs="Calibri"/>
                <w:sz w:val="22"/>
                <w:szCs w:val="22"/>
              </w:rPr>
              <w:t>ПАРТЕРНЫХ</w:t>
            </w:r>
            <w:r w:rsidRPr="00E54F48">
              <w:rPr>
                <w:rFonts w:ascii="Arial Armenian" w:hAnsi="Arial Armenian" w:cs="Arial"/>
                <w:sz w:val="22"/>
                <w:szCs w:val="22"/>
              </w:rPr>
              <w:t xml:space="preserve">, </w:t>
            </w:r>
            <w:r w:rsidRPr="00E54F48">
              <w:rPr>
                <w:rFonts w:ascii="Calibri" w:hAnsi="Calibri" w:cs="Calibri"/>
                <w:sz w:val="22"/>
                <w:szCs w:val="22"/>
              </w:rPr>
              <w:t>МАВРИТАНСКИХ</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ОБЫКНОВЕННЫХ</w:t>
            </w:r>
            <w:r w:rsidRPr="00E54F48">
              <w:rPr>
                <w:rFonts w:ascii="Arial Armenian" w:hAnsi="Arial Armenian" w:cs="Arial"/>
                <w:sz w:val="22"/>
                <w:szCs w:val="22"/>
              </w:rPr>
              <w:t xml:space="preserve"> </w:t>
            </w:r>
            <w:r w:rsidRPr="00E54F48">
              <w:rPr>
                <w:rFonts w:ascii="Calibri" w:hAnsi="Calibri" w:cs="Calibri"/>
                <w:sz w:val="22"/>
                <w:szCs w:val="22"/>
              </w:rPr>
              <w:t>ВРУЧНУЮ</w:t>
            </w:r>
          </w:p>
        </w:tc>
        <w:tc>
          <w:tcPr>
            <w:tcW w:w="1278" w:type="dxa"/>
            <w:gridSpan w:val="2"/>
            <w:tcBorders>
              <w:top w:val="nil"/>
              <w:left w:val="nil"/>
              <w:bottom w:val="single" w:sz="4" w:space="0" w:color="auto"/>
              <w:right w:val="single" w:sz="4" w:space="0" w:color="auto"/>
            </w:tcBorders>
            <w:vAlign w:val="center"/>
            <w:hideMark/>
          </w:tcPr>
          <w:p w14:paraId="4987F461"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2 </w:t>
            </w:r>
            <w:r w:rsidRPr="00E54F48">
              <w:rPr>
                <w:rFonts w:ascii="Calibri" w:hAnsi="Calibri" w:cs="Calibri"/>
                <w:sz w:val="22"/>
                <w:szCs w:val="22"/>
              </w:rPr>
              <w:t>м</w:t>
            </w:r>
            <w:r w:rsidRPr="00E54F48">
              <w:rPr>
                <w:rFonts w:ascii="Arial Armenian" w:hAnsi="Arial Armenian" w:cs="Arial"/>
                <w:sz w:val="22"/>
                <w:szCs w:val="22"/>
              </w:rPr>
              <w:t>2</w:t>
            </w:r>
          </w:p>
        </w:tc>
        <w:tc>
          <w:tcPr>
            <w:tcW w:w="1152" w:type="dxa"/>
            <w:gridSpan w:val="2"/>
            <w:tcBorders>
              <w:top w:val="nil"/>
              <w:left w:val="nil"/>
              <w:bottom w:val="single" w:sz="4" w:space="0" w:color="auto"/>
              <w:right w:val="single" w:sz="4" w:space="0" w:color="auto"/>
            </w:tcBorders>
            <w:noWrap/>
            <w:vAlign w:val="center"/>
            <w:hideMark/>
          </w:tcPr>
          <w:p w14:paraId="7FB70D5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60</w:t>
            </w:r>
          </w:p>
        </w:tc>
        <w:tc>
          <w:tcPr>
            <w:tcW w:w="1418" w:type="dxa"/>
            <w:gridSpan w:val="2"/>
            <w:tcBorders>
              <w:top w:val="nil"/>
              <w:left w:val="nil"/>
              <w:bottom w:val="single" w:sz="4" w:space="0" w:color="auto"/>
              <w:right w:val="single" w:sz="4" w:space="0" w:color="auto"/>
            </w:tcBorders>
            <w:noWrap/>
            <w:vAlign w:val="center"/>
            <w:hideMark/>
          </w:tcPr>
          <w:p w14:paraId="2C88D11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0.4</w:t>
            </w:r>
          </w:p>
        </w:tc>
        <w:tc>
          <w:tcPr>
            <w:tcW w:w="1470" w:type="dxa"/>
            <w:gridSpan w:val="2"/>
            <w:tcBorders>
              <w:top w:val="nil"/>
              <w:left w:val="nil"/>
              <w:bottom w:val="single" w:sz="4" w:space="0" w:color="auto"/>
              <w:right w:val="single" w:sz="4" w:space="0" w:color="auto"/>
            </w:tcBorders>
            <w:vAlign w:val="center"/>
            <w:hideMark/>
          </w:tcPr>
          <w:p w14:paraId="17C99E8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24.000</w:t>
            </w:r>
          </w:p>
        </w:tc>
        <w:tc>
          <w:tcPr>
            <w:tcW w:w="222" w:type="dxa"/>
            <w:gridSpan w:val="2"/>
            <w:vAlign w:val="center"/>
            <w:hideMark/>
          </w:tcPr>
          <w:p w14:paraId="2CD40FC4" w14:textId="77777777" w:rsidR="00E54F48" w:rsidRPr="00E54F48" w:rsidRDefault="00E54F48" w:rsidP="00E54F48">
            <w:pPr>
              <w:rPr>
                <w:sz w:val="20"/>
                <w:szCs w:val="20"/>
              </w:rPr>
            </w:pPr>
          </w:p>
        </w:tc>
      </w:tr>
      <w:tr w:rsidR="00E54F48" w:rsidRPr="00E54F48" w14:paraId="44C10EBC" w14:textId="77777777" w:rsidTr="00E54F48">
        <w:trPr>
          <w:gridAfter w:val="1"/>
          <w:wAfter w:w="7" w:type="dxa"/>
          <w:trHeight w:val="855"/>
        </w:trPr>
        <w:tc>
          <w:tcPr>
            <w:tcW w:w="540" w:type="dxa"/>
            <w:tcBorders>
              <w:top w:val="single" w:sz="4" w:space="0" w:color="auto"/>
              <w:left w:val="single" w:sz="4" w:space="0" w:color="auto"/>
              <w:bottom w:val="nil"/>
              <w:right w:val="single" w:sz="4" w:space="0" w:color="auto"/>
            </w:tcBorders>
            <w:noWrap/>
            <w:vAlign w:val="center"/>
            <w:hideMark/>
          </w:tcPr>
          <w:p w14:paraId="2EBEC71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170" w:type="dxa"/>
            <w:tcBorders>
              <w:top w:val="single" w:sz="4" w:space="0" w:color="auto"/>
              <w:left w:val="nil"/>
              <w:bottom w:val="nil"/>
              <w:right w:val="single" w:sz="4" w:space="0" w:color="auto"/>
            </w:tcBorders>
            <w:vAlign w:val="center"/>
            <w:hideMark/>
          </w:tcPr>
          <w:p w14:paraId="67E7B4E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48-196</w:t>
            </w:r>
          </w:p>
        </w:tc>
        <w:tc>
          <w:tcPr>
            <w:tcW w:w="3705" w:type="dxa"/>
            <w:tcBorders>
              <w:top w:val="single" w:sz="4" w:space="0" w:color="auto"/>
              <w:left w:val="nil"/>
              <w:bottom w:val="nil"/>
              <w:right w:val="single" w:sz="4" w:space="0" w:color="auto"/>
            </w:tcBorders>
            <w:vAlign w:val="center"/>
            <w:hideMark/>
          </w:tcPr>
          <w:p w14:paraId="3F143167" w14:textId="77777777" w:rsidR="00E54F48" w:rsidRPr="00E54F48" w:rsidRDefault="00E54F48" w:rsidP="00E54F48">
            <w:pPr>
              <w:rPr>
                <w:rFonts w:ascii="Arial Armenian" w:hAnsi="Arial Armenian" w:cs="Arial"/>
                <w:sz w:val="22"/>
                <w:szCs w:val="22"/>
                <w:lang w:val="ru-RU"/>
              </w:rPr>
            </w:pPr>
            <w:proofErr w:type="spellStart"/>
            <w:r w:rsidRPr="00E54F48">
              <w:rPr>
                <w:rFonts w:ascii="Sylfaen" w:hAnsi="Sylfaen" w:cs="Sylfaen"/>
                <w:sz w:val="22"/>
                <w:szCs w:val="22"/>
              </w:rPr>
              <w:t>Ծառերի</w:t>
            </w:r>
            <w:proofErr w:type="spellEnd"/>
            <w:r w:rsidRPr="00E54F48">
              <w:rPr>
                <w:rFonts w:ascii="Arial Armenian" w:hAnsi="Arial Armenian" w:cs="Arial"/>
                <w:sz w:val="22"/>
                <w:szCs w:val="22"/>
                <w:lang w:val="ru-RU"/>
              </w:rPr>
              <w:t xml:space="preserve"> </w:t>
            </w:r>
            <w:r w:rsidRPr="00E54F48">
              <w:rPr>
                <w:rFonts w:ascii="Sylfaen" w:hAnsi="Sylfaen" w:cs="Sylfaen"/>
                <w:sz w:val="22"/>
                <w:szCs w:val="22"/>
              </w:rPr>
              <w:t>և</w:t>
            </w:r>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թփերի</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տնկում</w:t>
            </w:r>
            <w:proofErr w:type="spellEnd"/>
            <w:r w:rsidRPr="00E54F48">
              <w:rPr>
                <w:rFonts w:ascii="Arial Armenian" w:hAnsi="Arial Armenian" w:cs="Arial"/>
                <w:sz w:val="22"/>
                <w:szCs w:val="22"/>
                <w:lang w:val="ru-RU"/>
              </w:rPr>
              <w:t xml:space="preserve"> 0.5</w:t>
            </w:r>
            <w:r w:rsidRPr="00E54F48">
              <w:rPr>
                <w:rFonts w:ascii="Arial Armenian" w:hAnsi="Arial Armenian" w:cs="Arial"/>
                <w:sz w:val="22"/>
                <w:szCs w:val="22"/>
              </w:rPr>
              <w:t>X</w:t>
            </w:r>
            <w:r w:rsidRPr="00E54F48">
              <w:rPr>
                <w:rFonts w:ascii="Arial Armenian" w:hAnsi="Arial Armenian" w:cs="Arial"/>
                <w:sz w:val="22"/>
                <w:szCs w:val="22"/>
                <w:lang w:val="ru-RU"/>
              </w:rPr>
              <w:t xml:space="preserve">0.4 </w:t>
            </w:r>
            <w:r w:rsidRPr="00E54F48">
              <w:rPr>
                <w:rFonts w:ascii="Sylfaen" w:hAnsi="Sylfaen" w:cs="Sylfaen"/>
                <w:sz w:val="22"/>
                <w:szCs w:val="22"/>
              </w:rPr>
              <w:t>մ</w:t>
            </w:r>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տարածքով</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հողում</w:t>
            </w:r>
            <w:proofErr w:type="spellEnd"/>
            <w:r w:rsidRPr="00E54F48">
              <w:rPr>
                <w:rFonts w:ascii="Arial Armenian" w:hAnsi="Arial Armenian" w:cs="Arial"/>
                <w:sz w:val="22"/>
                <w:szCs w:val="22"/>
                <w:lang w:val="ru-RU"/>
              </w:rPr>
              <w:br/>
            </w:r>
            <w:r w:rsidRPr="00E54F48">
              <w:rPr>
                <w:rFonts w:ascii="Calibri" w:hAnsi="Calibri" w:cs="Calibri"/>
                <w:sz w:val="22"/>
                <w:szCs w:val="22"/>
                <w:lang w:val="ru-RU"/>
              </w:rPr>
              <w:t>ПОСАДКА</w:t>
            </w:r>
            <w:r w:rsidRPr="00E54F48">
              <w:rPr>
                <w:rFonts w:ascii="Arial Armenian" w:hAnsi="Arial Armenian" w:cs="Arial"/>
                <w:sz w:val="22"/>
                <w:szCs w:val="22"/>
                <w:lang w:val="ru-RU"/>
              </w:rPr>
              <w:t xml:space="preserve"> </w:t>
            </w:r>
            <w:r w:rsidRPr="00E54F48">
              <w:rPr>
                <w:rFonts w:ascii="Calibri" w:hAnsi="Calibri" w:cs="Calibri"/>
                <w:sz w:val="22"/>
                <w:szCs w:val="22"/>
                <w:lang w:val="ru-RU"/>
              </w:rPr>
              <w:t>ДЕРЕВЬЕВ</w:t>
            </w:r>
            <w:r w:rsidRPr="00E54F48">
              <w:rPr>
                <w:rFonts w:ascii="Arial Armenian" w:hAnsi="Arial Armenian" w:cs="Arial"/>
                <w:sz w:val="22"/>
                <w:szCs w:val="22"/>
                <w:lang w:val="ru-RU"/>
              </w:rPr>
              <w:t xml:space="preserve"> </w:t>
            </w:r>
            <w:r w:rsidRPr="00E54F48">
              <w:rPr>
                <w:rFonts w:ascii="Calibri" w:hAnsi="Calibri" w:cs="Calibri"/>
                <w:sz w:val="22"/>
                <w:szCs w:val="22"/>
                <w:lang w:val="ru-RU"/>
              </w:rPr>
              <w:t>И</w:t>
            </w:r>
            <w:r w:rsidRPr="00E54F48">
              <w:rPr>
                <w:rFonts w:ascii="Arial Armenian" w:hAnsi="Arial Armenian" w:cs="Arial"/>
                <w:sz w:val="22"/>
                <w:szCs w:val="22"/>
                <w:lang w:val="ru-RU"/>
              </w:rPr>
              <w:t xml:space="preserve"> </w:t>
            </w:r>
            <w:r w:rsidRPr="00E54F48">
              <w:rPr>
                <w:rFonts w:ascii="Calibri" w:hAnsi="Calibri" w:cs="Calibri"/>
                <w:sz w:val="22"/>
                <w:szCs w:val="22"/>
                <w:lang w:val="ru-RU"/>
              </w:rPr>
              <w:t>КУСТАРНИКОВ</w:t>
            </w:r>
            <w:r w:rsidRPr="00E54F48">
              <w:rPr>
                <w:rFonts w:ascii="Arial Armenian" w:hAnsi="Arial Armenian" w:cs="Arial"/>
                <w:sz w:val="22"/>
                <w:szCs w:val="22"/>
                <w:lang w:val="ru-RU"/>
              </w:rPr>
              <w:t xml:space="preserve"> </w:t>
            </w:r>
            <w:r w:rsidRPr="00E54F48">
              <w:rPr>
                <w:rFonts w:ascii="Calibri" w:hAnsi="Calibri" w:cs="Calibri"/>
                <w:sz w:val="22"/>
                <w:szCs w:val="22"/>
                <w:lang w:val="ru-RU"/>
              </w:rPr>
              <w:t>С</w:t>
            </w:r>
            <w:r w:rsidRPr="00E54F48">
              <w:rPr>
                <w:rFonts w:ascii="Arial Armenian" w:hAnsi="Arial Armenian" w:cs="Arial"/>
                <w:sz w:val="22"/>
                <w:szCs w:val="22"/>
                <w:lang w:val="ru-RU"/>
              </w:rPr>
              <w:t xml:space="preserve"> </w:t>
            </w:r>
            <w:r w:rsidRPr="00E54F48">
              <w:rPr>
                <w:rFonts w:ascii="Calibri" w:hAnsi="Calibri" w:cs="Calibri"/>
                <w:sz w:val="22"/>
                <w:szCs w:val="22"/>
                <w:lang w:val="ru-RU"/>
              </w:rPr>
              <w:t>КОМОМ</w:t>
            </w:r>
            <w:r w:rsidRPr="00E54F48">
              <w:rPr>
                <w:rFonts w:ascii="Arial Armenian" w:hAnsi="Arial Armenian" w:cs="Arial"/>
                <w:sz w:val="22"/>
                <w:szCs w:val="22"/>
                <w:lang w:val="ru-RU"/>
              </w:rPr>
              <w:t xml:space="preserve"> </w:t>
            </w:r>
            <w:r w:rsidRPr="00E54F48">
              <w:rPr>
                <w:rFonts w:ascii="Calibri" w:hAnsi="Calibri" w:cs="Calibri"/>
                <w:sz w:val="22"/>
                <w:szCs w:val="22"/>
                <w:lang w:val="ru-RU"/>
              </w:rPr>
              <w:t>ЗЕМЛИ</w:t>
            </w:r>
            <w:r w:rsidRPr="00E54F48">
              <w:rPr>
                <w:rFonts w:ascii="Arial Armenian" w:hAnsi="Arial Armenian" w:cs="Arial"/>
                <w:sz w:val="22"/>
                <w:szCs w:val="22"/>
                <w:lang w:val="ru-RU"/>
              </w:rPr>
              <w:t xml:space="preserve"> </w:t>
            </w:r>
            <w:r w:rsidRPr="00E54F48">
              <w:rPr>
                <w:rFonts w:ascii="Calibri" w:hAnsi="Calibri" w:cs="Calibri"/>
                <w:sz w:val="22"/>
                <w:szCs w:val="22"/>
                <w:lang w:val="ru-RU"/>
              </w:rPr>
              <w:t>РАЗМЕРОМ</w:t>
            </w:r>
            <w:r w:rsidRPr="00E54F48">
              <w:rPr>
                <w:rFonts w:ascii="Arial Armenian" w:hAnsi="Arial Armenian" w:cs="Arial"/>
                <w:sz w:val="22"/>
                <w:szCs w:val="22"/>
                <w:lang w:val="ru-RU"/>
              </w:rPr>
              <w:t xml:space="preserve"> 0,5</w:t>
            </w:r>
            <w:r w:rsidRPr="00E54F48">
              <w:rPr>
                <w:rFonts w:ascii="Calibri" w:hAnsi="Calibri" w:cs="Calibri"/>
                <w:sz w:val="22"/>
                <w:szCs w:val="22"/>
                <w:lang w:val="ru-RU"/>
              </w:rPr>
              <w:t>Х</w:t>
            </w:r>
            <w:r w:rsidRPr="00E54F48">
              <w:rPr>
                <w:rFonts w:ascii="Arial Armenian" w:hAnsi="Arial Armenian" w:cs="Arial"/>
                <w:sz w:val="22"/>
                <w:szCs w:val="22"/>
                <w:lang w:val="ru-RU"/>
              </w:rPr>
              <w:t xml:space="preserve">0,4 </w:t>
            </w:r>
            <w:r w:rsidRPr="00E54F48">
              <w:rPr>
                <w:rFonts w:ascii="Calibri" w:hAnsi="Calibri" w:cs="Calibri"/>
                <w:sz w:val="22"/>
                <w:szCs w:val="22"/>
                <w:lang w:val="ru-RU"/>
              </w:rPr>
              <w:t>М</w:t>
            </w:r>
          </w:p>
        </w:tc>
        <w:tc>
          <w:tcPr>
            <w:tcW w:w="1278" w:type="dxa"/>
            <w:gridSpan w:val="2"/>
            <w:tcBorders>
              <w:top w:val="nil"/>
              <w:left w:val="nil"/>
              <w:bottom w:val="single" w:sz="4" w:space="0" w:color="auto"/>
              <w:right w:val="single" w:sz="4" w:space="0" w:color="auto"/>
            </w:tcBorders>
            <w:vAlign w:val="center"/>
            <w:hideMark/>
          </w:tcPr>
          <w:p w14:paraId="04B7FF55"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հատ</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штука</w:t>
            </w:r>
            <w:proofErr w:type="spellEnd"/>
          </w:p>
        </w:tc>
        <w:tc>
          <w:tcPr>
            <w:tcW w:w="1152" w:type="dxa"/>
            <w:gridSpan w:val="2"/>
            <w:tcBorders>
              <w:top w:val="nil"/>
              <w:left w:val="nil"/>
              <w:bottom w:val="nil"/>
              <w:right w:val="single" w:sz="4" w:space="0" w:color="auto"/>
            </w:tcBorders>
            <w:noWrap/>
            <w:vAlign w:val="center"/>
            <w:hideMark/>
          </w:tcPr>
          <w:p w14:paraId="21CB1B3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w:t>
            </w:r>
          </w:p>
        </w:tc>
        <w:tc>
          <w:tcPr>
            <w:tcW w:w="1418" w:type="dxa"/>
            <w:gridSpan w:val="2"/>
            <w:tcBorders>
              <w:top w:val="nil"/>
              <w:left w:val="nil"/>
              <w:bottom w:val="nil"/>
              <w:right w:val="single" w:sz="4" w:space="0" w:color="auto"/>
            </w:tcBorders>
            <w:noWrap/>
            <w:vAlign w:val="center"/>
            <w:hideMark/>
          </w:tcPr>
          <w:p w14:paraId="07E02E2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4.724</w:t>
            </w:r>
          </w:p>
        </w:tc>
        <w:tc>
          <w:tcPr>
            <w:tcW w:w="1470" w:type="dxa"/>
            <w:gridSpan w:val="2"/>
            <w:tcBorders>
              <w:top w:val="nil"/>
              <w:left w:val="nil"/>
              <w:bottom w:val="single" w:sz="4" w:space="0" w:color="auto"/>
              <w:right w:val="single" w:sz="4" w:space="0" w:color="auto"/>
            </w:tcBorders>
            <w:vAlign w:val="center"/>
            <w:hideMark/>
          </w:tcPr>
          <w:p w14:paraId="3E575CD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28.344</w:t>
            </w:r>
          </w:p>
        </w:tc>
        <w:tc>
          <w:tcPr>
            <w:tcW w:w="222" w:type="dxa"/>
            <w:gridSpan w:val="2"/>
            <w:vAlign w:val="center"/>
            <w:hideMark/>
          </w:tcPr>
          <w:p w14:paraId="389199AB" w14:textId="77777777" w:rsidR="00E54F48" w:rsidRPr="00E54F48" w:rsidRDefault="00E54F48" w:rsidP="00E54F48">
            <w:pPr>
              <w:rPr>
                <w:sz w:val="20"/>
                <w:szCs w:val="20"/>
              </w:rPr>
            </w:pPr>
          </w:p>
        </w:tc>
      </w:tr>
      <w:tr w:rsidR="00E54F48" w:rsidRPr="00E54F48" w14:paraId="18C34D5F" w14:textId="77777777" w:rsidTr="00E54F48">
        <w:trPr>
          <w:gridAfter w:val="1"/>
          <w:wAfter w:w="7" w:type="dxa"/>
          <w:trHeight w:val="855"/>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3D5F256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w:t>
            </w:r>
          </w:p>
        </w:tc>
        <w:tc>
          <w:tcPr>
            <w:tcW w:w="1170" w:type="dxa"/>
            <w:tcBorders>
              <w:top w:val="single" w:sz="4" w:space="0" w:color="auto"/>
              <w:left w:val="nil"/>
              <w:bottom w:val="single" w:sz="4" w:space="0" w:color="auto"/>
              <w:right w:val="single" w:sz="4" w:space="0" w:color="auto"/>
            </w:tcBorders>
            <w:vAlign w:val="center"/>
            <w:hideMark/>
          </w:tcPr>
          <w:p w14:paraId="062BAC5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48-248</w:t>
            </w:r>
          </w:p>
        </w:tc>
        <w:tc>
          <w:tcPr>
            <w:tcW w:w="3705" w:type="dxa"/>
            <w:tcBorders>
              <w:top w:val="single" w:sz="4" w:space="0" w:color="auto"/>
              <w:left w:val="nil"/>
              <w:bottom w:val="single" w:sz="4" w:space="0" w:color="auto"/>
              <w:right w:val="single" w:sz="4" w:space="0" w:color="auto"/>
            </w:tcBorders>
            <w:vAlign w:val="center"/>
            <w:hideMark/>
          </w:tcPr>
          <w:p w14:paraId="547FC5CC" w14:textId="77777777" w:rsidR="00E54F48" w:rsidRPr="00E54F48" w:rsidRDefault="00E54F48" w:rsidP="00E54F48">
            <w:pPr>
              <w:rPr>
                <w:rFonts w:ascii="Arial Armenian" w:hAnsi="Arial Armenian" w:cs="Arial"/>
                <w:sz w:val="22"/>
                <w:szCs w:val="22"/>
              </w:rPr>
            </w:pPr>
            <w:r w:rsidRPr="00E54F48">
              <w:rPr>
                <w:rFonts w:ascii="Sylfaen" w:hAnsi="Sylfaen" w:cs="Sylfaen"/>
                <w:sz w:val="22"/>
                <w:szCs w:val="22"/>
              </w:rPr>
              <w:t>Կանաչ</w:t>
            </w:r>
            <w:r w:rsidRPr="00E54F48">
              <w:rPr>
                <w:rFonts w:ascii="Arial Armenian" w:hAnsi="Arial Armenian" w:cs="Arial"/>
                <w:sz w:val="22"/>
                <w:szCs w:val="22"/>
              </w:rPr>
              <w:t xml:space="preserve"> </w:t>
            </w:r>
            <w:proofErr w:type="spellStart"/>
            <w:r w:rsidRPr="00E54F48">
              <w:rPr>
                <w:rFonts w:ascii="Sylfaen" w:hAnsi="Sylfaen" w:cs="Sylfaen"/>
                <w:sz w:val="22"/>
                <w:szCs w:val="22"/>
              </w:rPr>
              <w:t>տնկարկների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ոռոգում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ջրող</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մեքենայի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խողովակով</w:t>
            </w:r>
            <w:proofErr w:type="spellEnd"/>
            <w:r w:rsidRPr="00E54F48">
              <w:rPr>
                <w:rFonts w:ascii="Arial Armenian" w:hAnsi="Arial Armenian" w:cs="Arial"/>
                <w:sz w:val="22"/>
                <w:szCs w:val="22"/>
              </w:rPr>
              <w:br/>
            </w:r>
            <w:r w:rsidRPr="00E54F48">
              <w:rPr>
                <w:rFonts w:ascii="Calibri" w:hAnsi="Calibri" w:cs="Calibri"/>
                <w:sz w:val="22"/>
                <w:szCs w:val="22"/>
              </w:rPr>
              <w:t>ПОЛИВ</w:t>
            </w:r>
            <w:r w:rsidRPr="00E54F48">
              <w:rPr>
                <w:rFonts w:ascii="Arial Armenian" w:hAnsi="Arial Armenian" w:cs="Arial"/>
                <w:sz w:val="22"/>
                <w:szCs w:val="22"/>
              </w:rPr>
              <w:t xml:space="preserve"> </w:t>
            </w:r>
            <w:r w:rsidRPr="00E54F48">
              <w:rPr>
                <w:rFonts w:ascii="Calibri" w:hAnsi="Calibri" w:cs="Calibri"/>
                <w:sz w:val="22"/>
                <w:szCs w:val="22"/>
              </w:rPr>
              <w:t>ЗЕЛЕНЫХ</w:t>
            </w:r>
            <w:r w:rsidRPr="00E54F48">
              <w:rPr>
                <w:rFonts w:ascii="Arial Armenian" w:hAnsi="Arial Armenian" w:cs="Arial"/>
                <w:sz w:val="22"/>
                <w:szCs w:val="22"/>
              </w:rPr>
              <w:t xml:space="preserve"> </w:t>
            </w:r>
            <w:r w:rsidRPr="00E54F48">
              <w:rPr>
                <w:rFonts w:ascii="Calibri" w:hAnsi="Calibri" w:cs="Calibri"/>
                <w:sz w:val="22"/>
                <w:szCs w:val="22"/>
              </w:rPr>
              <w:t>НАСАЖДЕНИЙ</w:t>
            </w:r>
            <w:r w:rsidRPr="00E54F48">
              <w:rPr>
                <w:rFonts w:ascii="Arial Armenian" w:hAnsi="Arial Armenian" w:cs="Arial"/>
                <w:sz w:val="22"/>
                <w:szCs w:val="22"/>
              </w:rPr>
              <w:t xml:space="preserve"> </w:t>
            </w:r>
            <w:r w:rsidRPr="00E54F48">
              <w:rPr>
                <w:rFonts w:ascii="Calibri" w:hAnsi="Calibri" w:cs="Calibri"/>
                <w:sz w:val="22"/>
                <w:szCs w:val="22"/>
              </w:rPr>
              <w:t>ИЗ</w:t>
            </w:r>
            <w:r w:rsidRPr="00E54F48">
              <w:rPr>
                <w:rFonts w:ascii="Arial Armenian" w:hAnsi="Arial Armenian" w:cs="Arial"/>
                <w:sz w:val="22"/>
                <w:szCs w:val="22"/>
              </w:rPr>
              <w:t xml:space="preserve"> </w:t>
            </w:r>
            <w:r w:rsidRPr="00E54F48">
              <w:rPr>
                <w:rFonts w:ascii="Calibri" w:hAnsi="Calibri" w:cs="Calibri"/>
                <w:sz w:val="22"/>
                <w:szCs w:val="22"/>
              </w:rPr>
              <w:t>ШЛАНГА</w:t>
            </w:r>
            <w:r w:rsidRPr="00E54F48">
              <w:rPr>
                <w:rFonts w:ascii="Arial Armenian" w:hAnsi="Arial Armenian" w:cs="Arial"/>
                <w:sz w:val="22"/>
                <w:szCs w:val="22"/>
              </w:rPr>
              <w:t xml:space="preserve"> </w:t>
            </w:r>
            <w:r w:rsidRPr="00E54F48">
              <w:rPr>
                <w:rFonts w:ascii="Calibri" w:hAnsi="Calibri" w:cs="Calibri"/>
                <w:sz w:val="22"/>
                <w:szCs w:val="22"/>
              </w:rPr>
              <w:t>ПОЛИВОЧНОЙ</w:t>
            </w:r>
            <w:r w:rsidRPr="00E54F48">
              <w:rPr>
                <w:rFonts w:ascii="Arial Armenian" w:hAnsi="Arial Armenian" w:cs="Arial"/>
                <w:sz w:val="22"/>
                <w:szCs w:val="22"/>
              </w:rPr>
              <w:t xml:space="preserve"> </w:t>
            </w:r>
            <w:r w:rsidRPr="00E54F48">
              <w:rPr>
                <w:rFonts w:ascii="Calibri" w:hAnsi="Calibri" w:cs="Calibri"/>
                <w:sz w:val="22"/>
                <w:szCs w:val="22"/>
              </w:rPr>
              <w:t>МАШИНЫ</w:t>
            </w:r>
          </w:p>
        </w:tc>
        <w:tc>
          <w:tcPr>
            <w:tcW w:w="1278" w:type="dxa"/>
            <w:gridSpan w:val="2"/>
            <w:tcBorders>
              <w:top w:val="nil"/>
              <w:left w:val="nil"/>
              <w:bottom w:val="single" w:sz="4" w:space="0" w:color="auto"/>
              <w:right w:val="single" w:sz="4" w:space="0" w:color="auto"/>
            </w:tcBorders>
            <w:vAlign w:val="center"/>
            <w:hideMark/>
          </w:tcPr>
          <w:p w14:paraId="44D3F96D"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single" w:sz="4" w:space="0" w:color="auto"/>
              <w:left w:val="nil"/>
              <w:bottom w:val="single" w:sz="4" w:space="0" w:color="auto"/>
              <w:right w:val="single" w:sz="4" w:space="0" w:color="auto"/>
            </w:tcBorders>
            <w:noWrap/>
            <w:vAlign w:val="center"/>
            <w:hideMark/>
          </w:tcPr>
          <w:p w14:paraId="1314AE0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5.5</w:t>
            </w:r>
          </w:p>
        </w:tc>
        <w:tc>
          <w:tcPr>
            <w:tcW w:w="1418" w:type="dxa"/>
            <w:gridSpan w:val="2"/>
            <w:tcBorders>
              <w:top w:val="single" w:sz="4" w:space="0" w:color="auto"/>
              <w:left w:val="nil"/>
              <w:bottom w:val="single" w:sz="4" w:space="0" w:color="auto"/>
              <w:right w:val="single" w:sz="4" w:space="0" w:color="auto"/>
            </w:tcBorders>
            <w:noWrap/>
            <w:vAlign w:val="center"/>
            <w:hideMark/>
          </w:tcPr>
          <w:p w14:paraId="1B651DC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7.78</w:t>
            </w:r>
          </w:p>
        </w:tc>
        <w:tc>
          <w:tcPr>
            <w:tcW w:w="1470" w:type="dxa"/>
            <w:gridSpan w:val="2"/>
            <w:tcBorders>
              <w:top w:val="nil"/>
              <w:left w:val="nil"/>
              <w:bottom w:val="single" w:sz="4" w:space="0" w:color="auto"/>
              <w:right w:val="single" w:sz="4" w:space="0" w:color="auto"/>
            </w:tcBorders>
            <w:vAlign w:val="center"/>
            <w:hideMark/>
          </w:tcPr>
          <w:p w14:paraId="11354AD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42.790</w:t>
            </w:r>
          </w:p>
        </w:tc>
        <w:tc>
          <w:tcPr>
            <w:tcW w:w="222" w:type="dxa"/>
            <w:gridSpan w:val="2"/>
            <w:vAlign w:val="center"/>
            <w:hideMark/>
          </w:tcPr>
          <w:p w14:paraId="44840BBE" w14:textId="77777777" w:rsidR="00E54F48" w:rsidRPr="00E54F48" w:rsidRDefault="00E54F48" w:rsidP="00E54F48">
            <w:pPr>
              <w:rPr>
                <w:sz w:val="20"/>
                <w:szCs w:val="20"/>
              </w:rPr>
            </w:pPr>
          </w:p>
        </w:tc>
      </w:tr>
      <w:tr w:rsidR="00E54F48" w:rsidRPr="00E54F48" w14:paraId="7C74706D" w14:textId="77777777" w:rsidTr="00E54F48">
        <w:trPr>
          <w:gridAfter w:val="1"/>
          <w:wAfter w:w="7" w:type="dxa"/>
          <w:trHeight w:val="300"/>
        </w:trPr>
        <w:tc>
          <w:tcPr>
            <w:tcW w:w="540" w:type="dxa"/>
            <w:tcBorders>
              <w:top w:val="nil"/>
              <w:left w:val="single" w:sz="4" w:space="0" w:color="auto"/>
              <w:bottom w:val="single" w:sz="4" w:space="0" w:color="auto"/>
              <w:right w:val="single" w:sz="4" w:space="0" w:color="auto"/>
            </w:tcBorders>
            <w:vAlign w:val="center"/>
            <w:hideMark/>
          </w:tcPr>
          <w:p w14:paraId="177BE4B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nil"/>
              <w:left w:val="nil"/>
              <w:bottom w:val="single" w:sz="4" w:space="0" w:color="auto"/>
              <w:right w:val="single" w:sz="4" w:space="0" w:color="auto"/>
            </w:tcBorders>
            <w:vAlign w:val="center"/>
            <w:hideMark/>
          </w:tcPr>
          <w:p w14:paraId="07022AF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nil"/>
              <w:left w:val="nil"/>
              <w:bottom w:val="single" w:sz="4" w:space="0" w:color="auto"/>
              <w:right w:val="single" w:sz="4" w:space="0" w:color="auto"/>
            </w:tcBorders>
            <w:vAlign w:val="center"/>
            <w:hideMark/>
          </w:tcPr>
          <w:p w14:paraId="7936B0BF"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Խաղային</w:t>
            </w:r>
            <w:proofErr w:type="spellEnd"/>
            <w:r w:rsidRPr="00E54F48">
              <w:rPr>
                <w:rFonts w:ascii="Arial Armenian" w:hAnsi="Arial Armenian" w:cs="Arial"/>
                <w:b/>
                <w:bCs/>
              </w:rPr>
              <w:t xml:space="preserve"> </w:t>
            </w:r>
            <w:proofErr w:type="spellStart"/>
            <w:r w:rsidRPr="00E54F48">
              <w:rPr>
                <w:rFonts w:ascii="Sylfaen" w:hAnsi="Sylfaen" w:cs="Sylfaen"/>
                <w:b/>
                <w:bCs/>
              </w:rPr>
              <w:t>գոտու</w:t>
            </w:r>
            <w:proofErr w:type="spellEnd"/>
            <w:r w:rsidRPr="00E54F48">
              <w:rPr>
                <w:rFonts w:ascii="Arial Armenian" w:hAnsi="Arial Armenian" w:cs="Arial"/>
                <w:b/>
                <w:bCs/>
              </w:rPr>
              <w:t xml:space="preserve"> </w:t>
            </w:r>
            <w:proofErr w:type="spellStart"/>
            <w:r w:rsidRPr="00E54F48">
              <w:rPr>
                <w:rFonts w:ascii="Sylfaen" w:hAnsi="Sylfaen" w:cs="Sylfaen"/>
                <w:b/>
                <w:bCs/>
              </w:rPr>
              <w:t>ցանկապատ</w:t>
            </w:r>
            <w:proofErr w:type="spellEnd"/>
          </w:p>
        </w:tc>
        <w:tc>
          <w:tcPr>
            <w:tcW w:w="1278" w:type="dxa"/>
            <w:gridSpan w:val="2"/>
            <w:tcBorders>
              <w:top w:val="nil"/>
              <w:left w:val="nil"/>
              <w:bottom w:val="single" w:sz="4" w:space="0" w:color="auto"/>
              <w:right w:val="single" w:sz="4" w:space="0" w:color="auto"/>
            </w:tcBorders>
            <w:vAlign w:val="center"/>
            <w:hideMark/>
          </w:tcPr>
          <w:p w14:paraId="422794F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038B5C4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14606D6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5252FA0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544F2CBF" w14:textId="77777777" w:rsidR="00E54F48" w:rsidRPr="00E54F48" w:rsidRDefault="00E54F48" w:rsidP="00E54F48">
            <w:pPr>
              <w:rPr>
                <w:sz w:val="20"/>
                <w:szCs w:val="20"/>
              </w:rPr>
            </w:pPr>
          </w:p>
        </w:tc>
      </w:tr>
      <w:tr w:rsidR="00E54F48" w:rsidRPr="00E54F48" w14:paraId="0506A750"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1A0A0C06"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lastRenderedPageBreak/>
              <w:t>1</w:t>
            </w:r>
          </w:p>
        </w:tc>
        <w:tc>
          <w:tcPr>
            <w:tcW w:w="1170" w:type="dxa"/>
            <w:tcBorders>
              <w:top w:val="nil"/>
              <w:left w:val="nil"/>
              <w:bottom w:val="nil"/>
              <w:right w:val="single" w:sz="4" w:space="0" w:color="auto"/>
            </w:tcBorders>
            <w:vAlign w:val="center"/>
            <w:hideMark/>
          </w:tcPr>
          <w:p w14:paraId="0E7BF09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1-966</w:t>
            </w:r>
          </w:p>
        </w:tc>
        <w:tc>
          <w:tcPr>
            <w:tcW w:w="3705" w:type="dxa"/>
            <w:tcBorders>
              <w:top w:val="nil"/>
              <w:left w:val="nil"/>
              <w:bottom w:val="nil"/>
              <w:right w:val="single" w:sz="4" w:space="0" w:color="auto"/>
            </w:tcBorders>
            <w:vAlign w:val="center"/>
            <w:hideMark/>
          </w:tcPr>
          <w:p w14:paraId="43C8887F"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0.7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սյուների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ձողերի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համար</w:t>
            </w:r>
            <w:proofErr w:type="spellEnd"/>
            <w:r w:rsidRPr="00E54F48">
              <w:rPr>
                <w:rFonts w:ascii="Arial Armenian" w:hAnsi="Arial Armenian" w:cs="Arial"/>
                <w:sz w:val="22"/>
                <w:szCs w:val="22"/>
              </w:rPr>
              <w:t>, 4-</w:t>
            </w:r>
            <w:r w:rsidRPr="00E54F48">
              <w:rPr>
                <w:rFonts w:ascii="Sylfaen" w:hAnsi="Sylfaen" w:cs="Sylfaen"/>
                <w:sz w:val="22"/>
                <w:szCs w:val="22"/>
              </w:rPr>
              <w:t>րդ</w:t>
            </w:r>
            <w:r w:rsidRPr="00E54F48">
              <w:rPr>
                <w:rFonts w:ascii="Arial Armenian" w:hAnsi="Arial Armenian" w:cs="Arial"/>
                <w:sz w:val="22"/>
                <w:szCs w:val="22"/>
              </w:rPr>
              <w:t xml:space="preserve"> </w:t>
            </w:r>
            <w:proofErr w:type="spellStart"/>
            <w:r w:rsidRPr="00E54F48">
              <w:rPr>
                <w:rFonts w:ascii="Sylfaen" w:hAnsi="Sylfaen" w:cs="Sylfaen"/>
                <w:sz w:val="22"/>
                <w:szCs w:val="22"/>
              </w:rPr>
              <w:t>խմբի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w:t>
            </w:r>
            <w:proofErr w:type="spellEnd"/>
            <w:r w:rsidRPr="00E54F48">
              <w:rPr>
                <w:rFonts w:ascii="Arial Armenian" w:hAnsi="Arial Armenian" w:cs="Arial"/>
                <w:sz w:val="22"/>
                <w:szCs w:val="22"/>
              </w:rPr>
              <w:br/>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ДЛЯ</w:t>
            </w:r>
            <w:r w:rsidRPr="00E54F48">
              <w:rPr>
                <w:rFonts w:ascii="Arial Armenian" w:hAnsi="Arial Armenian" w:cs="Arial"/>
                <w:sz w:val="22"/>
                <w:szCs w:val="22"/>
              </w:rPr>
              <w:t xml:space="preserve"> </w:t>
            </w:r>
            <w:r w:rsidRPr="00E54F48">
              <w:rPr>
                <w:rFonts w:ascii="Calibri" w:hAnsi="Calibri" w:cs="Calibri"/>
                <w:sz w:val="22"/>
                <w:szCs w:val="22"/>
              </w:rPr>
              <w:t>СТОЕК</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СТОЛБОВ</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0,7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4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7F295536"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6FB6FA1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4.5</w:t>
            </w:r>
          </w:p>
        </w:tc>
        <w:tc>
          <w:tcPr>
            <w:tcW w:w="1418" w:type="dxa"/>
            <w:gridSpan w:val="2"/>
            <w:tcBorders>
              <w:top w:val="nil"/>
              <w:left w:val="nil"/>
              <w:bottom w:val="single" w:sz="4" w:space="0" w:color="auto"/>
              <w:right w:val="single" w:sz="4" w:space="0" w:color="auto"/>
            </w:tcBorders>
            <w:noWrap/>
            <w:vAlign w:val="center"/>
            <w:hideMark/>
          </w:tcPr>
          <w:p w14:paraId="59A53FC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12.272</w:t>
            </w:r>
          </w:p>
        </w:tc>
        <w:tc>
          <w:tcPr>
            <w:tcW w:w="1470" w:type="dxa"/>
            <w:gridSpan w:val="2"/>
            <w:tcBorders>
              <w:top w:val="nil"/>
              <w:left w:val="nil"/>
              <w:bottom w:val="single" w:sz="4" w:space="0" w:color="auto"/>
              <w:right w:val="single" w:sz="4" w:space="0" w:color="auto"/>
            </w:tcBorders>
            <w:vAlign w:val="center"/>
            <w:hideMark/>
          </w:tcPr>
          <w:p w14:paraId="338BFBF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55.224</w:t>
            </w:r>
          </w:p>
        </w:tc>
        <w:tc>
          <w:tcPr>
            <w:tcW w:w="222" w:type="dxa"/>
            <w:gridSpan w:val="2"/>
            <w:vAlign w:val="center"/>
            <w:hideMark/>
          </w:tcPr>
          <w:p w14:paraId="1C4E5B06" w14:textId="77777777" w:rsidR="00E54F48" w:rsidRPr="00E54F48" w:rsidRDefault="00E54F48" w:rsidP="00E54F48">
            <w:pPr>
              <w:rPr>
                <w:sz w:val="20"/>
                <w:szCs w:val="20"/>
              </w:rPr>
            </w:pPr>
          </w:p>
        </w:tc>
      </w:tr>
      <w:tr w:rsidR="00E54F48" w:rsidRPr="00E54F48" w14:paraId="315DAE2D"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6B4D4907"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single" w:sz="4" w:space="0" w:color="auto"/>
              <w:right w:val="single" w:sz="4" w:space="0" w:color="auto"/>
            </w:tcBorders>
            <w:vAlign w:val="center"/>
            <w:hideMark/>
          </w:tcPr>
          <w:p w14:paraId="0EF78EC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single" w:sz="4" w:space="0" w:color="auto"/>
              <w:left w:val="nil"/>
              <w:bottom w:val="single" w:sz="4" w:space="0" w:color="auto"/>
              <w:right w:val="single" w:sz="4" w:space="0" w:color="auto"/>
            </w:tcBorders>
            <w:vAlign w:val="center"/>
            <w:hideMark/>
          </w:tcPr>
          <w:p w14:paraId="4A2C234E"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1A535316"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09A72E1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9.5</w:t>
            </w:r>
          </w:p>
        </w:tc>
        <w:tc>
          <w:tcPr>
            <w:tcW w:w="1418" w:type="dxa"/>
            <w:gridSpan w:val="2"/>
            <w:tcBorders>
              <w:top w:val="nil"/>
              <w:left w:val="nil"/>
              <w:bottom w:val="single" w:sz="4" w:space="0" w:color="auto"/>
              <w:right w:val="single" w:sz="4" w:space="0" w:color="auto"/>
            </w:tcBorders>
            <w:noWrap/>
            <w:vAlign w:val="center"/>
            <w:hideMark/>
          </w:tcPr>
          <w:p w14:paraId="6DA0CE1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0.873</w:t>
            </w:r>
          </w:p>
        </w:tc>
        <w:tc>
          <w:tcPr>
            <w:tcW w:w="1470" w:type="dxa"/>
            <w:gridSpan w:val="2"/>
            <w:tcBorders>
              <w:top w:val="nil"/>
              <w:left w:val="nil"/>
              <w:bottom w:val="single" w:sz="4" w:space="0" w:color="auto"/>
              <w:right w:val="single" w:sz="4" w:space="0" w:color="auto"/>
            </w:tcBorders>
            <w:vAlign w:val="center"/>
            <w:hideMark/>
          </w:tcPr>
          <w:p w14:paraId="4D0E89F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8.294</w:t>
            </w:r>
          </w:p>
        </w:tc>
        <w:tc>
          <w:tcPr>
            <w:tcW w:w="222" w:type="dxa"/>
            <w:gridSpan w:val="2"/>
            <w:vAlign w:val="center"/>
            <w:hideMark/>
          </w:tcPr>
          <w:p w14:paraId="41CEB0B4" w14:textId="77777777" w:rsidR="00E54F48" w:rsidRPr="00E54F48" w:rsidRDefault="00E54F48" w:rsidP="00E54F48">
            <w:pPr>
              <w:rPr>
                <w:sz w:val="20"/>
                <w:szCs w:val="20"/>
              </w:rPr>
            </w:pPr>
          </w:p>
        </w:tc>
      </w:tr>
      <w:tr w:rsidR="00E54F48" w:rsidRPr="00E54F48" w14:paraId="0EA38F1A"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71EFC47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165029E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1C651AC7"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6DC1082D"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p>
        </w:tc>
        <w:tc>
          <w:tcPr>
            <w:tcW w:w="1152" w:type="dxa"/>
            <w:gridSpan w:val="2"/>
            <w:tcBorders>
              <w:top w:val="nil"/>
              <w:left w:val="nil"/>
              <w:bottom w:val="single" w:sz="4" w:space="0" w:color="auto"/>
              <w:right w:val="single" w:sz="4" w:space="0" w:color="auto"/>
            </w:tcBorders>
            <w:noWrap/>
            <w:vAlign w:val="center"/>
            <w:hideMark/>
          </w:tcPr>
          <w:p w14:paraId="216395E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9</w:t>
            </w:r>
          </w:p>
        </w:tc>
        <w:tc>
          <w:tcPr>
            <w:tcW w:w="1418" w:type="dxa"/>
            <w:gridSpan w:val="2"/>
            <w:tcBorders>
              <w:top w:val="nil"/>
              <w:left w:val="nil"/>
              <w:bottom w:val="single" w:sz="4" w:space="0" w:color="auto"/>
              <w:right w:val="single" w:sz="4" w:space="0" w:color="auto"/>
            </w:tcBorders>
            <w:noWrap/>
            <w:vAlign w:val="center"/>
            <w:hideMark/>
          </w:tcPr>
          <w:p w14:paraId="047B1DA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022E76B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33.390</w:t>
            </w:r>
          </w:p>
        </w:tc>
        <w:tc>
          <w:tcPr>
            <w:tcW w:w="222" w:type="dxa"/>
            <w:gridSpan w:val="2"/>
            <w:vAlign w:val="center"/>
            <w:hideMark/>
          </w:tcPr>
          <w:p w14:paraId="4B8D813B" w14:textId="77777777" w:rsidR="00E54F48" w:rsidRPr="00E54F48" w:rsidRDefault="00E54F48" w:rsidP="00E54F48">
            <w:pPr>
              <w:rPr>
                <w:sz w:val="20"/>
                <w:szCs w:val="20"/>
              </w:rPr>
            </w:pPr>
          </w:p>
        </w:tc>
      </w:tr>
      <w:tr w:rsidR="00E54F48" w:rsidRPr="00E54F48" w14:paraId="19CFBA05"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33B59AA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nil"/>
              <w:right w:val="single" w:sz="4" w:space="0" w:color="auto"/>
            </w:tcBorders>
            <w:vAlign w:val="center"/>
            <w:hideMark/>
          </w:tcPr>
          <w:p w14:paraId="58FBF4EE"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44-</w:t>
            </w:r>
            <w:r w:rsidRPr="00E54F48">
              <w:rPr>
                <w:rFonts w:ascii="Calibri" w:hAnsi="Calibri" w:cs="Calibri"/>
                <w:sz w:val="22"/>
                <w:szCs w:val="22"/>
              </w:rPr>
              <w:t>М</w:t>
            </w:r>
            <w:r w:rsidRPr="00E54F48">
              <w:rPr>
                <w:rFonts w:ascii="Arial Armenian" w:hAnsi="Arial Armenian" w:cs="Arial"/>
                <w:sz w:val="22"/>
                <w:szCs w:val="22"/>
              </w:rPr>
              <w:t>284</w:t>
            </w:r>
          </w:p>
        </w:tc>
        <w:tc>
          <w:tcPr>
            <w:tcW w:w="3705" w:type="dxa"/>
            <w:tcBorders>
              <w:top w:val="nil"/>
              <w:left w:val="nil"/>
              <w:bottom w:val="nil"/>
              <w:right w:val="single" w:sz="4" w:space="0" w:color="auto"/>
            </w:tcBorders>
            <w:vAlign w:val="center"/>
            <w:hideMark/>
          </w:tcPr>
          <w:p w14:paraId="54F021A1" w14:textId="77777777" w:rsidR="00E54F48" w:rsidRPr="00E54F48" w:rsidRDefault="00E54F48" w:rsidP="00E54F48">
            <w:pPr>
              <w:rPr>
                <w:rFonts w:ascii="Arial Armenian" w:hAnsi="Arial Armenian" w:cs="Arial"/>
                <w:sz w:val="22"/>
                <w:szCs w:val="22"/>
                <w:lang w:val="ru-RU"/>
              </w:rPr>
            </w:pPr>
            <w:proofErr w:type="spellStart"/>
            <w:r w:rsidRPr="00E54F48">
              <w:rPr>
                <w:rFonts w:ascii="Sylfaen" w:hAnsi="Sylfaen" w:cs="Sylfaen"/>
                <w:sz w:val="22"/>
                <w:szCs w:val="22"/>
              </w:rPr>
              <w:t>Ցանցապատ</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պատնեշների</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կառուցում</w:t>
            </w:r>
            <w:proofErr w:type="spellEnd"/>
            <w:r w:rsidRPr="00E54F48">
              <w:rPr>
                <w:rFonts w:ascii="Arial Armenian" w:hAnsi="Arial Armenian" w:cs="Arial"/>
                <w:sz w:val="22"/>
                <w:szCs w:val="22"/>
                <w:lang w:val="ru-RU"/>
              </w:rPr>
              <w:br w:type="page"/>
            </w:r>
            <w:r w:rsidRPr="00E54F48">
              <w:rPr>
                <w:rFonts w:ascii="Calibri" w:hAnsi="Calibri" w:cs="Calibri"/>
                <w:sz w:val="22"/>
                <w:szCs w:val="22"/>
                <w:lang w:val="ru-RU"/>
              </w:rPr>
              <w:t>УСТРОЙСТВО</w:t>
            </w:r>
            <w:r w:rsidRPr="00E54F48">
              <w:rPr>
                <w:rFonts w:ascii="Arial Armenian" w:hAnsi="Arial Armenian" w:cs="Arial"/>
                <w:sz w:val="22"/>
                <w:szCs w:val="22"/>
                <w:lang w:val="ru-RU"/>
              </w:rPr>
              <w:t xml:space="preserve"> </w:t>
            </w:r>
            <w:r w:rsidRPr="00E54F48">
              <w:rPr>
                <w:rFonts w:ascii="Calibri" w:hAnsi="Calibri" w:cs="Calibri"/>
                <w:sz w:val="22"/>
                <w:szCs w:val="22"/>
                <w:lang w:val="ru-RU"/>
              </w:rPr>
              <w:t>ОГРАЖДЕНИЙ</w:t>
            </w:r>
            <w:r w:rsidRPr="00E54F48">
              <w:rPr>
                <w:rFonts w:ascii="Arial Armenian" w:hAnsi="Arial Armenian" w:cs="Arial"/>
                <w:sz w:val="22"/>
                <w:szCs w:val="22"/>
                <w:lang w:val="ru-RU"/>
              </w:rPr>
              <w:t xml:space="preserve"> </w:t>
            </w:r>
            <w:r w:rsidRPr="00E54F48">
              <w:rPr>
                <w:rFonts w:ascii="Calibri" w:hAnsi="Calibri" w:cs="Calibri"/>
                <w:sz w:val="22"/>
                <w:szCs w:val="22"/>
                <w:lang w:val="ru-RU"/>
              </w:rPr>
              <w:t>ИЗ</w:t>
            </w:r>
            <w:r w:rsidRPr="00E54F48">
              <w:rPr>
                <w:rFonts w:ascii="Arial Armenian" w:hAnsi="Arial Armenian" w:cs="Arial"/>
                <w:sz w:val="22"/>
                <w:szCs w:val="22"/>
                <w:lang w:val="ru-RU"/>
              </w:rPr>
              <w:t xml:space="preserve"> </w:t>
            </w:r>
            <w:r w:rsidRPr="00E54F48">
              <w:rPr>
                <w:rFonts w:ascii="Calibri" w:hAnsi="Calibri" w:cs="Calibri"/>
                <w:sz w:val="22"/>
                <w:szCs w:val="22"/>
                <w:lang w:val="ru-RU"/>
              </w:rPr>
              <w:t>СЕТКИ</w:t>
            </w:r>
          </w:p>
        </w:tc>
        <w:tc>
          <w:tcPr>
            <w:tcW w:w="1278" w:type="dxa"/>
            <w:gridSpan w:val="2"/>
            <w:tcBorders>
              <w:top w:val="nil"/>
              <w:left w:val="nil"/>
              <w:bottom w:val="single" w:sz="4" w:space="0" w:color="auto"/>
              <w:right w:val="single" w:sz="4" w:space="0" w:color="auto"/>
            </w:tcBorders>
            <w:vAlign w:val="center"/>
            <w:hideMark/>
          </w:tcPr>
          <w:p w14:paraId="1B470F28"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101D3A1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35</w:t>
            </w:r>
          </w:p>
        </w:tc>
        <w:tc>
          <w:tcPr>
            <w:tcW w:w="1418" w:type="dxa"/>
            <w:gridSpan w:val="2"/>
            <w:tcBorders>
              <w:top w:val="nil"/>
              <w:left w:val="nil"/>
              <w:bottom w:val="single" w:sz="4" w:space="0" w:color="auto"/>
              <w:right w:val="single" w:sz="4" w:space="0" w:color="auto"/>
            </w:tcBorders>
            <w:noWrap/>
            <w:vAlign w:val="center"/>
            <w:hideMark/>
          </w:tcPr>
          <w:p w14:paraId="4C494B0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18.31</w:t>
            </w:r>
          </w:p>
        </w:tc>
        <w:tc>
          <w:tcPr>
            <w:tcW w:w="1470" w:type="dxa"/>
            <w:gridSpan w:val="2"/>
            <w:tcBorders>
              <w:top w:val="nil"/>
              <w:left w:val="nil"/>
              <w:bottom w:val="single" w:sz="4" w:space="0" w:color="auto"/>
              <w:right w:val="single" w:sz="4" w:space="0" w:color="auto"/>
            </w:tcBorders>
            <w:vAlign w:val="center"/>
            <w:hideMark/>
          </w:tcPr>
          <w:p w14:paraId="32D150B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640.850</w:t>
            </w:r>
          </w:p>
        </w:tc>
        <w:tc>
          <w:tcPr>
            <w:tcW w:w="222" w:type="dxa"/>
            <w:gridSpan w:val="2"/>
            <w:vAlign w:val="center"/>
            <w:hideMark/>
          </w:tcPr>
          <w:p w14:paraId="23128D9E" w14:textId="77777777" w:rsidR="00E54F48" w:rsidRPr="00E54F48" w:rsidRDefault="00E54F48" w:rsidP="00E54F48">
            <w:pPr>
              <w:rPr>
                <w:sz w:val="20"/>
                <w:szCs w:val="20"/>
              </w:rPr>
            </w:pPr>
          </w:p>
        </w:tc>
      </w:tr>
      <w:tr w:rsidR="00E54F48" w:rsidRPr="00E54F48" w14:paraId="239524EC" w14:textId="77777777" w:rsidTr="00E54F48">
        <w:trPr>
          <w:gridAfter w:val="1"/>
          <w:wAfter w:w="7" w:type="dxa"/>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14:paraId="5120209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70" w:type="dxa"/>
            <w:tcBorders>
              <w:top w:val="single" w:sz="4" w:space="0" w:color="auto"/>
              <w:left w:val="nil"/>
              <w:bottom w:val="single" w:sz="4" w:space="0" w:color="auto"/>
              <w:right w:val="single" w:sz="4" w:space="0" w:color="auto"/>
            </w:tcBorders>
            <w:vAlign w:val="center"/>
            <w:hideMark/>
          </w:tcPr>
          <w:p w14:paraId="588E30D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3705" w:type="dxa"/>
            <w:tcBorders>
              <w:top w:val="single" w:sz="4" w:space="0" w:color="auto"/>
              <w:left w:val="nil"/>
              <w:bottom w:val="single" w:sz="4" w:space="0" w:color="auto"/>
              <w:right w:val="single" w:sz="4" w:space="0" w:color="auto"/>
            </w:tcBorders>
            <w:vAlign w:val="center"/>
            <w:hideMark/>
          </w:tcPr>
          <w:p w14:paraId="61F4A3F6" w14:textId="77777777" w:rsidR="00E54F48" w:rsidRPr="00E54F48" w:rsidRDefault="00E54F48" w:rsidP="00E54F48">
            <w:pPr>
              <w:jc w:val="center"/>
              <w:rPr>
                <w:rFonts w:ascii="Arial Armenian" w:hAnsi="Arial Armenian" w:cs="Arial"/>
                <w:b/>
                <w:bCs/>
              </w:rPr>
            </w:pPr>
            <w:proofErr w:type="spellStart"/>
            <w:r w:rsidRPr="00E54F48">
              <w:rPr>
                <w:rFonts w:ascii="Sylfaen" w:hAnsi="Sylfaen" w:cs="Sylfaen"/>
                <w:b/>
                <w:bCs/>
              </w:rPr>
              <w:t>Սպորտային</w:t>
            </w:r>
            <w:proofErr w:type="spellEnd"/>
            <w:r w:rsidRPr="00E54F48">
              <w:rPr>
                <w:rFonts w:ascii="Arial Armenian" w:hAnsi="Arial Armenian" w:cs="Arial"/>
                <w:b/>
                <w:bCs/>
              </w:rPr>
              <w:t xml:space="preserve"> </w:t>
            </w:r>
            <w:proofErr w:type="spellStart"/>
            <w:r w:rsidRPr="00E54F48">
              <w:rPr>
                <w:rFonts w:ascii="Sylfaen" w:hAnsi="Sylfaen" w:cs="Sylfaen"/>
                <w:b/>
                <w:bCs/>
              </w:rPr>
              <w:t>գոտու</w:t>
            </w:r>
            <w:proofErr w:type="spellEnd"/>
            <w:r w:rsidRPr="00E54F48">
              <w:rPr>
                <w:rFonts w:ascii="Arial Armenian" w:hAnsi="Arial Armenian" w:cs="Arial"/>
                <w:b/>
                <w:bCs/>
              </w:rPr>
              <w:t xml:space="preserve"> </w:t>
            </w:r>
            <w:proofErr w:type="spellStart"/>
            <w:r w:rsidRPr="00E54F48">
              <w:rPr>
                <w:rFonts w:ascii="Sylfaen" w:hAnsi="Sylfaen" w:cs="Sylfaen"/>
                <w:b/>
                <w:bCs/>
              </w:rPr>
              <w:t>ցանկապատ</w:t>
            </w:r>
            <w:proofErr w:type="spellEnd"/>
          </w:p>
        </w:tc>
        <w:tc>
          <w:tcPr>
            <w:tcW w:w="1278" w:type="dxa"/>
            <w:gridSpan w:val="2"/>
            <w:tcBorders>
              <w:top w:val="nil"/>
              <w:left w:val="nil"/>
              <w:bottom w:val="single" w:sz="4" w:space="0" w:color="auto"/>
              <w:right w:val="single" w:sz="4" w:space="0" w:color="auto"/>
            </w:tcBorders>
            <w:vAlign w:val="center"/>
            <w:hideMark/>
          </w:tcPr>
          <w:p w14:paraId="0142F7E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152" w:type="dxa"/>
            <w:gridSpan w:val="2"/>
            <w:tcBorders>
              <w:top w:val="nil"/>
              <w:left w:val="nil"/>
              <w:bottom w:val="single" w:sz="4" w:space="0" w:color="auto"/>
              <w:right w:val="single" w:sz="4" w:space="0" w:color="auto"/>
            </w:tcBorders>
            <w:noWrap/>
            <w:vAlign w:val="center"/>
            <w:hideMark/>
          </w:tcPr>
          <w:p w14:paraId="012C083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18" w:type="dxa"/>
            <w:gridSpan w:val="2"/>
            <w:tcBorders>
              <w:top w:val="nil"/>
              <w:left w:val="nil"/>
              <w:bottom w:val="single" w:sz="4" w:space="0" w:color="auto"/>
              <w:right w:val="single" w:sz="4" w:space="0" w:color="auto"/>
            </w:tcBorders>
            <w:noWrap/>
            <w:vAlign w:val="center"/>
            <w:hideMark/>
          </w:tcPr>
          <w:p w14:paraId="1145116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 </w:t>
            </w:r>
          </w:p>
        </w:tc>
        <w:tc>
          <w:tcPr>
            <w:tcW w:w="1470" w:type="dxa"/>
            <w:gridSpan w:val="2"/>
            <w:tcBorders>
              <w:top w:val="nil"/>
              <w:left w:val="nil"/>
              <w:bottom w:val="single" w:sz="4" w:space="0" w:color="auto"/>
              <w:right w:val="single" w:sz="4" w:space="0" w:color="auto"/>
            </w:tcBorders>
            <w:vAlign w:val="center"/>
            <w:hideMark/>
          </w:tcPr>
          <w:p w14:paraId="21B8C04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0.000</w:t>
            </w:r>
          </w:p>
        </w:tc>
        <w:tc>
          <w:tcPr>
            <w:tcW w:w="222" w:type="dxa"/>
            <w:gridSpan w:val="2"/>
            <w:vAlign w:val="center"/>
            <w:hideMark/>
          </w:tcPr>
          <w:p w14:paraId="47B5C6B7" w14:textId="77777777" w:rsidR="00E54F48" w:rsidRPr="00E54F48" w:rsidRDefault="00E54F48" w:rsidP="00E54F48">
            <w:pPr>
              <w:rPr>
                <w:sz w:val="20"/>
                <w:szCs w:val="20"/>
              </w:rPr>
            </w:pPr>
          </w:p>
        </w:tc>
      </w:tr>
      <w:tr w:rsidR="00E54F48" w:rsidRPr="00E54F48" w14:paraId="5594315C" w14:textId="77777777" w:rsidTr="00E54F48">
        <w:trPr>
          <w:gridAfter w:val="1"/>
          <w:wAfter w:w="7" w:type="dxa"/>
          <w:trHeight w:val="1140"/>
        </w:trPr>
        <w:tc>
          <w:tcPr>
            <w:tcW w:w="540" w:type="dxa"/>
            <w:tcBorders>
              <w:top w:val="nil"/>
              <w:left w:val="single" w:sz="4" w:space="0" w:color="auto"/>
              <w:bottom w:val="nil"/>
              <w:right w:val="single" w:sz="4" w:space="0" w:color="auto"/>
            </w:tcBorders>
            <w:noWrap/>
            <w:vAlign w:val="center"/>
            <w:hideMark/>
          </w:tcPr>
          <w:p w14:paraId="2BB64A0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w:t>
            </w:r>
          </w:p>
        </w:tc>
        <w:tc>
          <w:tcPr>
            <w:tcW w:w="1170" w:type="dxa"/>
            <w:tcBorders>
              <w:top w:val="nil"/>
              <w:left w:val="nil"/>
              <w:bottom w:val="nil"/>
              <w:right w:val="single" w:sz="4" w:space="0" w:color="auto"/>
            </w:tcBorders>
            <w:vAlign w:val="center"/>
            <w:hideMark/>
          </w:tcPr>
          <w:p w14:paraId="0B41BACB"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1-966</w:t>
            </w:r>
          </w:p>
        </w:tc>
        <w:tc>
          <w:tcPr>
            <w:tcW w:w="3705" w:type="dxa"/>
            <w:tcBorders>
              <w:top w:val="nil"/>
              <w:left w:val="nil"/>
              <w:bottom w:val="nil"/>
              <w:right w:val="single" w:sz="4" w:space="0" w:color="auto"/>
            </w:tcBorders>
            <w:vAlign w:val="center"/>
            <w:hideMark/>
          </w:tcPr>
          <w:p w14:paraId="73A7BA96"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0.7 </w:t>
            </w:r>
            <w:r w:rsidRPr="00E54F48">
              <w:rPr>
                <w:rFonts w:ascii="Sylfaen" w:hAnsi="Sylfaen" w:cs="Sylfaen"/>
                <w:sz w:val="22"/>
                <w:szCs w:val="22"/>
              </w:rPr>
              <w:t>մ</w:t>
            </w:r>
            <w:r w:rsidRPr="00E54F48">
              <w:rPr>
                <w:rFonts w:ascii="Arial Armenian" w:hAnsi="Arial Armenian" w:cs="Arial"/>
                <w:sz w:val="22"/>
                <w:szCs w:val="22"/>
              </w:rPr>
              <w:t xml:space="preserve"> </w:t>
            </w:r>
            <w:proofErr w:type="spellStart"/>
            <w:r w:rsidRPr="00E54F48">
              <w:rPr>
                <w:rFonts w:ascii="Sylfaen" w:hAnsi="Sylfaen" w:cs="Sylfaen"/>
                <w:sz w:val="22"/>
                <w:szCs w:val="22"/>
              </w:rPr>
              <w:t>խորությամբ</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փոսերի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ձեռքով</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փորում</w:t>
            </w:r>
            <w:proofErr w:type="spellEnd"/>
            <w:r w:rsidRPr="00E54F48">
              <w:rPr>
                <w:rFonts w:ascii="Sylfaen" w:hAnsi="Sylfaen" w:cs="Sylfaen"/>
                <w:sz w:val="22"/>
                <w:szCs w:val="22"/>
              </w:rPr>
              <w:t>՝</w:t>
            </w:r>
            <w:r w:rsidRPr="00E54F48">
              <w:rPr>
                <w:rFonts w:ascii="Arial Armenian" w:hAnsi="Arial Armenian" w:cs="Arial"/>
                <w:sz w:val="22"/>
                <w:szCs w:val="22"/>
              </w:rPr>
              <w:t xml:space="preserve"> </w:t>
            </w:r>
            <w:proofErr w:type="spellStart"/>
            <w:r w:rsidRPr="00E54F48">
              <w:rPr>
                <w:rFonts w:ascii="Sylfaen" w:hAnsi="Sylfaen" w:cs="Sylfaen"/>
                <w:sz w:val="22"/>
                <w:szCs w:val="22"/>
              </w:rPr>
              <w:t>սյուների</w:t>
            </w:r>
            <w:proofErr w:type="spellEnd"/>
            <w:r w:rsidRPr="00E54F48">
              <w:rPr>
                <w:rFonts w:ascii="Arial Armenian" w:hAnsi="Arial Armenian" w:cs="Arial"/>
                <w:sz w:val="22"/>
                <w:szCs w:val="22"/>
              </w:rPr>
              <w:t xml:space="preserve"> </w:t>
            </w:r>
            <w:r w:rsidRPr="00E54F48">
              <w:rPr>
                <w:rFonts w:ascii="Sylfaen" w:hAnsi="Sylfaen" w:cs="Sylfaen"/>
                <w:sz w:val="22"/>
                <w:szCs w:val="22"/>
              </w:rPr>
              <w:t>և</w:t>
            </w:r>
            <w:r w:rsidRPr="00E54F48">
              <w:rPr>
                <w:rFonts w:ascii="Arial Armenian" w:hAnsi="Arial Armenian" w:cs="Arial"/>
                <w:sz w:val="22"/>
                <w:szCs w:val="22"/>
              </w:rPr>
              <w:t xml:space="preserve"> </w:t>
            </w:r>
            <w:proofErr w:type="spellStart"/>
            <w:r w:rsidRPr="00E54F48">
              <w:rPr>
                <w:rFonts w:ascii="Sylfaen" w:hAnsi="Sylfaen" w:cs="Sylfaen"/>
                <w:sz w:val="22"/>
                <w:szCs w:val="22"/>
              </w:rPr>
              <w:t>ձողերի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համար</w:t>
            </w:r>
            <w:proofErr w:type="spellEnd"/>
            <w:r w:rsidRPr="00E54F48">
              <w:rPr>
                <w:rFonts w:ascii="Arial Armenian" w:hAnsi="Arial Armenian" w:cs="Arial"/>
                <w:sz w:val="22"/>
                <w:szCs w:val="22"/>
              </w:rPr>
              <w:t>, 4-</w:t>
            </w:r>
            <w:r w:rsidRPr="00E54F48">
              <w:rPr>
                <w:rFonts w:ascii="Sylfaen" w:hAnsi="Sylfaen" w:cs="Sylfaen"/>
                <w:sz w:val="22"/>
                <w:szCs w:val="22"/>
              </w:rPr>
              <w:t>րդ</w:t>
            </w:r>
            <w:r w:rsidRPr="00E54F48">
              <w:rPr>
                <w:rFonts w:ascii="Arial Armenian" w:hAnsi="Arial Armenian" w:cs="Arial"/>
                <w:sz w:val="22"/>
                <w:szCs w:val="22"/>
              </w:rPr>
              <w:t xml:space="preserve"> </w:t>
            </w:r>
            <w:proofErr w:type="spellStart"/>
            <w:r w:rsidRPr="00E54F48">
              <w:rPr>
                <w:rFonts w:ascii="Sylfaen" w:hAnsi="Sylfaen" w:cs="Sylfaen"/>
                <w:sz w:val="22"/>
                <w:szCs w:val="22"/>
              </w:rPr>
              <w:t>խմբի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հող</w:t>
            </w:r>
            <w:proofErr w:type="spellEnd"/>
            <w:r w:rsidRPr="00E54F48">
              <w:rPr>
                <w:rFonts w:ascii="Arial Armenian" w:hAnsi="Arial Armenian" w:cs="Arial"/>
                <w:sz w:val="22"/>
                <w:szCs w:val="22"/>
              </w:rPr>
              <w:br/>
            </w:r>
            <w:r w:rsidRPr="00E54F48">
              <w:rPr>
                <w:rFonts w:ascii="Calibri" w:hAnsi="Calibri" w:cs="Calibri"/>
                <w:sz w:val="22"/>
                <w:szCs w:val="22"/>
              </w:rPr>
              <w:t>КОПАНИЕ</w:t>
            </w:r>
            <w:r w:rsidRPr="00E54F48">
              <w:rPr>
                <w:rFonts w:ascii="Arial Armenian" w:hAnsi="Arial Armenian" w:cs="Arial"/>
                <w:sz w:val="22"/>
                <w:szCs w:val="22"/>
              </w:rPr>
              <w:t xml:space="preserve"> </w:t>
            </w:r>
            <w:r w:rsidRPr="00E54F48">
              <w:rPr>
                <w:rFonts w:ascii="Calibri" w:hAnsi="Calibri" w:cs="Calibri"/>
                <w:sz w:val="22"/>
                <w:szCs w:val="22"/>
              </w:rPr>
              <w:t>ЯМ</w:t>
            </w:r>
            <w:r w:rsidRPr="00E54F48">
              <w:rPr>
                <w:rFonts w:ascii="Arial Armenian" w:hAnsi="Arial Armenian" w:cs="Arial"/>
                <w:sz w:val="22"/>
                <w:szCs w:val="22"/>
              </w:rPr>
              <w:t xml:space="preserve"> </w:t>
            </w:r>
            <w:r w:rsidRPr="00E54F48">
              <w:rPr>
                <w:rFonts w:ascii="Calibri" w:hAnsi="Calibri" w:cs="Calibri"/>
                <w:sz w:val="22"/>
                <w:szCs w:val="22"/>
              </w:rPr>
              <w:t>ВРУЧНУЮ</w:t>
            </w:r>
            <w:r w:rsidRPr="00E54F48">
              <w:rPr>
                <w:rFonts w:ascii="Arial Armenian" w:hAnsi="Arial Armenian" w:cs="Arial"/>
                <w:sz w:val="22"/>
                <w:szCs w:val="22"/>
              </w:rPr>
              <w:t xml:space="preserve"> </w:t>
            </w:r>
            <w:r w:rsidRPr="00E54F48">
              <w:rPr>
                <w:rFonts w:ascii="Calibri" w:hAnsi="Calibri" w:cs="Calibri"/>
                <w:sz w:val="22"/>
                <w:szCs w:val="22"/>
              </w:rPr>
              <w:t>ДЛЯ</w:t>
            </w:r>
            <w:r w:rsidRPr="00E54F48">
              <w:rPr>
                <w:rFonts w:ascii="Arial Armenian" w:hAnsi="Arial Armenian" w:cs="Arial"/>
                <w:sz w:val="22"/>
                <w:szCs w:val="22"/>
              </w:rPr>
              <w:t xml:space="preserve"> </w:t>
            </w:r>
            <w:r w:rsidRPr="00E54F48">
              <w:rPr>
                <w:rFonts w:ascii="Calibri" w:hAnsi="Calibri" w:cs="Calibri"/>
                <w:sz w:val="22"/>
                <w:szCs w:val="22"/>
              </w:rPr>
              <w:t>СТОЕК</w:t>
            </w:r>
            <w:r w:rsidRPr="00E54F48">
              <w:rPr>
                <w:rFonts w:ascii="Arial Armenian" w:hAnsi="Arial Armenian" w:cs="Arial"/>
                <w:sz w:val="22"/>
                <w:szCs w:val="22"/>
              </w:rPr>
              <w:t xml:space="preserve"> </w:t>
            </w:r>
            <w:r w:rsidRPr="00E54F48">
              <w:rPr>
                <w:rFonts w:ascii="Calibri" w:hAnsi="Calibri" w:cs="Calibri"/>
                <w:sz w:val="22"/>
                <w:szCs w:val="22"/>
              </w:rPr>
              <w:t>И</w:t>
            </w:r>
            <w:r w:rsidRPr="00E54F48">
              <w:rPr>
                <w:rFonts w:ascii="Arial Armenian" w:hAnsi="Arial Armenian" w:cs="Arial"/>
                <w:sz w:val="22"/>
                <w:szCs w:val="22"/>
              </w:rPr>
              <w:t xml:space="preserve"> </w:t>
            </w:r>
            <w:r w:rsidRPr="00E54F48">
              <w:rPr>
                <w:rFonts w:ascii="Calibri" w:hAnsi="Calibri" w:cs="Calibri"/>
                <w:sz w:val="22"/>
                <w:szCs w:val="22"/>
              </w:rPr>
              <w:t>СТОЛБОВ</w:t>
            </w:r>
            <w:r w:rsidRPr="00E54F48">
              <w:rPr>
                <w:rFonts w:ascii="Arial Armenian" w:hAnsi="Arial Armenian" w:cs="Arial"/>
                <w:sz w:val="22"/>
                <w:szCs w:val="22"/>
              </w:rPr>
              <w:t xml:space="preserve"> </w:t>
            </w:r>
            <w:r w:rsidRPr="00E54F48">
              <w:rPr>
                <w:rFonts w:ascii="Calibri" w:hAnsi="Calibri" w:cs="Calibri"/>
                <w:sz w:val="22"/>
                <w:szCs w:val="22"/>
              </w:rPr>
              <w:t>ГЛУБИНОЙ</w:t>
            </w:r>
            <w:r w:rsidRPr="00E54F48">
              <w:rPr>
                <w:rFonts w:ascii="Arial Armenian" w:hAnsi="Arial Armenian" w:cs="Arial"/>
                <w:sz w:val="22"/>
                <w:szCs w:val="22"/>
              </w:rPr>
              <w:t xml:space="preserve"> </w:t>
            </w:r>
            <w:r w:rsidRPr="00E54F48">
              <w:rPr>
                <w:rFonts w:ascii="Calibri" w:hAnsi="Calibri" w:cs="Calibri"/>
                <w:sz w:val="22"/>
                <w:szCs w:val="22"/>
              </w:rPr>
              <w:t>ДО</w:t>
            </w:r>
            <w:r w:rsidRPr="00E54F48">
              <w:rPr>
                <w:rFonts w:ascii="Arial Armenian" w:hAnsi="Arial Armenian" w:cs="Arial"/>
                <w:sz w:val="22"/>
                <w:szCs w:val="22"/>
              </w:rPr>
              <w:t xml:space="preserve"> 0,7 </w:t>
            </w:r>
            <w:r w:rsidRPr="00E54F48">
              <w:rPr>
                <w:rFonts w:ascii="Calibri" w:hAnsi="Calibri" w:cs="Calibri"/>
                <w:sz w:val="22"/>
                <w:szCs w:val="22"/>
              </w:rPr>
              <w:t>М</w:t>
            </w:r>
            <w:r w:rsidRPr="00E54F48">
              <w:rPr>
                <w:rFonts w:ascii="Arial Armenian" w:hAnsi="Arial Armenian" w:cs="Arial"/>
                <w:sz w:val="22"/>
                <w:szCs w:val="22"/>
              </w:rPr>
              <w:t xml:space="preserve"> </w:t>
            </w:r>
            <w:r w:rsidRPr="00E54F48">
              <w:rPr>
                <w:rFonts w:ascii="Calibri" w:hAnsi="Calibri" w:cs="Calibri"/>
                <w:sz w:val="22"/>
                <w:szCs w:val="22"/>
              </w:rPr>
              <w:t>ГРУНТ</w:t>
            </w:r>
            <w:r w:rsidRPr="00E54F48">
              <w:rPr>
                <w:rFonts w:ascii="Arial Armenian" w:hAnsi="Arial Armenian" w:cs="Arial"/>
                <w:sz w:val="22"/>
                <w:szCs w:val="22"/>
              </w:rPr>
              <w:t xml:space="preserve"> 4 </w:t>
            </w:r>
            <w:r w:rsidRPr="00E54F48">
              <w:rPr>
                <w:rFonts w:ascii="Calibri" w:hAnsi="Calibri" w:cs="Calibri"/>
                <w:sz w:val="22"/>
                <w:szCs w:val="22"/>
              </w:rPr>
              <w:t>ГРУППЫ</w:t>
            </w:r>
          </w:p>
        </w:tc>
        <w:tc>
          <w:tcPr>
            <w:tcW w:w="1278" w:type="dxa"/>
            <w:gridSpan w:val="2"/>
            <w:tcBorders>
              <w:top w:val="nil"/>
              <w:left w:val="nil"/>
              <w:bottom w:val="single" w:sz="4" w:space="0" w:color="auto"/>
              <w:right w:val="single" w:sz="4" w:space="0" w:color="auto"/>
            </w:tcBorders>
            <w:vAlign w:val="center"/>
            <w:hideMark/>
          </w:tcPr>
          <w:p w14:paraId="04ADF938"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213E7C0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8.5</w:t>
            </w:r>
          </w:p>
        </w:tc>
        <w:tc>
          <w:tcPr>
            <w:tcW w:w="1418" w:type="dxa"/>
            <w:gridSpan w:val="2"/>
            <w:tcBorders>
              <w:top w:val="nil"/>
              <w:left w:val="nil"/>
              <w:bottom w:val="single" w:sz="4" w:space="0" w:color="auto"/>
              <w:right w:val="single" w:sz="4" w:space="0" w:color="auto"/>
            </w:tcBorders>
            <w:noWrap/>
            <w:vAlign w:val="center"/>
            <w:hideMark/>
          </w:tcPr>
          <w:p w14:paraId="752942E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12.272</w:t>
            </w:r>
          </w:p>
        </w:tc>
        <w:tc>
          <w:tcPr>
            <w:tcW w:w="1470" w:type="dxa"/>
            <w:gridSpan w:val="2"/>
            <w:tcBorders>
              <w:top w:val="nil"/>
              <w:left w:val="nil"/>
              <w:bottom w:val="single" w:sz="4" w:space="0" w:color="auto"/>
              <w:right w:val="single" w:sz="4" w:space="0" w:color="auto"/>
            </w:tcBorders>
            <w:vAlign w:val="center"/>
            <w:hideMark/>
          </w:tcPr>
          <w:p w14:paraId="4AF9803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104.312</w:t>
            </w:r>
          </w:p>
        </w:tc>
        <w:tc>
          <w:tcPr>
            <w:tcW w:w="222" w:type="dxa"/>
            <w:gridSpan w:val="2"/>
            <w:vAlign w:val="center"/>
            <w:hideMark/>
          </w:tcPr>
          <w:p w14:paraId="60B9DE5B" w14:textId="77777777" w:rsidR="00E54F48" w:rsidRPr="00E54F48" w:rsidRDefault="00E54F48" w:rsidP="00E54F48">
            <w:pPr>
              <w:rPr>
                <w:sz w:val="20"/>
                <w:szCs w:val="20"/>
              </w:rPr>
            </w:pPr>
          </w:p>
        </w:tc>
      </w:tr>
      <w:tr w:rsidR="00E54F48" w:rsidRPr="00E54F48" w14:paraId="5A8F6703"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31366A4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w:t>
            </w:r>
          </w:p>
        </w:tc>
        <w:tc>
          <w:tcPr>
            <w:tcW w:w="1170" w:type="dxa"/>
            <w:tcBorders>
              <w:top w:val="single" w:sz="4" w:space="0" w:color="auto"/>
              <w:left w:val="nil"/>
              <w:bottom w:val="single" w:sz="4" w:space="0" w:color="auto"/>
              <w:right w:val="single" w:sz="4" w:space="0" w:color="auto"/>
            </w:tcBorders>
            <w:vAlign w:val="center"/>
            <w:hideMark/>
          </w:tcPr>
          <w:p w14:paraId="0F97965C"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1-1593</w:t>
            </w:r>
          </w:p>
        </w:tc>
        <w:tc>
          <w:tcPr>
            <w:tcW w:w="3705" w:type="dxa"/>
            <w:tcBorders>
              <w:top w:val="single" w:sz="4" w:space="0" w:color="auto"/>
              <w:left w:val="nil"/>
              <w:bottom w:val="single" w:sz="4" w:space="0" w:color="auto"/>
              <w:right w:val="single" w:sz="4" w:space="0" w:color="auto"/>
            </w:tcBorders>
            <w:vAlign w:val="center"/>
            <w:hideMark/>
          </w:tcPr>
          <w:p w14:paraId="4570113A"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Շինարարական</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աղբի</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բեռնավորում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Погрузка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строительного</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мусора</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7751B4AF"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3 </w:t>
            </w:r>
            <w:r w:rsidRPr="00E54F48">
              <w:rPr>
                <w:rFonts w:ascii="Calibri" w:hAnsi="Calibri" w:cs="Calibri"/>
                <w:sz w:val="22"/>
                <w:szCs w:val="22"/>
              </w:rPr>
              <w:t>м</w:t>
            </w:r>
            <w:r w:rsidRPr="00E54F48">
              <w:rPr>
                <w:rFonts w:ascii="Arial Armenian" w:hAnsi="Arial Armenian" w:cs="Arial"/>
                <w:sz w:val="22"/>
                <w:szCs w:val="22"/>
              </w:rPr>
              <w:t>3</w:t>
            </w:r>
          </w:p>
        </w:tc>
        <w:tc>
          <w:tcPr>
            <w:tcW w:w="1152" w:type="dxa"/>
            <w:gridSpan w:val="2"/>
            <w:tcBorders>
              <w:top w:val="nil"/>
              <w:left w:val="nil"/>
              <w:bottom w:val="single" w:sz="4" w:space="0" w:color="auto"/>
              <w:right w:val="single" w:sz="4" w:space="0" w:color="auto"/>
            </w:tcBorders>
            <w:noWrap/>
            <w:vAlign w:val="center"/>
            <w:hideMark/>
          </w:tcPr>
          <w:p w14:paraId="148D9CE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7.5</w:t>
            </w:r>
          </w:p>
        </w:tc>
        <w:tc>
          <w:tcPr>
            <w:tcW w:w="1418" w:type="dxa"/>
            <w:gridSpan w:val="2"/>
            <w:tcBorders>
              <w:top w:val="nil"/>
              <w:left w:val="nil"/>
              <w:bottom w:val="single" w:sz="4" w:space="0" w:color="auto"/>
              <w:right w:val="single" w:sz="4" w:space="0" w:color="auto"/>
            </w:tcBorders>
            <w:noWrap/>
            <w:vAlign w:val="center"/>
            <w:hideMark/>
          </w:tcPr>
          <w:p w14:paraId="17C82E9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0.873</w:t>
            </w:r>
          </w:p>
        </w:tc>
        <w:tc>
          <w:tcPr>
            <w:tcW w:w="1470" w:type="dxa"/>
            <w:gridSpan w:val="2"/>
            <w:tcBorders>
              <w:top w:val="nil"/>
              <w:left w:val="nil"/>
              <w:bottom w:val="single" w:sz="4" w:space="0" w:color="auto"/>
              <w:right w:val="single" w:sz="4" w:space="0" w:color="auto"/>
            </w:tcBorders>
            <w:vAlign w:val="center"/>
            <w:hideMark/>
          </w:tcPr>
          <w:p w14:paraId="75B0424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6.5475</w:t>
            </w:r>
          </w:p>
        </w:tc>
        <w:tc>
          <w:tcPr>
            <w:tcW w:w="222" w:type="dxa"/>
            <w:gridSpan w:val="2"/>
            <w:vAlign w:val="center"/>
            <w:hideMark/>
          </w:tcPr>
          <w:p w14:paraId="05EC6FF3" w14:textId="77777777" w:rsidR="00E54F48" w:rsidRPr="00E54F48" w:rsidRDefault="00E54F48" w:rsidP="00E54F48">
            <w:pPr>
              <w:rPr>
                <w:sz w:val="20"/>
                <w:szCs w:val="20"/>
              </w:rPr>
            </w:pPr>
          </w:p>
        </w:tc>
      </w:tr>
      <w:tr w:rsidR="00E54F48" w:rsidRPr="00E54F48" w14:paraId="35BE9672"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4A6FBE99"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w:t>
            </w:r>
          </w:p>
        </w:tc>
        <w:tc>
          <w:tcPr>
            <w:tcW w:w="1170" w:type="dxa"/>
            <w:tcBorders>
              <w:top w:val="nil"/>
              <w:left w:val="nil"/>
              <w:bottom w:val="single" w:sz="4" w:space="0" w:color="auto"/>
              <w:right w:val="single" w:sz="4" w:space="0" w:color="auto"/>
            </w:tcBorders>
            <w:vAlign w:val="center"/>
            <w:hideMark/>
          </w:tcPr>
          <w:p w14:paraId="3BEFCBA0"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310-13</w:t>
            </w:r>
          </w:p>
        </w:tc>
        <w:tc>
          <w:tcPr>
            <w:tcW w:w="3705" w:type="dxa"/>
            <w:tcBorders>
              <w:top w:val="nil"/>
              <w:left w:val="nil"/>
              <w:bottom w:val="single" w:sz="4" w:space="0" w:color="auto"/>
              <w:right w:val="single" w:sz="4" w:space="0" w:color="auto"/>
            </w:tcBorders>
            <w:vAlign w:val="center"/>
            <w:hideMark/>
          </w:tcPr>
          <w:p w14:paraId="79637D02" w14:textId="77777777" w:rsidR="00E54F48" w:rsidRPr="00E54F48" w:rsidRDefault="00E54F48" w:rsidP="00E54F48">
            <w:pPr>
              <w:rPr>
                <w:rFonts w:ascii="Arial Armenian" w:hAnsi="Arial Armenian" w:cs="Arial"/>
                <w:sz w:val="22"/>
                <w:szCs w:val="22"/>
              </w:rPr>
            </w:pPr>
            <w:proofErr w:type="spellStart"/>
            <w:r w:rsidRPr="00E54F48">
              <w:rPr>
                <w:rFonts w:ascii="Sylfaen" w:hAnsi="Sylfaen" w:cs="Sylfaen"/>
                <w:sz w:val="22"/>
                <w:szCs w:val="22"/>
              </w:rPr>
              <w:t>Տեղափոխում</w:t>
            </w:r>
            <w:proofErr w:type="spellEnd"/>
            <w:r w:rsidRPr="00E54F48">
              <w:rPr>
                <w:rFonts w:ascii="Arial Armenian" w:hAnsi="Arial Armenian" w:cs="Arial"/>
                <w:sz w:val="22"/>
                <w:szCs w:val="22"/>
              </w:rPr>
              <w:t xml:space="preserve"> </w:t>
            </w:r>
            <w:proofErr w:type="spellStart"/>
            <w:r w:rsidRPr="00E54F48">
              <w:rPr>
                <w:rFonts w:ascii="Sylfaen" w:hAnsi="Sylfaen" w:cs="Sylfaen"/>
                <w:sz w:val="22"/>
                <w:szCs w:val="22"/>
              </w:rPr>
              <w:t>մինչև</w:t>
            </w:r>
            <w:proofErr w:type="spellEnd"/>
            <w:r w:rsidRPr="00E54F48">
              <w:rPr>
                <w:rFonts w:ascii="Arial Armenian" w:hAnsi="Arial Armenian" w:cs="Arial"/>
                <w:sz w:val="22"/>
                <w:szCs w:val="22"/>
              </w:rPr>
              <w:t xml:space="preserve"> 13 </w:t>
            </w:r>
            <w:proofErr w:type="spellStart"/>
            <w:r w:rsidRPr="00E54F48">
              <w:rPr>
                <w:rFonts w:ascii="Sylfaen" w:hAnsi="Sylfaen" w:cs="Sylfaen"/>
                <w:sz w:val="22"/>
                <w:szCs w:val="22"/>
              </w:rPr>
              <w:t>կմ</w:t>
            </w:r>
            <w:proofErr w:type="spellEnd"/>
            <w:r w:rsidRPr="00E54F48">
              <w:rPr>
                <w:rFonts w:ascii="Arial Armenian" w:hAnsi="Arial Armenian" w:cs="Arial"/>
                <w:sz w:val="22"/>
                <w:szCs w:val="22"/>
              </w:rPr>
              <w:br/>
            </w:r>
            <w:proofErr w:type="spellStart"/>
            <w:r w:rsidRPr="00E54F48">
              <w:rPr>
                <w:rFonts w:ascii="Calibri" w:hAnsi="Calibri" w:cs="Calibri"/>
                <w:sz w:val="22"/>
                <w:szCs w:val="22"/>
              </w:rPr>
              <w:t>Перевозка</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до</w:t>
            </w:r>
            <w:proofErr w:type="spellEnd"/>
            <w:r w:rsidRPr="00E54F48">
              <w:rPr>
                <w:rFonts w:ascii="Arial Armenian" w:hAnsi="Arial Armenian" w:cs="Arial"/>
                <w:sz w:val="22"/>
                <w:szCs w:val="22"/>
              </w:rPr>
              <w:t xml:space="preserve"> 13 </w:t>
            </w:r>
            <w:proofErr w:type="spellStart"/>
            <w:r w:rsidRPr="00E54F48">
              <w:rPr>
                <w:rFonts w:ascii="Calibri" w:hAnsi="Calibri" w:cs="Calibri"/>
                <w:sz w:val="22"/>
                <w:szCs w:val="22"/>
              </w:rPr>
              <w:t>км</w:t>
            </w:r>
            <w:proofErr w:type="spellEnd"/>
            <w:r w:rsidRPr="00E54F48">
              <w:rPr>
                <w:rFonts w:ascii="Arial Armenian" w:hAnsi="Arial Armenian" w:cs="Arial"/>
                <w:sz w:val="22"/>
                <w:szCs w:val="22"/>
              </w:rPr>
              <w:t>.</w:t>
            </w:r>
          </w:p>
        </w:tc>
        <w:tc>
          <w:tcPr>
            <w:tcW w:w="1278" w:type="dxa"/>
            <w:gridSpan w:val="2"/>
            <w:tcBorders>
              <w:top w:val="nil"/>
              <w:left w:val="nil"/>
              <w:bottom w:val="single" w:sz="4" w:space="0" w:color="auto"/>
              <w:right w:val="single" w:sz="4" w:space="0" w:color="auto"/>
            </w:tcBorders>
            <w:vAlign w:val="center"/>
            <w:hideMark/>
          </w:tcPr>
          <w:p w14:paraId="78BFA54B" w14:textId="77777777" w:rsidR="00E54F48" w:rsidRPr="00E54F48" w:rsidRDefault="00E54F48" w:rsidP="00E54F48">
            <w:pPr>
              <w:jc w:val="center"/>
              <w:rPr>
                <w:rFonts w:ascii="Arial Armenian" w:hAnsi="Arial Armenian" w:cs="Arial"/>
                <w:sz w:val="22"/>
                <w:szCs w:val="22"/>
              </w:rPr>
            </w:pPr>
            <w:proofErr w:type="spellStart"/>
            <w:r w:rsidRPr="00E54F48">
              <w:rPr>
                <w:rFonts w:ascii="Sylfaen" w:hAnsi="Sylfaen" w:cs="Sylfaen"/>
                <w:sz w:val="22"/>
                <w:szCs w:val="22"/>
              </w:rPr>
              <w:t>տոննա</w:t>
            </w:r>
            <w:proofErr w:type="spellEnd"/>
            <w:r w:rsidRPr="00E54F48">
              <w:rPr>
                <w:rFonts w:ascii="Arial Armenian" w:hAnsi="Arial Armenian" w:cs="Arial"/>
                <w:sz w:val="22"/>
                <w:szCs w:val="22"/>
              </w:rPr>
              <w:t xml:space="preserve"> </w:t>
            </w:r>
            <w:proofErr w:type="spellStart"/>
            <w:r w:rsidRPr="00E54F48">
              <w:rPr>
                <w:rFonts w:ascii="Calibri" w:hAnsi="Calibri" w:cs="Calibri"/>
                <w:sz w:val="22"/>
                <w:szCs w:val="22"/>
              </w:rPr>
              <w:t>тонна</w:t>
            </w:r>
            <w:proofErr w:type="spellEnd"/>
          </w:p>
        </w:tc>
        <w:tc>
          <w:tcPr>
            <w:tcW w:w="1152" w:type="dxa"/>
            <w:gridSpan w:val="2"/>
            <w:tcBorders>
              <w:top w:val="nil"/>
              <w:left w:val="nil"/>
              <w:bottom w:val="single" w:sz="4" w:space="0" w:color="auto"/>
              <w:right w:val="single" w:sz="4" w:space="0" w:color="auto"/>
            </w:tcBorders>
            <w:noWrap/>
            <w:vAlign w:val="center"/>
            <w:hideMark/>
          </w:tcPr>
          <w:p w14:paraId="6B3519EA"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18.5</w:t>
            </w:r>
          </w:p>
        </w:tc>
        <w:tc>
          <w:tcPr>
            <w:tcW w:w="1418" w:type="dxa"/>
            <w:gridSpan w:val="2"/>
            <w:tcBorders>
              <w:top w:val="nil"/>
              <w:left w:val="nil"/>
              <w:bottom w:val="single" w:sz="4" w:space="0" w:color="auto"/>
              <w:right w:val="single" w:sz="4" w:space="0" w:color="auto"/>
            </w:tcBorders>
            <w:noWrap/>
            <w:vAlign w:val="center"/>
            <w:hideMark/>
          </w:tcPr>
          <w:p w14:paraId="6F3026F5"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3.71</w:t>
            </w:r>
          </w:p>
        </w:tc>
        <w:tc>
          <w:tcPr>
            <w:tcW w:w="1470" w:type="dxa"/>
            <w:gridSpan w:val="2"/>
            <w:tcBorders>
              <w:top w:val="nil"/>
              <w:left w:val="nil"/>
              <w:bottom w:val="single" w:sz="4" w:space="0" w:color="auto"/>
              <w:right w:val="single" w:sz="4" w:space="0" w:color="auto"/>
            </w:tcBorders>
            <w:vAlign w:val="center"/>
            <w:hideMark/>
          </w:tcPr>
          <w:p w14:paraId="25537613"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68.635</w:t>
            </w:r>
          </w:p>
        </w:tc>
        <w:tc>
          <w:tcPr>
            <w:tcW w:w="222" w:type="dxa"/>
            <w:gridSpan w:val="2"/>
            <w:vAlign w:val="center"/>
            <w:hideMark/>
          </w:tcPr>
          <w:p w14:paraId="0DE56E21" w14:textId="77777777" w:rsidR="00E54F48" w:rsidRPr="00E54F48" w:rsidRDefault="00E54F48" w:rsidP="00E54F48">
            <w:pPr>
              <w:rPr>
                <w:sz w:val="20"/>
                <w:szCs w:val="20"/>
              </w:rPr>
            </w:pPr>
          </w:p>
        </w:tc>
      </w:tr>
      <w:tr w:rsidR="00E54F48" w:rsidRPr="00E54F48" w14:paraId="727EE23C" w14:textId="77777777" w:rsidTr="00E54F48">
        <w:trPr>
          <w:gridAfter w:val="1"/>
          <w:wAfter w:w="7" w:type="dxa"/>
          <w:trHeight w:val="570"/>
        </w:trPr>
        <w:tc>
          <w:tcPr>
            <w:tcW w:w="540" w:type="dxa"/>
            <w:tcBorders>
              <w:top w:val="single" w:sz="4" w:space="0" w:color="auto"/>
              <w:left w:val="single" w:sz="4" w:space="0" w:color="auto"/>
              <w:bottom w:val="nil"/>
              <w:right w:val="single" w:sz="4" w:space="0" w:color="auto"/>
            </w:tcBorders>
            <w:noWrap/>
            <w:vAlign w:val="center"/>
            <w:hideMark/>
          </w:tcPr>
          <w:p w14:paraId="6B9E5E91"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w:t>
            </w:r>
          </w:p>
        </w:tc>
        <w:tc>
          <w:tcPr>
            <w:tcW w:w="1170" w:type="dxa"/>
            <w:tcBorders>
              <w:top w:val="nil"/>
              <w:left w:val="nil"/>
              <w:bottom w:val="nil"/>
              <w:right w:val="single" w:sz="4" w:space="0" w:color="auto"/>
            </w:tcBorders>
            <w:vAlign w:val="center"/>
            <w:hideMark/>
          </w:tcPr>
          <w:p w14:paraId="359EC1A2"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44-</w:t>
            </w:r>
            <w:r w:rsidRPr="00E54F48">
              <w:rPr>
                <w:rFonts w:ascii="Calibri" w:hAnsi="Calibri" w:cs="Calibri"/>
                <w:sz w:val="22"/>
                <w:szCs w:val="22"/>
              </w:rPr>
              <w:t>М</w:t>
            </w:r>
            <w:r w:rsidRPr="00E54F48">
              <w:rPr>
                <w:rFonts w:ascii="Arial Armenian" w:hAnsi="Arial Armenian" w:cs="Arial"/>
                <w:sz w:val="22"/>
                <w:szCs w:val="22"/>
              </w:rPr>
              <w:t>284</w:t>
            </w:r>
          </w:p>
        </w:tc>
        <w:tc>
          <w:tcPr>
            <w:tcW w:w="3705" w:type="dxa"/>
            <w:tcBorders>
              <w:top w:val="nil"/>
              <w:left w:val="nil"/>
              <w:bottom w:val="nil"/>
              <w:right w:val="single" w:sz="4" w:space="0" w:color="auto"/>
            </w:tcBorders>
            <w:vAlign w:val="center"/>
            <w:hideMark/>
          </w:tcPr>
          <w:p w14:paraId="26773F7E" w14:textId="77777777" w:rsidR="00E54F48" w:rsidRPr="00E54F48" w:rsidRDefault="00E54F48" w:rsidP="00E54F48">
            <w:pPr>
              <w:rPr>
                <w:rFonts w:ascii="Arial Armenian" w:hAnsi="Arial Armenian" w:cs="Arial"/>
                <w:sz w:val="22"/>
                <w:szCs w:val="22"/>
                <w:lang w:val="ru-RU"/>
              </w:rPr>
            </w:pPr>
            <w:proofErr w:type="spellStart"/>
            <w:r w:rsidRPr="00E54F48">
              <w:rPr>
                <w:rFonts w:ascii="Sylfaen" w:hAnsi="Sylfaen" w:cs="Sylfaen"/>
                <w:sz w:val="22"/>
                <w:szCs w:val="22"/>
              </w:rPr>
              <w:t>Ցանցապատ</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պատնեշների</w:t>
            </w:r>
            <w:proofErr w:type="spellEnd"/>
            <w:r w:rsidRPr="00E54F48">
              <w:rPr>
                <w:rFonts w:ascii="Arial Armenian" w:hAnsi="Arial Armenian" w:cs="Arial"/>
                <w:sz w:val="22"/>
                <w:szCs w:val="22"/>
                <w:lang w:val="ru-RU"/>
              </w:rPr>
              <w:t xml:space="preserve"> </w:t>
            </w:r>
            <w:proofErr w:type="spellStart"/>
            <w:r w:rsidRPr="00E54F48">
              <w:rPr>
                <w:rFonts w:ascii="Sylfaen" w:hAnsi="Sylfaen" w:cs="Sylfaen"/>
                <w:sz w:val="22"/>
                <w:szCs w:val="22"/>
              </w:rPr>
              <w:t>կառուցում</w:t>
            </w:r>
            <w:proofErr w:type="spellEnd"/>
            <w:r w:rsidRPr="00E54F48">
              <w:rPr>
                <w:rFonts w:ascii="Arial Armenian" w:hAnsi="Arial Armenian" w:cs="Arial"/>
                <w:sz w:val="22"/>
                <w:szCs w:val="22"/>
                <w:lang w:val="ru-RU"/>
              </w:rPr>
              <w:br/>
            </w:r>
            <w:r w:rsidRPr="00E54F48">
              <w:rPr>
                <w:rFonts w:ascii="Calibri" w:hAnsi="Calibri" w:cs="Calibri"/>
                <w:sz w:val="22"/>
                <w:szCs w:val="22"/>
                <w:lang w:val="ru-RU"/>
              </w:rPr>
              <w:t>УСТРОЙСТВО</w:t>
            </w:r>
            <w:r w:rsidRPr="00E54F48">
              <w:rPr>
                <w:rFonts w:ascii="Arial Armenian" w:hAnsi="Arial Armenian" w:cs="Arial"/>
                <w:sz w:val="22"/>
                <w:szCs w:val="22"/>
                <w:lang w:val="ru-RU"/>
              </w:rPr>
              <w:t xml:space="preserve"> </w:t>
            </w:r>
            <w:r w:rsidRPr="00E54F48">
              <w:rPr>
                <w:rFonts w:ascii="Calibri" w:hAnsi="Calibri" w:cs="Calibri"/>
                <w:sz w:val="22"/>
                <w:szCs w:val="22"/>
                <w:lang w:val="ru-RU"/>
              </w:rPr>
              <w:t>ОГРАЖДЕНИЙ</w:t>
            </w:r>
            <w:r w:rsidRPr="00E54F48">
              <w:rPr>
                <w:rFonts w:ascii="Arial Armenian" w:hAnsi="Arial Armenian" w:cs="Arial"/>
                <w:sz w:val="22"/>
                <w:szCs w:val="22"/>
                <w:lang w:val="ru-RU"/>
              </w:rPr>
              <w:t xml:space="preserve"> </w:t>
            </w:r>
            <w:r w:rsidRPr="00E54F48">
              <w:rPr>
                <w:rFonts w:ascii="Calibri" w:hAnsi="Calibri" w:cs="Calibri"/>
                <w:sz w:val="22"/>
                <w:szCs w:val="22"/>
                <w:lang w:val="ru-RU"/>
              </w:rPr>
              <w:t>ИЗ</w:t>
            </w:r>
            <w:r w:rsidRPr="00E54F48">
              <w:rPr>
                <w:rFonts w:ascii="Arial Armenian" w:hAnsi="Arial Armenian" w:cs="Arial"/>
                <w:sz w:val="22"/>
                <w:szCs w:val="22"/>
                <w:lang w:val="ru-RU"/>
              </w:rPr>
              <w:t xml:space="preserve"> </w:t>
            </w:r>
            <w:r w:rsidRPr="00E54F48">
              <w:rPr>
                <w:rFonts w:ascii="Calibri" w:hAnsi="Calibri" w:cs="Calibri"/>
                <w:sz w:val="22"/>
                <w:szCs w:val="22"/>
                <w:lang w:val="ru-RU"/>
              </w:rPr>
              <w:t>СЕТКИ</w:t>
            </w:r>
          </w:p>
        </w:tc>
        <w:tc>
          <w:tcPr>
            <w:tcW w:w="1278" w:type="dxa"/>
            <w:gridSpan w:val="2"/>
            <w:tcBorders>
              <w:top w:val="nil"/>
              <w:left w:val="nil"/>
              <w:bottom w:val="single" w:sz="4" w:space="0" w:color="auto"/>
              <w:right w:val="single" w:sz="4" w:space="0" w:color="auto"/>
            </w:tcBorders>
            <w:vAlign w:val="center"/>
            <w:hideMark/>
          </w:tcPr>
          <w:p w14:paraId="47CB7DDE" w14:textId="77777777" w:rsidR="00E54F48" w:rsidRPr="00E54F48" w:rsidRDefault="00E54F48" w:rsidP="00E54F48">
            <w:pPr>
              <w:jc w:val="center"/>
              <w:rPr>
                <w:rFonts w:ascii="Arial Armenian" w:hAnsi="Arial Armenian" w:cs="Arial"/>
                <w:sz w:val="22"/>
                <w:szCs w:val="22"/>
              </w:rPr>
            </w:pPr>
            <w:r w:rsidRPr="00E54F48">
              <w:rPr>
                <w:rFonts w:ascii="Sylfaen" w:hAnsi="Sylfaen" w:cs="Sylfaen"/>
                <w:sz w:val="22"/>
                <w:szCs w:val="22"/>
              </w:rPr>
              <w:t>մ</w:t>
            </w:r>
            <w:r w:rsidRPr="00E54F48">
              <w:rPr>
                <w:rFonts w:ascii="Arial Armenian" w:hAnsi="Arial Armenian" w:cs="Arial"/>
                <w:sz w:val="22"/>
                <w:szCs w:val="22"/>
              </w:rPr>
              <w:t xml:space="preserve"> </w:t>
            </w:r>
            <w:r w:rsidRPr="00E54F48">
              <w:rPr>
                <w:rFonts w:ascii="Calibri" w:hAnsi="Calibri" w:cs="Calibri"/>
                <w:sz w:val="22"/>
                <w:szCs w:val="22"/>
              </w:rPr>
              <w:t>м</w:t>
            </w:r>
          </w:p>
        </w:tc>
        <w:tc>
          <w:tcPr>
            <w:tcW w:w="1152" w:type="dxa"/>
            <w:gridSpan w:val="2"/>
            <w:tcBorders>
              <w:top w:val="nil"/>
              <w:left w:val="nil"/>
              <w:bottom w:val="single" w:sz="4" w:space="0" w:color="auto"/>
              <w:right w:val="single" w:sz="4" w:space="0" w:color="auto"/>
            </w:tcBorders>
            <w:noWrap/>
            <w:vAlign w:val="center"/>
            <w:hideMark/>
          </w:tcPr>
          <w:p w14:paraId="64A89738"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46.6</w:t>
            </w:r>
          </w:p>
        </w:tc>
        <w:tc>
          <w:tcPr>
            <w:tcW w:w="1418" w:type="dxa"/>
            <w:gridSpan w:val="2"/>
            <w:tcBorders>
              <w:top w:val="nil"/>
              <w:left w:val="nil"/>
              <w:bottom w:val="single" w:sz="4" w:space="0" w:color="auto"/>
              <w:right w:val="single" w:sz="4" w:space="0" w:color="auto"/>
            </w:tcBorders>
            <w:noWrap/>
            <w:vAlign w:val="center"/>
            <w:hideMark/>
          </w:tcPr>
          <w:p w14:paraId="32BE3CED"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50.03</w:t>
            </w:r>
          </w:p>
        </w:tc>
        <w:tc>
          <w:tcPr>
            <w:tcW w:w="1470" w:type="dxa"/>
            <w:gridSpan w:val="2"/>
            <w:tcBorders>
              <w:top w:val="nil"/>
              <w:left w:val="nil"/>
              <w:bottom w:val="single" w:sz="4" w:space="0" w:color="auto"/>
              <w:right w:val="single" w:sz="4" w:space="0" w:color="auto"/>
            </w:tcBorders>
            <w:vAlign w:val="center"/>
            <w:hideMark/>
          </w:tcPr>
          <w:p w14:paraId="4734140F" w14:textId="77777777" w:rsidR="00E54F48" w:rsidRPr="00E54F48" w:rsidRDefault="00E54F48" w:rsidP="00E54F48">
            <w:pPr>
              <w:jc w:val="center"/>
              <w:rPr>
                <w:rFonts w:ascii="Arial Armenian" w:hAnsi="Arial Armenian" w:cs="Arial"/>
                <w:sz w:val="22"/>
                <w:szCs w:val="22"/>
              </w:rPr>
            </w:pPr>
            <w:r w:rsidRPr="00E54F48">
              <w:rPr>
                <w:rFonts w:ascii="Arial Armenian" w:hAnsi="Arial Armenian" w:cs="Arial"/>
                <w:sz w:val="22"/>
                <w:szCs w:val="22"/>
              </w:rPr>
              <w:t>2331.398</w:t>
            </w:r>
          </w:p>
        </w:tc>
        <w:tc>
          <w:tcPr>
            <w:tcW w:w="222" w:type="dxa"/>
            <w:gridSpan w:val="2"/>
            <w:vAlign w:val="center"/>
            <w:hideMark/>
          </w:tcPr>
          <w:p w14:paraId="33F253A0" w14:textId="77777777" w:rsidR="00E54F48" w:rsidRPr="00E54F48" w:rsidRDefault="00E54F48" w:rsidP="00E54F48">
            <w:pPr>
              <w:rPr>
                <w:sz w:val="20"/>
                <w:szCs w:val="20"/>
              </w:rPr>
            </w:pPr>
          </w:p>
        </w:tc>
      </w:tr>
      <w:tr w:rsidR="00E54F48" w:rsidRPr="00E54F48" w14:paraId="581218AF" w14:textId="77777777" w:rsidTr="00E54F48">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14:paraId="08BA1215" w14:textId="77777777" w:rsidR="00E54F48" w:rsidRPr="00E54F48" w:rsidRDefault="00E54F48" w:rsidP="00E54F48">
            <w:pPr>
              <w:rPr>
                <w:rFonts w:ascii="Arial Armenian" w:hAnsi="Arial Armenian" w:cs="Arial"/>
                <w:i/>
                <w:iCs/>
                <w:color w:val="000000"/>
                <w:sz w:val="22"/>
                <w:szCs w:val="22"/>
              </w:rPr>
            </w:pPr>
            <w:r w:rsidRPr="00E54F48">
              <w:rPr>
                <w:rFonts w:ascii="Arial Armenian" w:hAnsi="Arial Armenian" w:cs="Arial"/>
                <w:i/>
                <w:iCs/>
                <w:color w:val="000000"/>
                <w:sz w:val="22"/>
                <w:szCs w:val="22"/>
              </w:rPr>
              <w:t> </w:t>
            </w:r>
          </w:p>
        </w:tc>
        <w:tc>
          <w:tcPr>
            <w:tcW w:w="4882" w:type="dxa"/>
            <w:gridSpan w:val="3"/>
            <w:tcBorders>
              <w:top w:val="single" w:sz="4" w:space="0" w:color="auto"/>
              <w:left w:val="nil"/>
              <w:bottom w:val="single" w:sz="4" w:space="0" w:color="auto"/>
              <w:right w:val="single" w:sz="4" w:space="0" w:color="000000"/>
            </w:tcBorders>
            <w:noWrap/>
            <w:vAlign w:val="center"/>
            <w:hideMark/>
          </w:tcPr>
          <w:p w14:paraId="655473E3" w14:textId="77777777" w:rsidR="00E54F48" w:rsidRPr="00E54F48" w:rsidRDefault="00E54F48" w:rsidP="00E54F48">
            <w:pPr>
              <w:rPr>
                <w:rFonts w:ascii="Arial Armenian" w:hAnsi="Arial Armenian" w:cs="Arial"/>
                <w:b/>
                <w:bCs/>
              </w:rPr>
            </w:pPr>
            <w:r w:rsidRPr="00E54F48">
              <w:rPr>
                <w:rFonts w:ascii="Arial Armenian" w:hAnsi="Arial Armenian" w:cs="Arial"/>
                <w:b/>
                <w:bCs/>
              </w:rPr>
              <w:t>ÀÝ¹³Ù»ÝÁ</w:t>
            </w:r>
          </w:p>
        </w:tc>
        <w:tc>
          <w:tcPr>
            <w:tcW w:w="1278" w:type="dxa"/>
            <w:gridSpan w:val="2"/>
            <w:tcBorders>
              <w:top w:val="nil"/>
              <w:left w:val="nil"/>
              <w:bottom w:val="single" w:sz="4" w:space="0" w:color="auto"/>
              <w:right w:val="single" w:sz="4" w:space="0" w:color="auto"/>
            </w:tcBorders>
            <w:noWrap/>
            <w:vAlign w:val="center"/>
            <w:hideMark/>
          </w:tcPr>
          <w:p w14:paraId="73EEB782" w14:textId="77777777" w:rsidR="00E54F48" w:rsidRPr="00E54F48" w:rsidRDefault="00E54F48" w:rsidP="00E54F48">
            <w:pPr>
              <w:rPr>
                <w:rFonts w:ascii="Arial Armenian" w:hAnsi="Arial Armenian" w:cs="Arial"/>
                <w:b/>
                <w:bCs/>
              </w:rPr>
            </w:pPr>
            <w:r w:rsidRPr="00E54F48">
              <w:rPr>
                <w:rFonts w:ascii="Arial Armenian" w:hAnsi="Arial Armenian" w:cs="Arial"/>
                <w:b/>
                <w:bCs/>
              </w:rPr>
              <w:t> </w:t>
            </w:r>
          </w:p>
        </w:tc>
        <w:tc>
          <w:tcPr>
            <w:tcW w:w="1152" w:type="dxa"/>
            <w:gridSpan w:val="2"/>
            <w:tcBorders>
              <w:top w:val="nil"/>
              <w:left w:val="nil"/>
              <w:bottom w:val="nil"/>
              <w:right w:val="single" w:sz="4" w:space="0" w:color="auto"/>
            </w:tcBorders>
            <w:vAlign w:val="center"/>
            <w:hideMark/>
          </w:tcPr>
          <w:p w14:paraId="2802F395" w14:textId="77777777" w:rsidR="00E54F48" w:rsidRPr="00E54F48" w:rsidRDefault="00E54F48" w:rsidP="00E54F48">
            <w:pPr>
              <w:rPr>
                <w:rFonts w:ascii="Arial Armenian" w:hAnsi="Arial Armenian" w:cs="Arial"/>
                <w:i/>
                <w:iCs/>
                <w:color w:val="000000"/>
                <w:sz w:val="22"/>
                <w:szCs w:val="22"/>
              </w:rPr>
            </w:pPr>
            <w:r w:rsidRPr="00E54F48">
              <w:rPr>
                <w:rFonts w:ascii="Arial Armenian" w:hAnsi="Arial Armenian" w:cs="Arial"/>
                <w:i/>
                <w:iCs/>
                <w:color w:val="000000"/>
                <w:sz w:val="22"/>
                <w:szCs w:val="22"/>
              </w:rPr>
              <w:t> </w:t>
            </w:r>
          </w:p>
        </w:tc>
        <w:tc>
          <w:tcPr>
            <w:tcW w:w="1418" w:type="dxa"/>
            <w:gridSpan w:val="2"/>
            <w:tcBorders>
              <w:top w:val="nil"/>
              <w:left w:val="nil"/>
              <w:bottom w:val="nil"/>
              <w:right w:val="single" w:sz="4" w:space="0" w:color="auto"/>
            </w:tcBorders>
            <w:vAlign w:val="center"/>
            <w:hideMark/>
          </w:tcPr>
          <w:p w14:paraId="144770A0" w14:textId="77777777" w:rsidR="00E54F48" w:rsidRPr="00E54F48" w:rsidRDefault="00E54F48" w:rsidP="00E54F48">
            <w:pPr>
              <w:rPr>
                <w:rFonts w:ascii="Arial Armenian" w:hAnsi="Arial Armenian" w:cs="Arial"/>
                <w:i/>
                <w:iCs/>
                <w:color w:val="000000"/>
                <w:sz w:val="22"/>
                <w:szCs w:val="22"/>
              </w:rPr>
            </w:pPr>
            <w:r w:rsidRPr="00E54F48">
              <w:rPr>
                <w:rFonts w:ascii="Arial Armenian" w:hAnsi="Arial Armenian" w:cs="Arial"/>
                <w:i/>
                <w:iCs/>
                <w:color w:val="000000"/>
                <w:sz w:val="22"/>
                <w:szCs w:val="22"/>
              </w:rPr>
              <w:t> </w:t>
            </w:r>
          </w:p>
        </w:tc>
        <w:tc>
          <w:tcPr>
            <w:tcW w:w="1470" w:type="dxa"/>
            <w:gridSpan w:val="2"/>
            <w:tcBorders>
              <w:top w:val="nil"/>
              <w:left w:val="nil"/>
              <w:bottom w:val="single" w:sz="4" w:space="0" w:color="auto"/>
              <w:right w:val="single" w:sz="4" w:space="0" w:color="auto"/>
            </w:tcBorders>
            <w:noWrap/>
            <w:vAlign w:val="center"/>
            <w:hideMark/>
          </w:tcPr>
          <w:p w14:paraId="13B86745" w14:textId="77777777" w:rsidR="00E54F48" w:rsidRPr="00E54F48" w:rsidRDefault="00E54F48" w:rsidP="00E54F48">
            <w:pPr>
              <w:jc w:val="right"/>
              <w:rPr>
                <w:rFonts w:ascii="Arial Armenian" w:hAnsi="Arial Armenian" w:cs="Arial"/>
                <w:b/>
                <w:bCs/>
                <w:i/>
                <w:iCs/>
              </w:rPr>
            </w:pPr>
            <w:r w:rsidRPr="00E54F48">
              <w:rPr>
                <w:rFonts w:ascii="Arial Armenian" w:hAnsi="Arial Armenian" w:cs="Arial"/>
                <w:b/>
                <w:bCs/>
                <w:i/>
                <w:iCs/>
              </w:rPr>
              <w:t>53,083.33</w:t>
            </w:r>
          </w:p>
        </w:tc>
        <w:tc>
          <w:tcPr>
            <w:tcW w:w="222" w:type="dxa"/>
            <w:gridSpan w:val="2"/>
            <w:vAlign w:val="center"/>
            <w:hideMark/>
          </w:tcPr>
          <w:p w14:paraId="245E7DF0" w14:textId="77777777" w:rsidR="00E54F48" w:rsidRPr="00E54F48" w:rsidRDefault="00E54F48" w:rsidP="00E54F48">
            <w:pPr>
              <w:rPr>
                <w:sz w:val="20"/>
                <w:szCs w:val="20"/>
              </w:rPr>
            </w:pPr>
          </w:p>
        </w:tc>
      </w:tr>
      <w:tr w:rsidR="00E54F48" w:rsidRPr="00E54F48" w14:paraId="5E6AB6CB" w14:textId="77777777" w:rsidTr="00E54F48">
        <w:trPr>
          <w:trHeight w:val="300"/>
        </w:trPr>
        <w:tc>
          <w:tcPr>
            <w:tcW w:w="540" w:type="dxa"/>
            <w:tcBorders>
              <w:top w:val="nil"/>
              <w:left w:val="single" w:sz="4" w:space="0" w:color="auto"/>
              <w:bottom w:val="single" w:sz="4" w:space="0" w:color="auto"/>
              <w:right w:val="single" w:sz="4" w:space="0" w:color="auto"/>
            </w:tcBorders>
            <w:vAlign w:val="center"/>
            <w:hideMark/>
          </w:tcPr>
          <w:p w14:paraId="4949C9C4" w14:textId="77777777" w:rsidR="00E54F48" w:rsidRPr="00E54F48" w:rsidRDefault="00E54F48" w:rsidP="00E54F48">
            <w:pPr>
              <w:rPr>
                <w:rFonts w:ascii="Arial Armenian" w:hAnsi="Arial Armenian" w:cs="Arial"/>
                <w:i/>
                <w:iCs/>
                <w:color w:val="000000"/>
                <w:sz w:val="22"/>
                <w:szCs w:val="22"/>
              </w:rPr>
            </w:pPr>
            <w:r w:rsidRPr="00E54F48">
              <w:rPr>
                <w:rFonts w:ascii="Arial Armenian" w:hAnsi="Arial Armenian" w:cs="Arial"/>
                <w:i/>
                <w:iCs/>
                <w:color w:val="000000"/>
                <w:sz w:val="22"/>
                <w:szCs w:val="22"/>
              </w:rPr>
              <w:t> </w:t>
            </w:r>
          </w:p>
        </w:tc>
        <w:tc>
          <w:tcPr>
            <w:tcW w:w="4882" w:type="dxa"/>
            <w:gridSpan w:val="3"/>
            <w:tcBorders>
              <w:top w:val="single" w:sz="4" w:space="0" w:color="auto"/>
              <w:left w:val="nil"/>
              <w:bottom w:val="single" w:sz="4" w:space="0" w:color="auto"/>
              <w:right w:val="single" w:sz="4" w:space="0" w:color="000000"/>
            </w:tcBorders>
            <w:noWrap/>
            <w:vAlign w:val="center"/>
            <w:hideMark/>
          </w:tcPr>
          <w:p w14:paraId="2ECE3607" w14:textId="77777777" w:rsidR="00E54F48" w:rsidRPr="00E54F48" w:rsidRDefault="00E54F48" w:rsidP="00E54F48">
            <w:pPr>
              <w:rPr>
                <w:rFonts w:ascii="Arial Armenian" w:hAnsi="Arial Armenian" w:cs="Arial"/>
                <w:b/>
                <w:bCs/>
              </w:rPr>
            </w:pPr>
            <w:r w:rsidRPr="00E54F48">
              <w:rPr>
                <w:rFonts w:ascii="Sylfaen" w:hAnsi="Sylfaen" w:cs="Sylfaen"/>
                <w:b/>
                <w:bCs/>
              </w:rPr>
              <w:t>ԱԱՀ</w:t>
            </w:r>
            <w:r w:rsidRPr="00E54F48">
              <w:rPr>
                <w:rFonts w:ascii="Arial Armenian" w:hAnsi="Arial Armenian" w:cs="Arial"/>
                <w:b/>
                <w:bCs/>
              </w:rPr>
              <w:t>20 %</w:t>
            </w:r>
          </w:p>
        </w:tc>
        <w:tc>
          <w:tcPr>
            <w:tcW w:w="1278" w:type="dxa"/>
            <w:gridSpan w:val="2"/>
            <w:tcBorders>
              <w:top w:val="nil"/>
              <w:left w:val="nil"/>
              <w:bottom w:val="single" w:sz="4" w:space="0" w:color="auto"/>
              <w:right w:val="single" w:sz="4" w:space="0" w:color="auto"/>
            </w:tcBorders>
            <w:noWrap/>
            <w:vAlign w:val="center"/>
            <w:hideMark/>
          </w:tcPr>
          <w:p w14:paraId="37FB6B82" w14:textId="77777777" w:rsidR="00E54F48" w:rsidRPr="00E54F48" w:rsidRDefault="00E54F48" w:rsidP="00E54F48">
            <w:pPr>
              <w:rPr>
                <w:rFonts w:ascii="Arial Armenian" w:hAnsi="Arial Armenian" w:cs="Arial"/>
                <w:b/>
                <w:bCs/>
              </w:rPr>
            </w:pPr>
            <w:r w:rsidRPr="00E54F48">
              <w:rPr>
                <w:rFonts w:ascii="Arial Armenian" w:hAnsi="Arial Armenian" w:cs="Arial"/>
                <w:b/>
                <w:bCs/>
              </w:rPr>
              <w:t> </w:t>
            </w:r>
          </w:p>
        </w:tc>
        <w:tc>
          <w:tcPr>
            <w:tcW w:w="1152" w:type="dxa"/>
            <w:gridSpan w:val="2"/>
            <w:tcBorders>
              <w:top w:val="single" w:sz="4" w:space="0" w:color="auto"/>
              <w:left w:val="nil"/>
              <w:bottom w:val="single" w:sz="4" w:space="0" w:color="auto"/>
              <w:right w:val="single" w:sz="4" w:space="0" w:color="auto"/>
            </w:tcBorders>
            <w:vAlign w:val="center"/>
            <w:hideMark/>
          </w:tcPr>
          <w:p w14:paraId="43582036" w14:textId="77777777" w:rsidR="00E54F48" w:rsidRPr="00E54F48" w:rsidRDefault="00E54F48" w:rsidP="00E54F48">
            <w:pPr>
              <w:rPr>
                <w:rFonts w:ascii="Arial Armenian" w:hAnsi="Arial Armenian" w:cs="Arial"/>
                <w:i/>
                <w:iCs/>
                <w:color w:val="000000"/>
                <w:sz w:val="22"/>
                <w:szCs w:val="22"/>
              </w:rPr>
            </w:pPr>
            <w:r w:rsidRPr="00E54F48">
              <w:rPr>
                <w:rFonts w:ascii="Arial Armenian" w:hAnsi="Arial Armenian" w:cs="Arial"/>
                <w:i/>
                <w:iCs/>
                <w:color w:val="000000"/>
                <w:sz w:val="22"/>
                <w:szCs w:val="22"/>
              </w:rPr>
              <w:t> </w:t>
            </w:r>
          </w:p>
        </w:tc>
        <w:tc>
          <w:tcPr>
            <w:tcW w:w="1418" w:type="dxa"/>
            <w:gridSpan w:val="2"/>
            <w:tcBorders>
              <w:top w:val="single" w:sz="4" w:space="0" w:color="auto"/>
              <w:left w:val="nil"/>
              <w:bottom w:val="single" w:sz="4" w:space="0" w:color="auto"/>
              <w:right w:val="single" w:sz="4" w:space="0" w:color="auto"/>
            </w:tcBorders>
            <w:vAlign w:val="center"/>
            <w:hideMark/>
          </w:tcPr>
          <w:p w14:paraId="26D8841F" w14:textId="77777777" w:rsidR="00E54F48" w:rsidRPr="00E54F48" w:rsidRDefault="00E54F48" w:rsidP="00E54F48">
            <w:pPr>
              <w:rPr>
                <w:rFonts w:ascii="Arial Armenian" w:hAnsi="Arial Armenian" w:cs="Arial"/>
                <w:i/>
                <w:iCs/>
                <w:color w:val="000000"/>
                <w:sz w:val="22"/>
                <w:szCs w:val="22"/>
              </w:rPr>
            </w:pPr>
            <w:r w:rsidRPr="00E54F48">
              <w:rPr>
                <w:rFonts w:ascii="Arial Armenian" w:hAnsi="Arial Armenian" w:cs="Arial"/>
                <w:i/>
                <w:iCs/>
                <w:color w:val="000000"/>
                <w:sz w:val="22"/>
                <w:szCs w:val="22"/>
              </w:rPr>
              <w:t> </w:t>
            </w:r>
          </w:p>
        </w:tc>
        <w:tc>
          <w:tcPr>
            <w:tcW w:w="1470" w:type="dxa"/>
            <w:gridSpan w:val="2"/>
            <w:tcBorders>
              <w:top w:val="nil"/>
              <w:left w:val="nil"/>
              <w:bottom w:val="single" w:sz="4" w:space="0" w:color="auto"/>
              <w:right w:val="single" w:sz="4" w:space="0" w:color="auto"/>
            </w:tcBorders>
            <w:noWrap/>
            <w:vAlign w:val="center"/>
            <w:hideMark/>
          </w:tcPr>
          <w:p w14:paraId="5B515E32" w14:textId="77777777" w:rsidR="00E54F48" w:rsidRPr="00E54F48" w:rsidRDefault="00E54F48" w:rsidP="00E54F48">
            <w:pPr>
              <w:jc w:val="right"/>
              <w:rPr>
                <w:rFonts w:ascii="Arial Armenian" w:hAnsi="Arial Armenian" w:cs="Arial"/>
                <w:b/>
                <w:bCs/>
                <w:i/>
                <w:iCs/>
              </w:rPr>
            </w:pPr>
            <w:r w:rsidRPr="00E54F48">
              <w:rPr>
                <w:rFonts w:ascii="Arial Armenian" w:hAnsi="Arial Armenian" w:cs="Arial"/>
                <w:b/>
                <w:bCs/>
                <w:i/>
                <w:iCs/>
              </w:rPr>
              <w:t>10,616.666</w:t>
            </w:r>
          </w:p>
        </w:tc>
        <w:tc>
          <w:tcPr>
            <w:tcW w:w="222" w:type="dxa"/>
            <w:gridSpan w:val="2"/>
            <w:vAlign w:val="center"/>
            <w:hideMark/>
          </w:tcPr>
          <w:p w14:paraId="5B978233" w14:textId="77777777" w:rsidR="00E54F48" w:rsidRPr="00E54F48" w:rsidRDefault="00E54F48" w:rsidP="00E54F48">
            <w:pPr>
              <w:rPr>
                <w:sz w:val="20"/>
                <w:szCs w:val="20"/>
              </w:rPr>
            </w:pPr>
          </w:p>
        </w:tc>
      </w:tr>
      <w:tr w:rsidR="00E54F48" w:rsidRPr="00E54F48" w14:paraId="55C72DC9" w14:textId="77777777" w:rsidTr="00E54F48">
        <w:trPr>
          <w:trHeight w:val="300"/>
        </w:trPr>
        <w:tc>
          <w:tcPr>
            <w:tcW w:w="540" w:type="dxa"/>
            <w:tcBorders>
              <w:top w:val="nil"/>
              <w:left w:val="single" w:sz="4" w:space="0" w:color="auto"/>
              <w:bottom w:val="single" w:sz="4" w:space="0" w:color="auto"/>
              <w:right w:val="single" w:sz="4" w:space="0" w:color="auto"/>
            </w:tcBorders>
            <w:vAlign w:val="center"/>
            <w:hideMark/>
          </w:tcPr>
          <w:p w14:paraId="3EF36289" w14:textId="77777777" w:rsidR="00E54F48" w:rsidRPr="00E54F48" w:rsidRDefault="00E54F48" w:rsidP="00E54F48">
            <w:pPr>
              <w:rPr>
                <w:rFonts w:ascii="Arial Armenian" w:hAnsi="Arial Armenian" w:cs="Arial"/>
                <w:i/>
                <w:iCs/>
                <w:color w:val="000000"/>
                <w:sz w:val="22"/>
                <w:szCs w:val="22"/>
              </w:rPr>
            </w:pPr>
            <w:r w:rsidRPr="00E54F48">
              <w:rPr>
                <w:rFonts w:ascii="Arial Armenian" w:hAnsi="Arial Armenian" w:cs="Arial"/>
                <w:i/>
                <w:iCs/>
                <w:color w:val="000000"/>
                <w:sz w:val="22"/>
                <w:szCs w:val="22"/>
              </w:rPr>
              <w:t> </w:t>
            </w:r>
          </w:p>
        </w:tc>
        <w:tc>
          <w:tcPr>
            <w:tcW w:w="4882" w:type="dxa"/>
            <w:gridSpan w:val="3"/>
            <w:tcBorders>
              <w:top w:val="single" w:sz="4" w:space="0" w:color="auto"/>
              <w:left w:val="nil"/>
              <w:bottom w:val="single" w:sz="4" w:space="0" w:color="auto"/>
              <w:right w:val="single" w:sz="4" w:space="0" w:color="000000"/>
            </w:tcBorders>
            <w:noWrap/>
            <w:vAlign w:val="center"/>
            <w:hideMark/>
          </w:tcPr>
          <w:p w14:paraId="1A1804FA" w14:textId="77777777" w:rsidR="00E54F48" w:rsidRPr="00E54F48" w:rsidRDefault="00E54F48" w:rsidP="00E54F48">
            <w:pPr>
              <w:rPr>
                <w:rFonts w:ascii="Arial Armenian" w:hAnsi="Arial Armenian" w:cs="Arial"/>
                <w:b/>
                <w:bCs/>
              </w:rPr>
            </w:pPr>
            <w:proofErr w:type="spellStart"/>
            <w:r w:rsidRPr="00E54F48">
              <w:rPr>
                <w:rFonts w:ascii="Sylfaen" w:hAnsi="Sylfaen" w:cs="Sylfaen"/>
                <w:b/>
                <w:bCs/>
              </w:rPr>
              <w:t>Ընդամնեը</w:t>
            </w:r>
            <w:proofErr w:type="spellEnd"/>
          </w:p>
        </w:tc>
        <w:tc>
          <w:tcPr>
            <w:tcW w:w="1278" w:type="dxa"/>
            <w:gridSpan w:val="2"/>
            <w:tcBorders>
              <w:top w:val="nil"/>
              <w:left w:val="nil"/>
              <w:bottom w:val="single" w:sz="4" w:space="0" w:color="auto"/>
              <w:right w:val="single" w:sz="4" w:space="0" w:color="auto"/>
            </w:tcBorders>
            <w:noWrap/>
            <w:vAlign w:val="center"/>
            <w:hideMark/>
          </w:tcPr>
          <w:p w14:paraId="2683B12E" w14:textId="77777777" w:rsidR="00E54F48" w:rsidRPr="00E54F48" w:rsidRDefault="00E54F48" w:rsidP="00E54F48">
            <w:pPr>
              <w:rPr>
                <w:rFonts w:ascii="Arial Armenian" w:hAnsi="Arial Armenian" w:cs="Arial"/>
                <w:b/>
                <w:bCs/>
              </w:rPr>
            </w:pPr>
            <w:r w:rsidRPr="00E54F48">
              <w:rPr>
                <w:rFonts w:ascii="Arial Armenian" w:hAnsi="Arial Armenian" w:cs="Arial"/>
                <w:b/>
                <w:bCs/>
              </w:rPr>
              <w:t> </w:t>
            </w:r>
          </w:p>
        </w:tc>
        <w:tc>
          <w:tcPr>
            <w:tcW w:w="1152" w:type="dxa"/>
            <w:gridSpan w:val="2"/>
            <w:tcBorders>
              <w:top w:val="nil"/>
              <w:left w:val="nil"/>
              <w:bottom w:val="single" w:sz="4" w:space="0" w:color="auto"/>
              <w:right w:val="single" w:sz="4" w:space="0" w:color="auto"/>
            </w:tcBorders>
            <w:vAlign w:val="center"/>
            <w:hideMark/>
          </w:tcPr>
          <w:p w14:paraId="2530FAB1" w14:textId="77777777" w:rsidR="00E54F48" w:rsidRPr="00E54F48" w:rsidRDefault="00E54F48" w:rsidP="00E54F48">
            <w:pPr>
              <w:rPr>
                <w:rFonts w:ascii="Arial Armenian" w:hAnsi="Arial Armenian" w:cs="Arial"/>
                <w:i/>
                <w:iCs/>
                <w:color w:val="000000"/>
                <w:sz w:val="22"/>
                <w:szCs w:val="22"/>
              </w:rPr>
            </w:pPr>
            <w:r w:rsidRPr="00E54F48">
              <w:rPr>
                <w:rFonts w:ascii="Arial Armenian" w:hAnsi="Arial Armenian" w:cs="Arial"/>
                <w:i/>
                <w:iCs/>
                <w:color w:val="000000"/>
                <w:sz w:val="22"/>
                <w:szCs w:val="22"/>
              </w:rPr>
              <w:t> </w:t>
            </w:r>
          </w:p>
        </w:tc>
        <w:tc>
          <w:tcPr>
            <w:tcW w:w="1418" w:type="dxa"/>
            <w:gridSpan w:val="2"/>
            <w:tcBorders>
              <w:top w:val="nil"/>
              <w:left w:val="nil"/>
              <w:bottom w:val="single" w:sz="4" w:space="0" w:color="auto"/>
              <w:right w:val="single" w:sz="4" w:space="0" w:color="auto"/>
            </w:tcBorders>
            <w:vAlign w:val="center"/>
            <w:hideMark/>
          </w:tcPr>
          <w:p w14:paraId="630E2EFE" w14:textId="77777777" w:rsidR="00E54F48" w:rsidRPr="00E54F48" w:rsidRDefault="00E54F48" w:rsidP="00E54F48">
            <w:pPr>
              <w:rPr>
                <w:rFonts w:ascii="Arial Armenian" w:hAnsi="Arial Armenian" w:cs="Arial"/>
                <w:i/>
                <w:iCs/>
                <w:color w:val="000000"/>
                <w:sz w:val="22"/>
                <w:szCs w:val="22"/>
              </w:rPr>
            </w:pPr>
            <w:r w:rsidRPr="00E54F48">
              <w:rPr>
                <w:rFonts w:ascii="Arial Armenian" w:hAnsi="Arial Armenian" w:cs="Arial"/>
                <w:i/>
                <w:iCs/>
                <w:color w:val="000000"/>
                <w:sz w:val="22"/>
                <w:szCs w:val="22"/>
              </w:rPr>
              <w:t> </w:t>
            </w:r>
          </w:p>
        </w:tc>
        <w:tc>
          <w:tcPr>
            <w:tcW w:w="1470" w:type="dxa"/>
            <w:gridSpan w:val="2"/>
            <w:tcBorders>
              <w:top w:val="nil"/>
              <w:left w:val="nil"/>
              <w:bottom w:val="single" w:sz="4" w:space="0" w:color="auto"/>
              <w:right w:val="single" w:sz="4" w:space="0" w:color="auto"/>
            </w:tcBorders>
            <w:noWrap/>
            <w:vAlign w:val="center"/>
            <w:hideMark/>
          </w:tcPr>
          <w:p w14:paraId="322DA62F" w14:textId="77777777" w:rsidR="00E54F48" w:rsidRPr="00E54F48" w:rsidRDefault="00E54F48" w:rsidP="00E54F48">
            <w:pPr>
              <w:jc w:val="right"/>
              <w:rPr>
                <w:rFonts w:ascii="Arial Armenian" w:hAnsi="Arial Armenian" w:cs="Arial"/>
                <w:b/>
                <w:bCs/>
                <w:i/>
                <w:iCs/>
              </w:rPr>
            </w:pPr>
            <w:r w:rsidRPr="00E54F48">
              <w:rPr>
                <w:rFonts w:ascii="Arial Armenian" w:hAnsi="Arial Armenian" w:cs="Arial"/>
                <w:b/>
                <w:bCs/>
                <w:i/>
                <w:iCs/>
              </w:rPr>
              <w:t>63,700.00</w:t>
            </w:r>
          </w:p>
        </w:tc>
        <w:tc>
          <w:tcPr>
            <w:tcW w:w="222" w:type="dxa"/>
            <w:gridSpan w:val="2"/>
            <w:vAlign w:val="center"/>
            <w:hideMark/>
          </w:tcPr>
          <w:p w14:paraId="1C4D1FBC" w14:textId="77777777" w:rsidR="00E54F48" w:rsidRPr="00E54F48" w:rsidRDefault="00E54F48" w:rsidP="00E54F48">
            <w:pPr>
              <w:rPr>
                <w:sz w:val="20"/>
                <w:szCs w:val="20"/>
              </w:rPr>
            </w:pPr>
          </w:p>
        </w:tc>
      </w:tr>
    </w:tbl>
    <w:p w14:paraId="0112AC22" w14:textId="77777777" w:rsidR="002C259A" w:rsidRPr="008B6523" w:rsidRDefault="002C259A" w:rsidP="001C74B0">
      <w:pPr>
        <w:jc w:val="center"/>
        <w:rPr>
          <w:rFonts w:ascii="GHEA Grapalat" w:hAnsi="GHEA Grapalat" w:cs="Sylfaen"/>
          <w:iCs/>
          <w:sz w:val="20"/>
          <w:szCs w:val="20"/>
          <w:lang w:val="hy-AM"/>
        </w:rPr>
      </w:pPr>
    </w:p>
    <w:p w14:paraId="77432616" w14:textId="77777777" w:rsidR="0055694E" w:rsidRPr="0055694E" w:rsidRDefault="0055694E" w:rsidP="0055694E">
      <w:pPr>
        <w:spacing w:after="200" w:line="276" w:lineRule="auto"/>
        <w:ind w:firstLine="851"/>
        <w:rPr>
          <w:rFonts w:ascii="GHEA Grapalat" w:eastAsia="Calibri" w:hAnsi="GHEA Grapalat"/>
          <w:sz w:val="20"/>
          <w:szCs w:val="20"/>
        </w:rPr>
      </w:pPr>
      <w:r w:rsidRPr="0055694E">
        <w:rPr>
          <w:rFonts w:ascii="GHEA Grapalat" w:eastAsia="Calibri" w:hAnsi="GHEA Grapalat"/>
          <w:sz w:val="20"/>
          <w:szCs w:val="20"/>
          <w:lang w:val="ru-RU"/>
        </w:rPr>
        <w:t>Աշխատանքների</w:t>
      </w:r>
      <w:r w:rsidRPr="0055694E">
        <w:rPr>
          <w:rFonts w:ascii="GHEA Grapalat" w:eastAsia="Calibri" w:hAnsi="GHEA Grapalat"/>
          <w:sz w:val="20"/>
          <w:szCs w:val="20"/>
        </w:rPr>
        <w:t xml:space="preserve"> </w:t>
      </w:r>
      <w:r w:rsidRPr="0055694E">
        <w:rPr>
          <w:rFonts w:ascii="GHEA Grapalat" w:eastAsia="Calibri" w:hAnsi="GHEA Grapalat"/>
          <w:sz w:val="20"/>
          <w:szCs w:val="20"/>
          <w:lang w:val="ru-RU"/>
        </w:rPr>
        <w:t>կատարման</w:t>
      </w:r>
      <w:r w:rsidRPr="0055694E">
        <w:rPr>
          <w:rFonts w:ascii="GHEA Grapalat" w:eastAsia="Calibri" w:hAnsi="GHEA Grapalat"/>
          <w:sz w:val="20"/>
          <w:szCs w:val="20"/>
        </w:rPr>
        <w:t xml:space="preserve"> </w:t>
      </w:r>
      <w:r w:rsidRPr="0055694E">
        <w:rPr>
          <w:rFonts w:ascii="GHEA Grapalat" w:eastAsia="Calibri" w:hAnsi="GHEA Grapalat"/>
          <w:sz w:val="20"/>
          <w:szCs w:val="20"/>
          <w:lang w:val="ru-RU"/>
        </w:rPr>
        <w:t>հասցեներն</w:t>
      </w:r>
      <w:r w:rsidRPr="0055694E">
        <w:rPr>
          <w:rFonts w:ascii="GHEA Grapalat" w:eastAsia="Calibri" w:hAnsi="GHEA Grapalat"/>
          <w:sz w:val="20"/>
          <w:szCs w:val="20"/>
        </w:rPr>
        <w:t xml:space="preserve"> </w:t>
      </w:r>
      <w:r w:rsidRPr="0055694E">
        <w:rPr>
          <w:rFonts w:ascii="GHEA Grapalat" w:eastAsia="Calibri" w:hAnsi="GHEA Grapalat"/>
          <w:sz w:val="20"/>
          <w:szCs w:val="20"/>
          <w:lang w:val="ru-RU"/>
        </w:rPr>
        <w:t>են</w:t>
      </w:r>
      <w:r w:rsidRPr="0055694E">
        <w:rPr>
          <w:rFonts w:ascii="GHEA Grapalat" w:eastAsia="Calibri" w:hAnsi="GHEA Grapalat"/>
          <w:sz w:val="20"/>
          <w:szCs w:val="20"/>
        </w:rPr>
        <w:t>`</w:t>
      </w:r>
    </w:p>
    <w:p w14:paraId="11FFB619" w14:textId="27EB81A5" w:rsidR="00F3375B" w:rsidRPr="00DB6B45" w:rsidRDefault="00DB6B45" w:rsidP="00DB6B45">
      <w:pPr>
        <w:jc w:val="both"/>
        <w:rPr>
          <w:rFonts w:ascii="GHEA Grapalat" w:hAnsi="GHEA Grapalat" w:cs="Sylfaen"/>
          <w:b/>
          <w:bCs/>
          <w:color w:val="000000"/>
          <w:sz w:val="20"/>
          <w:szCs w:val="20"/>
          <w:lang w:val="hy-AM"/>
        </w:rPr>
      </w:pPr>
      <w:proofErr w:type="spellStart"/>
      <w:r w:rsidRPr="00DB6B45">
        <w:rPr>
          <w:rFonts w:ascii="GHEA Grapalat" w:hAnsi="GHEA Grapalat" w:cs="Calibri"/>
          <w:bCs/>
          <w:sz w:val="20"/>
          <w:szCs w:val="20"/>
        </w:rPr>
        <w:t>Ամերիկյան</w:t>
      </w:r>
      <w:proofErr w:type="spellEnd"/>
      <w:r w:rsidRPr="00DB6B45">
        <w:rPr>
          <w:rFonts w:ascii="GHEA Grapalat" w:hAnsi="GHEA Grapalat" w:cs="Calibri"/>
          <w:bCs/>
          <w:sz w:val="20"/>
          <w:szCs w:val="20"/>
        </w:rPr>
        <w:t xml:space="preserve"> փ. </w:t>
      </w:r>
      <w:proofErr w:type="spellStart"/>
      <w:r w:rsidRPr="00DB6B45">
        <w:rPr>
          <w:rFonts w:ascii="GHEA Grapalat" w:hAnsi="GHEA Grapalat" w:cs="Calibri"/>
          <w:bCs/>
          <w:sz w:val="20"/>
          <w:szCs w:val="20"/>
        </w:rPr>
        <w:t>Խաղահրապարակ-Նորագյուղ</w:t>
      </w:r>
      <w:proofErr w:type="spellEnd"/>
      <w:r w:rsidRPr="00DB6B45">
        <w:rPr>
          <w:rFonts w:ascii="GHEA Grapalat" w:hAnsi="GHEA Grapalat" w:cs="Calibri"/>
          <w:bCs/>
          <w:sz w:val="20"/>
          <w:szCs w:val="20"/>
        </w:rPr>
        <w:t xml:space="preserve">, </w:t>
      </w:r>
      <w:proofErr w:type="spellStart"/>
      <w:r w:rsidRPr="00DB6B45">
        <w:rPr>
          <w:rFonts w:ascii="GHEA Grapalat" w:hAnsi="GHEA Grapalat" w:cs="Calibri"/>
          <w:bCs/>
          <w:sz w:val="20"/>
          <w:szCs w:val="20"/>
        </w:rPr>
        <w:t>Կողբացի</w:t>
      </w:r>
      <w:proofErr w:type="spellEnd"/>
      <w:r w:rsidRPr="00DB6B45">
        <w:rPr>
          <w:rFonts w:ascii="GHEA Grapalat" w:hAnsi="GHEA Grapalat" w:cs="Calibri"/>
          <w:bCs/>
          <w:sz w:val="20"/>
          <w:szCs w:val="20"/>
        </w:rPr>
        <w:t xml:space="preserve"> 1 ա, </w:t>
      </w:r>
      <w:proofErr w:type="spellStart"/>
      <w:r w:rsidRPr="00DB6B45">
        <w:rPr>
          <w:rFonts w:ascii="GHEA Grapalat" w:hAnsi="GHEA Grapalat" w:cs="Calibri"/>
          <w:bCs/>
          <w:sz w:val="20"/>
          <w:szCs w:val="20"/>
        </w:rPr>
        <w:t>Խանջյան</w:t>
      </w:r>
      <w:proofErr w:type="spellEnd"/>
      <w:r w:rsidRPr="00DB6B45">
        <w:rPr>
          <w:rFonts w:ascii="GHEA Grapalat" w:hAnsi="GHEA Grapalat" w:cs="Calibri"/>
          <w:bCs/>
          <w:sz w:val="20"/>
          <w:szCs w:val="20"/>
        </w:rPr>
        <w:t xml:space="preserve"> 31-33, </w:t>
      </w:r>
      <w:proofErr w:type="spellStart"/>
      <w:r w:rsidRPr="00DB6B45">
        <w:rPr>
          <w:rFonts w:ascii="GHEA Grapalat" w:hAnsi="GHEA Grapalat" w:cs="Calibri"/>
          <w:bCs/>
          <w:sz w:val="20"/>
          <w:szCs w:val="20"/>
        </w:rPr>
        <w:t>Այգեստան</w:t>
      </w:r>
      <w:proofErr w:type="spellEnd"/>
      <w:r w:rsidRPr="00DB6B45">
        <w:rPr>
          <w:rFonts w:ascii="GHEA Grapalat" w:hAnsi="GHEA Grapalat" w:cs="Calibri"/>
          <w:bCs/>
          <w:sz w:val="20"/>
          <w:szCs w:val="20"/>
        </w:rPr>
        <w:t xml:space="preserve"> 9/67, </w:t>
      </w:r>
      <w:proofErr w:type="spellStart"/>
      <w:r w:rsidRPr="00DB6B45">
        <w:rPr>
          <w:rFonts w:ascii="GHEA Grapalat" w:hAnsi="GHEA Grapalat" w:cs="Calibri"/>
          <w:bCs/>
          <w:sz w:val="20"/>
          <w:szCs w:val="20"/>
        </w:rPr>
        <w:t>Նալբանդյան</w:t>
      </w:r>
      <w:proofErr w:type="spellEnd"/>
      <w:r w:rsidRPr="00DB6B45">
        <w:rPr>
          <w:rFonts w:ascii="GHEA Grapalat" w:hAnsi="GHEA Grapalat" w:cs="Calibri"/>
          <w:bCs/>
          <w:sz w:val="20"/>
          <w:szCs w:val="20"/>
        </w:rPr>
        <w:t xml:space="preserve"> 47, </w:t>
      </w:r>
      <w:proofErr w:type="spellStart"/>
      <w:r w:rsidRPr="00DB6B45">
        <w:rPr>
          <w:rFonts w:ascii="GHEA Grapalat" w:hAnsi="GHEA Grapalat" w:cs="Calibri"/>
          <w:bCs/>
          <w:sz w:val="20"/>
          <w:szCs w:val="20"/>
        </w:rPr>
        <w:t>Սարյան</w:t>
      </w:r>
      <w:proofErr w:type="spellEnd"/>
      <w:r w:rsidRPr="00DB6B45">
        <w:rPr>
          <w:rFonts w:ascii="GHEA Grapalat" w:hAnsi="GHEA Grapalat" w:cs="Calibri"/>
          <w:bCs/>
          <w:sz w:val="20"/>
          <w:szCs w:val="20"/>
        </w:rPr>
        <w:t xml:space="preserve"> 4, </w:t>
      </w:r>
      <w:proofErr w:type="spellStart"/>
      <w:r w:rsidRPr="00DB6B45">
        <w:rPr>
          <w:rFonts w:ascii="GHEA Grapalat" w:hAnsi="GHEA Grapalat" w:cs="Calibri"/>
          <w:bCs/>
          <w:sz w:val="20"/>
          <w:szCs w:val="20"/>
        </w:rPr>
        <w:t>Տ.Մեծ</w:t>
      </w:r>
      <w:proofErr w:type="spellEnd"/>
      <w:r w:rsidRPr="00DB6B45">
        <w:rPr>
          <w:rFonts w:ascii="GHEA Grapalat" w:hAnsi="GHEA Grapalat" w:cs="Calibri"/>
          <w:bCs/>
          <w:sz w:val="20"/>
          <w:szCs w:val="20"/>
        </w:rPr>
        <w:t xml:space="preserve"> 28, </w:t>
      </w:r>
      <w:proofErr w:type="spellStart"/>
      <w:r w:rsidRPr="00DB6B45">
        <w:rPr>
          <w:rFonts w:ascii="GHEA Grapalat" w:hAnsi="GHEA Grapalat" w:cs="Calibri"/>
          <w:bCs/>
          <w:sz w:val="20"/>
          <w:szCs w:val="20"/>
        </w:rPr>
        <w:t>Իսակով</w:t>
      </w:r>
      <w:proofErr w:type="spellEnd"/>
      <w:r w:rsidRPr="00DB6B45">
        <w:rPr>
          <w:rFonts w:ascii="GHEA Grapalat" w:hAnsi="GHEA Grapalat" w:cs="Calibri"/>
          <w:bCs/>
          <w:sz w:val="20"/>
          <w:szCs w:val="20"/>
        </w:rPr>
        <w:t xml:space="preserve"> 4/1, </w:t>
      </w:r>
      <w:proofErr w:type="spellStart"/>
      <w:r w:rsidRPr="00DB6B45">
        <w:rPr>
          <w:rFonts w:ascii="GHEA Grapalat" w:hAnsi="GHEA Grapalat" w:cs="Calibri"/>
          <w:bCs/>
          <w:sz w:val="20"/>
          <w:szCs w:val="20"/>
        </w:rPr>
        <w:t>Խորենացի</w:t>
      </w:r>
      <w:proofErr w:type="spellEnd"/>
      <w:r w:rsidRPr="00DB6B45">
        <w:rPr>
          <w:rFonts w:ascii="GHEA Grapalat" w:hAnsi="GHEA Grapalat" w:cs="Calibri"/>
          <w:bCs/>
          <w:sz w:val="20"/>
          <w:szCs w:val="20"/>
        </w:rPr>
        <w:t xml:space="preserve"> 8, </w:t>
      </w:r>
      <w:proofErr w:type="spellStart"/>
      <w:r w:rsidRPr="00DB6B45">
        <w:rPr>
          <w:rFonts w:ascii="GHEA Grapalat" w:hAnsi="GHEA Grapalat" w:cs="Calibri"/>
          <w:bCs/>
          <w:sz w:val="20"/>
          <w:szCs w:val="20"/>
        </w:rPr>
        <w:t>Զավարյան</w:t>
      </w:r>
      <w:proofErr w:type="spellEnd"/>
      <w:r w:rsidRPr="00DB6B45">
        <w:rPr>
          <w:rFonts w:ascii="GHEA Grapalat" w:hAnsi="GHEA Grapalat" w:cs="Calibri"/>
          <w:bCs/>
          <w:sz w:val="20"/>
          <w:szCs w:val="20"/>
        </w:rPr>
        <w:t xml:space="preserve"> 57/19, </w:t>
      </w:r>
      <w:proofErr w:type="spellStart"/>
      <w:r w:rsidRPr="00DB6B45">
        <w:rPr>
          <w:rFonts w:ascii="GHEA Grapalat" w:hAnsi="GHEA Grapalat" w:cs="Calibri"/>
          <w:bCs/>
          <w:sz w:val="20"/>
          <w:szCs w:val="20"/>
        </w:rPr>
        <w:t>Նալբանդյան</w:t>
      </w:r>
      <w:proofErr w:type="spellEnd"/>
      <w:r w:rsidRPr="00DB6B45">
        <w:rPr>
          <w:rFonts w:ascii="GHEA Grapalat" w:hAnsi="GHEA Grapalat" w:cs="Calibri"/>
          <w:bCs/>
          <w:sz w:val="20"/>
          <w:szCs w:val="20"/>
        </w:rPr>
        <w:t xml:space="preserve"> 7/1, </w:t>
      </w:r>
      <w:proofErr w:type="spellStart"/>
      <w:r w:rsidRPr="00DB6B45">
        <w:rPr>
          <w:rFonts w:ascii="GHEA Grapalat" w:hAnsi="GHEA Grapalat" w:cs="Calibri"/>
          <w:bCs/>
          <w:sz w:val="20"/>
          <w:szCs w:val="20"/>
        </w:rPr>
        <w:t>Թումանյան</w:t>
      </w:r>
      <w:proofErr w:type="spellEnd"/>
      <w:r w:rsidRPr="00DB6B45">
        <w:rPr>
          <w:rFonts w:ascii="GHEA Grapalat" w:hAnsi="GHEA Grapalat" w:cs="Calibri"/>
          <w:bCs/>
          <w:sz w:val="20"/>
          <w:szCs w:val="20"/>
        </w:rPr>
        <w:t xml:space="preserve"> 9 ա, </w:t>
      </w:r>
      <w:proofErr w:type="spellStart"/>
      <w:r w:rsidRPr="00DB6B45">
        <w:rPr>
          <w:rFonts w:ascii="GHEA Grapalat" w:hAnsi="GHEA Grapalat" w:cs="Calibri"/>
          <w:bCs/>
          <w:sz w:val="20"/>
          <w:szCs w:val="20"/>
        </w:rPr>
        <w:t>Թումանյան</w:t>
      </w:r>
      <w:proofErr w:type="spellEnd"/>
      <w:r w:rsidRPr="00DB6B45">
        <w:rPr>
          <w:rFonts w:ascii="GHEA Grapalat" w:hAnsi="GHEA Grapalat" w:cs="Calibri"/>
          <w:bCs/>
          <w:sz w:val="20"/>
          <w:szCs w:val="20"/>
        </w:rPr>
        <w:t xml:space="preserve"> 11 ա, </w:t>
      </w:r>
      <w:proofErr w:type="spellStart"/>
      <w:r w:rsidRPr="00DB6B45">
        <w:rPr>
          <w:rFonts w:ascii="GHEA Grapalat" w:hAnsi="GHEA Grapalat" w:cs="Calibri"/>
          <w:bCs/>
          <w:sz w:val="20"/>
          <w:szCs w:val="20"/>
        </w:rPr>
        <w:t>Փարպեցի</w:t>
      </w:r>
      <w:proofErr w:type="spellEnd"/>
      <w:r w:rsidRPr="00DB6B45">
        <w:rPr>
          <w:rFonts w:ascii="GHEA Grapalat" w:hAnsi="GHEA Grapalat" w:cs="Calibri"/>
          <w:bCs/>
          <w:sz w:val="20"/>
          <w:szCs w:val="20"/>
        </w:rPr>
        <w:t xml:space="preserve"> 9 բ, </w:t>
      </w:r>
      <w:proofErr w:type="spellStart"/>
      <w:r w:rsidRPr="00DB6B45">
        <w:rPr>
          <w:rFonts w:ascii="GHEA Grapalat" w:hAnsi="GHEA Grapalat" w:cs="Calibri"/>
          <w:bCs/>
          <w:sz w:val="20"/>
          <w:szCs w:val="20"/>
        </w:rPr>
        <w:t>Բաղրամյան</w:t>
      </w:r>
      <w:proofErr w:type="spellEnd"/>
      <w:r w:rsidRPr="00DB6B45">
        <w:rPr>
          <w:rFonts w:ascii="GHEA Grapalat" w:hAnsi="GHEA Grapalat" w:cs="Calibri"/>
          <w:bCs/>
          <w:sz w:val="20"/>
          <w:szCs w:val="20"/>
        </w:rPr>
        <w:t xml:space="preserve"> 21, </w:t>
      </w:r>
      <w:proofErr w:type="spellStart"/>
      <w:r w:rsidRPr="00DB6B45">
        <w:rPr>
          <w:rFonts w:ascii="GHEA Grapalat" w:hAnsi="GHEA Grapalat" w:cs="Calibri"/>
          <w:bCs/>
          <w:sz w:val="20"/>
          <w:szCs w:val="20"/>
        </w:rPr>
        <w:t>Մաշտոց</w:t>
      </w:r>
      <w:proofErr w:type="spellEnd"/>
      <w:r w:rsidRPr="00DB6B45">
        <w:rPr>
          <w:rFonts w:ascii="GHEA Grapalat" w:hAnsi="GHEA Grapalat" w:cs="Calibri"/>
          <w:bCs/>
          <w:sz w:val="20"/>
          <w:szCs w:val="20"/>
        </w:rPr>
        <w:t xml:space="preserve"> 2-4, </w:t>
      </w:r>
      <w:proofErr w:type="spellStart"/>
      <w:r w:rsidRPr="00DB6B45">
        <w:rPr>
          <w:rFonts w:ascii="GHEA Grapalat" w:hAnsi="GHEA Grapalat" w:cs="Calibri"/>
          <w:bCs/>
          <w:sz w:val="20"/>
          <w:szCs w:val="20"/>
        </w:rPr>
        <w:t>Չարենց</w:t>
      </w:r>
      <w:proofErr w:type="spellEnd"/>
      <w:r w:rsidRPr="00DB6B45">
        <w:rPr>
          <w:rFonts w:ascii="GHEA Grapalat" w:hAnsi="GHEA Grapalat" w:cs="Calibri"/>
          <w:bCs/>
          <w:sz w:val="20"/>
          <w:szCs w:val="20"/>
        </w:rPr>
        <w:t xml:space="preserve"> 4, </w:t>
      </w:r>
      <w:proofErr w:type="spellStart"/>
      <w:r w:rsidRPr="00DB6B45">
        <w:rPr>
          <w:rFonts w:ascii="GHEA Grapalat" w:hAnsi="GHEA Grapalat" w:cs="Calibri"/>
          <w:bCs/>
          <w:sz w:val="20"/>
          <w:szCs w:val="20"/>
        </w:rPr>
        <w:t>Արգիշտի</w:t>
      </w:r>
      <w:proofErr w:type="spellEnd"/>
      <w:r w:rsidRPr="00DB6B45">
        <w:rPr>
          <w:rFonts w:ascii="GHEA Grapalat" w:hAnsi="GHEA Grapalat" w:cs="Calibri"/>
          <w:bCs/>
          <w:sz w:val="20"/>
          <w:szCs w:val="20"/>
        </w:rPr>
        <w:t xml:space="preserve"> 17, </w:t>
      </w:r>
      <w:proofErr w:type="spellStart"/>
      <w:r w:rsidRPr="00DB6B45">
        <w:rPr>
          <w:rFonts w:ascii="GHEA Grapalat" w:hAnsi="GHEA Grapalat" w:cs="Calibri"/>
          <w:bCs/>
          <w:sz w:val="20"/>
          <w:szCs w:val="20"/>
        </w:rPr>
        <w:t>Դեմիրճյան</w:t>
      </w:r>
      <w:proofErr w:type="spellEnd"/>
      <w:r w:rsidRPr="00DB6B45">
        <w:rPr>
          <w:rFonts w:ascii="GHEA Grapalat" w:hAnsi="GHEA Grapalat" w:cs="Calibri"/>
          <w:bCs/>
          <w:sz w:val="20"/>
          <w:szCs w:val="20"/>
        </w:rPr>
        <w:t xml:space="preserve"> 40, </w:t>
      </w:r>
      <w:proofErr w:type="spellStart"/>
      <w:r w:rsidRPr="00DB6B45">
        <w:rPr>
          <w:rFonts w:ascii="GHEA Grapalat" w:hAnsi="GHEA Grapalat" w:cs="Calibri"/>
          <w:bCs/>
          <w:sz w:val="20"/>
          <w:szCs w:val="20"/>
        </w:rPr>
        <w:t>Սարյան</w:t>
      </w:r>
      <w:proofErr w:type="spellEnd"/>
      <w:r w:rsidRPr="00DB6B45">
        <w:rPr>
          <w:rFonts w:ascii="GHEA Grapalat" w:hAnsi="GHEA Grapalat" w:cs="Calibri"/>
          <w:bCs/>
          <w:sz w:val="20"/>
          <w:szCs w:val="20"/>
        </w:rPr>
        <w:t xml:space="preserve"> 33-35, </w:t>
      </w:r>
      <w:proofErr w:type="spellStart"/>
      <w:r w:rsidRPr="00DB6B45">
        <w:rPr>
          <w:rFonts w:ascii="GHEA Grapalat" w:hAnsi="GHEA Grapalat" w:cs="Calibri"/>
          <w:bCs/>
          <w:sz w:val="20"/>
          <w:szCs w:val="20"/>
        </w:rPr>
        <w:t>Լեմկին</w:t>
      </w:r>
      <w:proofErr w:type="spellEnd"/>
      <w:r w:rsidRPr="00DB6B45">
        <w:rPr>
          <w:rFonts w:ascii="GHEA Grapalat" w:hAnsi="GHEA Grapalat" w:cs="Calibri"/>
          <w:bCs/>
          <w:sz w:val="20"/>
          <w:szCs w:val="20"/>
        </w:rPr>
        <w:t xml:space="preserve"> 14, </w:t>
      </w:r>
      <w:proofErr w:type="spellStart"/>
      <w:r w:rsidRPr="00DB6B45">
        <w:rPr>
          <w:rFonts w:ascii="GHEA Grapalat" w:hAnsi="GHEA Grapalat" w:cs="Calibri"/>
          <w:bCs/>
          <w:sz w:val="20"/>
          <w:szCs w:val="20"/>
        </w:rPr>
        <w:t>Թումանյան</w:t>
      </w:r>
      <w:proofErr w:type="spellEnd"/>
      <w:r w:rsidRPr="00DB6B45">
        <w:rPr>
          <w:rFonts w:ascii="GHEA Grapalat" w:hAnsi="GHEA Grapalat" w:cs="Calibri"/>
          <w:bCs/>
          <w:sz w:val="20"/>
          <w:szCs w:val="20"/>
        </w:rPr>
        <w:t xml:space="preserve"> 1 - </w:t>
      </w:r>
      <w:proofErr w:type="spellStart"/>
      <w:r w:rsidRPr="00DB6B45">
        <w:rPr>
          <w:rFonts w:ascii="GHEA Grapalat" w:hAnsi="GHEA Grapalat" w:cs="Calibri"/>
          <w:bCs/>
          <w:sz w:val="20"/>
          <w:szCs w:val="20"/>
        </w:rPr>
        <w:t>Հանրապետության</w:t>
      </w:r>
      <w:proofErr w:type="spellEnd"/>
      <w:r w:rsidRPr="00DB6B45">
        <w:rPr>
          <w:rFonts w:ascii="GHEA Grapalat" w:hAnsi="GHEA Grapalat" w:cs="Calibri"/>
          <w:bCs/>
          <w:sz w:val="20"/>
          <w:szCs w:val="20"/>
        </w:rPr>
        <w:t xml:space="preserve"> 76/2, </w:t>
      </w:r>
      <w:proofErr w:type="spellStart"/>
      <w:r w:rsidRPr="00DB6B45">
        <w:rPr>
          <w:rFonts w:ascii="GHEA Grapalat" w:hAnsi="GHEA Grapalat" w:cs="Calibri"/>
          <w:bCs/>
          <w:sz w:val="20"/>
          <w:szCs w:val="20"/>
        </w:rPr>
        <w:t>Մաշտոց</w:t>
      </w:r>
      <w:proofErr w:type="spellEnd"/>
      <w:r w:rsidRPr="00DB6B45">
        <w:rPr>
          <w:rFonts w:ascii="GHEA Grapalat" w:hAnsi="GHEA Grapalat" w:cs="Calibri"/>
          <w:bCs/>
          <w:sz w:val="20"/>
          <w:szCs w:val="20"/>
        </w:rPr>
        <w:t xml:space="preserve"> 43,45, </w:t>
      </w:r>
      <w:proofErr w:type="spellStart"/>
      <w:r w:rsidRPr="00DB6B45">
        <w:rPr>
          <w:rFonts w:ascii="GHEA Grapalat" w:hAnsi="GHEA Grapalat" w:cs="Calibri"/>
          <w:bCs/>
          <w:sz w:val="20"/>
          <w:szCs w:val="20"/>
        </w:rPr>
        <w:t>Թումանյան</w:t>
      </w:r>
      <w:proofErr w:type="spellEnd"/>
      <w:r w:rsidRPr="00DB6B45">
        <w:rPr>
          <w:rFonts w:ascii="GHEA Grapalat" w:hAnsi="GHEA Grapalat" w:cs="Calibri"/>
          <w:bCs/>
          <w:sz w:val="20"/>
          <w:szCs w:val="20"/>
        </w:rPr>
        <w:t xml:space="preserve"> 64 ա, </w:t>
      </w:r>
      <w:proofErr w:type="spellStart"/>
      <w:r w:rsidRPr="00DB6B45">
        <w:rPr>
          <w:rFonts w:ascii="GHEA Grapalat" w:hAnsi="GHEA Grapalat" w:cs="Calibri"/>
          <w:bCs/>
          <w:sz w:val="20"/>
          <w:szCs w:val="20"/>
        </w:rPr>
        <w:t>Բրյուսով</w:t>
      </w:r>
      <w:proofErr w:type="spellEnd"/>
      <w:r w:rsidRPr="00DB6B45">
        <w:rPr>
          <w:rFonts w:ascii="GHEA Grapalat" w:hAnsi="GHEA Grapalat" w:cs="Calibri"/>
          <w:bCs/>
          <w:sz w:val="20"/>
          <w:szCs w:val="20"/>
        </w:rPr>
        <w:t xml:space="preserve"> 1, </w:t>
      </w:r>
      <w:proofErr w:type="spellStart"/>
      <w:r w:rsidRPr="00DB6B45">
        <w:rPr>
          <w:rFonts w:ascii="GHEA Grapalat" w:hAnsi="GHEA Grapalat" w:cs="Calibri"/>
          <w:bCs/>
          <w:sz w:val="20"/>
          <w:szCs w:val="20"/>
        </w:rPr>
        <w:t>Բրյուսով</w:t>
      </w:r>
      <w:proofErr w:type="spellEnd"/>
      <w:r w:rsidRPr="00DB6B45">
        <w:rPr>
          <w:rFonts w:ascii="GHEA Grapalat" w:hAnsi="GHEA Grapalat" w:cs="Calibri"/>
          <w:bCs/>
          <w:sz w:val="20"/>
          <w:szCs w:val="20"/>
        </w:rPr>
        <w:t xml:space="preserve"> 2, </w:t>
      </w:r>
      <w:proofErr w:type="spellStart"/>
      <w:r w:rsidRPr="00DB6B45">
        <w:rPr>
          <w:rFonts w:ascii="GHEA Grapalat" w:hAnsi="GHEA Grapalat" w:cs="Calibri"/>
          <w:bCs/>
          <w:sz w:val="20"/>
          <w:szCs w:val="20"/>
        </w:rPr>
        <w:t>Բրյուսով</w:t>
      </w:r>
      <w:proofErr w:type="spellEnd"/>
      <w:r w:rsidRPr="00DB6B45">
        <w:rPr>
          <w:rFonts w:ascii="GHEA Grapalat" w:hAnsi="GHEA Grapalat" w:cs="Calibri"/>
          <w:bCs/>
          <w:sz w:val="20"/>
          <w:szCs w:val="20"/>
        </w:rPr>
        <w:t xml:space="preserve"> 28, </w:t>
      </w:r>
      <w:proofErr w:type="spellStart"/>
      <w:r w:rsidRPr="00DB6B45">
        <w:rPr>
          <w:rFonts w:ascii="GHEA Grapalat" w:hAnsi="GHEA Grapalat" w:cs="Calibri"/>
          <w:bCs/>
          <w:color w:val="000000"/>
          <w:sz w:val="20"/>
          <w:szCs w:val="20"/>
        </w:rPr>
        <w:t>Խորենացի</w:t>
      </w:r>
      <w:proofErr w:type="spellEnd"/>
      <w:r w:rsidRPr="00DB6B45">
        <w:rPr>
          <w:rFonts w:ascii="GHEA Grapalat" w:hAnsi="GHEA Grapalat" w:cs="Calibri"/>
          <w:bCs/>
          <w:color w:val="000000"/>
          <w:sz w:val="20"/>
          <w:szCs w:val="20"/>
        </w:rPr>
        <w:t xml:space="preserve"> 47/1, </w:t>
      </w:r>
      <w:proofErr w:type="spellStart"/>
      <w:r w:rsidRPr="00DB6B45">
        <w:rPr>
          <w:rFonts w:ascii="GHEA Grapalat" w:hAnsi="GHEA Grapalat" w:cs="Calibri"/>
          <w:bCs/>
          <w:color w:val="000000"/>
          <w:sz w:val="20"/>
          <w:szCs w:val="20"/>
        </w:rPr>
        <w:t>Աթենք</w:t>
      </w:r>
      <w:proofErr w:type="spellEnd"/>
      <w:r w:rsidRPr="00DB6B45">
        <w:rPr>
          <w:rFonts w:ascii="GHEA Grapalat" w:hAnsi="GHEA Grapalat" w:cs="Calibri"/>
          <w:bCs/>
          <w:color w:val="000000"/>
          <w:sz w:val="20"/>
          <w:szCs w:val="20"/>
        </w:rPr>
        <w:t xml:space="preserve"> 6, </w:t>
      </w:r>
      <w:proofErr w:type="spellStart"/>
      <w:r w:rsidRPr="00DB6B45">
        <w:rPr>
          <w:rFonts w:ascii="GHEA Grapalat" w:hAnsi="GHEA Grapalat" w:cs="Calibri"/>
          <w:bCs/>
          <w:color w:val="000000"/>
          <w:sz w:val="20"/>
          <w:szCs w:val="20"/>
        </w:rPr>
        <w:t>Հանրապետություն</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Զովքի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մոտ</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Հերացի</w:t>
      </w:r>
      <w:proofErr w:type="spellEnd"/>
      <w:r w:rsidRPr="00DB6B45">
        <w:rPr>
          <w:rFonts w:ascii="GHEA Grapalat" w:hAnsi="GHEA Grapalat" w:cs="Calibri"/>
          <w:bCs/>
          <w:color w:val="000000"/>
          <w:sz w:val="20"/>
          <w:szCs w:val="20"/>
        </w:rPr>
        <w:t xml:space="preserve"> 22-ի </w:t>
      </w:r>
      <w:proofErr w:type="spellStart"/>
      <w:r w:rsidRPr="00DB6B45">
        <w:rPr>
          <w:rFonts w:ascii="GHEA Grapalat" w:hAnsi="GHEA Grapalat" w:cs="Calibri"/>
          <w:bCs/>
          <w:color w:val="000000"/>
          <w:sz w:val="20"/>
          <w:szCs w:val="20"/>
        </w:rPr>
        <w:t>կողքը</w:t>
      </w:r>
      <w:proofErr w:type="spellEnd"/>
      <w:r w:rsidRPr="00DB6B45">
        <w:rPr>
          <w:rFonts w:ascii="GHEA Grapalat" w:hAnsi="GHEA Grapalat" w:cs="Calibri"/>
          <w:bCs/>
          <w:color w:val="000000"/>
          <w:sz w:val="20"/>
          <w:szCs w:val="20"/>
          <w:lang w:val="hy-AM"/>
        </w:rPr>
        <w:t xml:space="preserve"> </w:t>
      </w:r>
      <w:r w:rsidRPr="00DB6B45">
        <w:rPr>
          <w:rFonts w:ascii="GHEA Grapalat" w:hAnsi="GHEA Grapalat" w:cs="Calibri"/>
          <w:bCs/>
          <w:color w:val="000000"/>
          <w:sz w:val="20"/>
          <w:szCs w:val="20"/>
        </w:rPr>
        <w:t>(</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Իսահակյան</w:t>
      </w:r>
      <w:proofErr w:type="spellEnd"/>
      <w:r w:rsidRPr="00DB6B45">
        <w:rPr>
          <w:rFonts w:ascii="GHEA Grapalat" w:hAnsi="GHEA Grapalat" w:cs="Calibri"/>
          <w:bCs/>
          <w:color w:val="000000"/>
          <w:sz w:val="20"/>
          <w:szCs w:val="20"/>
        </w:rPr>
        <w:t xml:space="preserve"> 36 (</w:t>
      </w:r>
      <w:proofErr w:type="spellStart"/>
      <w:r w:rsidRPr="00DB6B45">
        <w:rPr>
          <w:rFonts w:ascii="GHEA Grapalat" w:hAnsi="GHEA Grapalat" w:cs="Calibri"/>
          <w:bCs/>
          <w:color w:val="000000"/>
          <w:sz w:val="20"/>
          <w:szCs w:val="20"/>
        </w:rPr>
        <w:t>Կասկադ</w:t>
      </w:r>
      <w:proofErr w:type="spellEnd"/>
      <w:r w:rsidRPr="00DB6B45">
        <w:rPr>
          <w:rFonts w:ascii="GHEA Grapalat" w:hAnsi="GHEA Grapalat" w:cs="Calibri"/>
          <w:bCs/>
          <w:color w:val="000000"/>
          <w:sz w:val="20"/>
          <w:szCs w:val="20"/>
        </w:rPr>
        <w:t>)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Խորենացի</w:t>
      </w:r>
      <w:proofErr w:type="spellEnd"/>
      <w:r w:rsidRPr="00DB6B45">
        <w:rPr>
          <w:rFonts w:ascii="GHEA Grapalat" w:hAnsi="GHEA Grapalat" w:cs="Calibri"/>
          <w:bCs/>
          <w:color w:val="000000"/>
          <w:sz w:val="20"/>
          <w:szCs w:val="20"/>
        </w:rPr>
        <w:t xml:space="preserve"> 25,27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Խորենացի</w:t>
      </w:r>
      <w:proofErr w:type="spellEnd"/>
      <w:r w:rsidRPr="00DB6B45">
        <w:rPr>
          <w:rFonts w:ascii="GHEA Grapalat" w:hAnsi="GHEA Grapalat" w:cs="Calibri"/>
          <w:bCs/>
          <w:color w:val="000000"/>
          <w:sz w:val="20"/>
          <w:szCs w:val="20"/>
        </w:rPr>
        <w:t xml:space="preserve"> 27,29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Մաշտոց</w:t>
      </w:r>
      <w:proofErr w:type="spellEnd"/>
      <w:r w:rsidRPr="00DB6B45">
        <w:rPr>
          <w:rFonts w:ascii="GHEA Grapalat" w:hAnsi="GHEA Grapalat" w:cs="Calibri"/>
          <w:bCs/>
          <w:color w:val="000000"/>
          <w:sz w:val="20"/>
          <w:szCs w:val="20"/>
        </w:rPr>
        <w:t xml:space="preserve"> 5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Վարդանանց</w:t>
      </w:r>
      <w:proofErr w:type="spellEnd"/>
      <w:r w:rsidRPr="00DB6B45">
        <w:rPr>
          <w:rFonts w:ascii="GHEA Grapalat" w:hAnsi="GHEA Grapalat" w:cs="Calibri"/>
          <w:bCs/>
          <w:color w:val="000000"/>
          <w:sz w:val="20"/>
          <w:szCs w:val="20"/>
        </w:rPr>
        <w:t xml:space="preserve"> 28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Նալբանդյան</w:t>
      </w:r>
      <w:proofErr w:type="spellEnd"/>
      <w:r w:rsidRPr="00DB6B45">
        <w:rPr>
          <w:rFonts w:ascii="GHEA Grapalat" w:hAnsi="GHEA Grapalat" w:cs="Calibri"/>
          <w:bCs/>
          <w:color w:val="000000"/>
          <w:sz w:val="20"/>
          <w:szCs w:val="20"/>
        </w:rPr>
        <w:t xml:space="preserve"> 50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Չարենց</w:t>
      </w:r>
      <w:proofErr w:type="spellEnd"/>
      <w:r w:rsidRPr="00DB6B45">
        <w:rPr>
          <w:rFonts w:ascii="GHEA Grapalat" w:hAnsi="GHEA Grapalat" w:cs="Calibri"/>
          <w:bCs/>
          <w:color w:val="000000"/>
          <w:sz w:val="20"/>
          <w:szCs w:val="20"/>
        </w:rPr>
        <w:t xml:space="preserve"> 66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Նար-Դոս</w:t>
      </w:r>
      <w:proofErr w:type="spellEnd"/>
      <w:r w:rsidRPr="00DB6B45">
        <w:rPr>
          <w:rFonts w:ascii="GHEA Grapalat" w:hAnsi="GHEA Grapalat" w:cs="Calibri"/>
          <w:bCs/>
          <w:color w:val="000000"/>
          <w:sz w:val="20"/>
          <w:szCs w:val="20"/>
        </w:rPr>
        <w:t xml:space="preserve"> 73ա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Աղայան</w:t>
      </w:r>
      <w:proofErr w:type="spellEnd"/>
      <w:r w:rsidRPr="00DB6B45">
        <w:rPr>
          <w:rFonts w:ascii="GHEA Grapalat" w:hAnsi="GHEA Grapalat" w:cs="Calibri"/>
          <w:bCs/>
          <w:color w:val="000000"/>
          <w:sz w:val="20"/>
          <w:szCs w:val="20"/>
        </w:rPr>
        <w:t xml:space="preserve"> 9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Աբովյան</w:t>
      </w:r>
      <w:proofErr w:type="spellEnd"/>
      <w:r w:rsidRPr="00DB6B45">
        <w:rPr>
          <w:rFonts w:ascii="GHEA Grapalat" w:hAnsi="GHEA Grapalat" w:cs="Calibri"/>
          <w:bCs/>
          <w:color w:val="000000"/>
          <w:sz w:val="20"/>
          <w:szCs w:val="20"/>
        </w:rPr>
        <w:t xml:space="preserve"> 34ա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Նար-Դոս</w:t>
      </w:r>
      <w:proofErr w:type="spellEnd"/>
      <w:r w:rsidRPr="00DB6B45">
        <w:rPr>
          <w:rFonts w:ascii="GHEA Grapalat" w:hAnsi="GHEA Grapalat" w:cs="Calibri"/>
          <w:bCs/>
          <w:color w:val="000000"/>
          <w:sz w:val="20"/>
          <w:szCs w:val="20"/>
        </w:rPr>
        <w:t xml:space="preserve"> 75 (</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sz w:val="20"/>
          <w:szCs w:val="20"/>
        </w:rPr>
        <w:t>Նալբանդյան</w:t>
      </w:r>
      <w:proofErr w:type="spellEnd"/>
      <w:r w:rsidRPr="00DB6B45">
        <w:rPr>
          <w:rFonts w:ascii="GHEA Grapalat" w:hAnsi="GHEA Grapalat" w:cs="Calibri"/>
          <w:bCs/>
          <w:sz w:val="20"/>
          <w:szCs w:val="20"/>
        </w:rPr>
        <w:t xml:space="preserve"> 25 ա </w:t>
      </w:r>
      <w:r w:rsidRPr="00DB6B45">
        <w:rPr>
          <w:rFonts w:ascii="GHEA Grapalat" w:hAnsi="GHEA Grapalat" w:cs="Calibri"/>
          <w:bCs/>
          <w:color w:val="000000"/>
          <w:sz w:val="20"/>
          <w:szCs w:val="20"/>
        </w:rPr>
        <w:t>(</w:t>
      </w:r>
      <w:proofErr w:type="spellStart"/>
      <w:r w:rsidRPr="00DB6B45">
        <w:rPr>
          <w:rFonts w:ascii="GHEA Grapalat" w:hAnsi="GHEA Grapalat" w:cs="Calibri"/>
          <w:bCs/>
          <w:color w:val="000000"/>
          <w:sz w:val="20"/>
          <w:szCs w:val="20"/>
        </w:rPr>
        <w:t>Ֆուտբոլի</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color w:val="000000"/>
          <w:sz w:val="20"/>
          <w:szCs w:val="20"/>
        </w:rPr>
        <w:t>դաշտեր</w:t>
      </w:r>
      <w:proofErr w:type="spellEnd"/>
      <w:r w:rsidRPr="00DB6B45">
        <w:rPr>
          <w:rFonts w:ascii="GHEA Grapalat" w:hAnsi="GHEA Grapalat" w:cs="Calibri"/>
          <w:bCs/>
          <w:color w:val="000000"/>
          <w:sz w:val="20"/>
          <w:szCs w:val="20"/>
        </w:rPr>
        <w:t xml:space="preserve">), </w:t>
      </w:r>
      <w:proofErr w:type="spellStart"/>
      <w:r w:rsidRPr="00DB6B45">
        <w:rPr>
          <w:rFonts w:ascii="GHEA Grapalat" w:hAnsi="GHEA Grapalat" w:cs="Calibri"/>
          <w:bCs/>
          <w:sz w:val="20"/>
          <w:szCs w:val="20"/>
        </w:rPr>
        <w:t>Նար-Դոս</w:t>
      </w:r>
      <w:proofErr w:type="spellEnd"/>
      <w:r w:rsidRPr="00DB6B45">
        <w:rPr>
          <w:rFonts w:ascii="GHEA Grapalat" w:hAnsi="GHEA Grapalat" w:cs="Calibri"/>
          <w:bCs/>
          <w:sz w:val="20"/>
          <w:szCs w:val="20"/>
        </w:rPr>
        <w:t xml:space="preserve"> 4, </w:t>
      </w:r>
      <w:proofErr w:type="spellStart"/>
      <w:r w:rsidRPr="00DB6B45">
        <w:rPr>
          <w:rFonts w:ascii="GHEA Grapalat" w:hAnsi="GHEA Grapalat" w:cs="Calibri"/>
          <w:bCs/>
          <w:sz w:val="20"/>
          <w:szCs w:val="20"/>
        </w:rPr>
        <w:t>Եր.Քեչար</w:t>
      </w:r>
      <w:proofErr w:type="spellEnd"/>
      <w:r w:rsidRPr="00DB6B45">
        <w:rPr>
          <w:rFonts w:ascii="GHEA Grapalat" w:hAnsi="GHEA Grapalat" w:cs="Calibri"/>
          <w:bCs/>
          <w:sz w:val="20"/>
          <w:szCs w:val="20"/>
        </w:rPr>
        <w:t xml:space="preserve"> 15, </w:t>
      </w:r>
      <w:proofErr w:type="spellStart"/>
      <w:r w:rsidRPr="00DB6B45">
        <w:rPr>
          <w:rFonts w:ascii="GHEA Grapalat" w:hAnsi="GHEA Grapalat" w:cs="Calibri"/>
          <w:bCs/>
          <w:sz w:val="20"/>
          <w:szCs w:val="20"/>
        </w:rPr>
        <w:t>Քաջազնունի</w:t>
      </w:r>
      <w:proofErr w:type="spellEnd"/>
      <w:r w:rsidRPr="00DB6B45">
        <w:rPr>
          <w:rFonts w:ascii="GHEA Grapalat" w:hAnsi="GHEA Grapalat" w:cs="Calibri"/>
          <w:bCs/>
          <w:sz w:val="20"/>
          <w:szCs w:val="20"/>
        </w:rPr>
        <w:t xml:space="preserve"> 11, </w:t>
      </w:r>
      <w:proofErr w:type="spellStart"/>
      <w:r w:rsidRPr="00DB6B45">
        <w:rPr>
          <w:rFonts w:ascii="GHEA Grapalat" w:hAnsi="GHEA Grapalat" w:cs="Calibri"/>
          <w:bCs/>
          <w:sz w:val="20"/>
          <w:szCs w:val="20"/>
        </w:rPr>
        <w:t>Կիլիկիա</w:t>
      </w:r>
      <w:proofErr w:type="spellEnd"/>
      <w:r w:rsidRPr="00DB6B45">
        <w:rPr>
          <w:rFonts w:ascii="GHEA Grapalat" w:hAnsi="GHEA Grapalat" w:cs="Calibri"/>
          <w:bCs/>
          <w:sz w:val="20"/>
          <w:szCs w:val="20"/>
        </w:rPr>
        <w:t xml:space="preserve"> - </w:t>
      </w:r>
      <w:proofErr w:type="spellStart"/>
      <w:r w:rsidRPr="00DB6B45">
        <w:rPr>
          <w:rFonts w:ascii="GHEA Grapalat" w:hAnsi="GHEA Grapalat" w:cs="Calibri"/>
          <w:bCs/>
          <w:sz w:val="20"/>
          <w:szCs w:val="20"/>
        </w:rPr>
        <w:t>Համար</w:t>
      </w:r>
      <w:proofErr w:type="spellEnd"/>
      <w:r w:rsidRPr="00DB6B45">
        <w:rPr>
          <w:rFonts w:ascii="GHEA Grapalat" w:hAnsi="GHEA Grapalat" w:cs="Calibri"/>
          <w:bCs/>
          <w:sz w:val="20"/>
          <w:szCs w:val="20"/>
        </w:rPr>
        <w:t xml:space="preserve"> 80 </w:t>
      </w:r>
      <w:proofErr w:type="spellStart"/>
      <w:r w:rsidRPr="00DB6B45">
        <w:rPr>
          <w:rFonts w:ascii="GHEA Grapalat" w:hAnsi="GHEA Grapalat" w:cs="Calibri"/>
          <w:bCs/>
          <w:sz w:val="20"/>
          <w:szCs w:val="20"/>
        </w:rPr>
        <w:t>Դպրոց</w:t>
      </w:r>
      <w:proofErr w:type="spellEnd"/>
      <w:r w:rsidRPr="00DB6B45">
        <w:rPr>
          <w:rFonts w:ascii="GHEA Grapalat" w:hAnsi="GHEA Grapalat" w:cs="Calibri"/>
          <w:bCs/>
          <w:sz w:val="20"/>
          <w:szCs w:val="20"/>
        </w:rPr>
        <w:t xml:space="preserve">, </w:t>
      </w:r>
      <w:proofErr w:type="spellStart"/>
      <w:r w:rsidRPr="00DB6B45">
        <w:rPr>
          <w:rFonts w:ascii="GHEA Grapalat" w:hAnsi="GHEA Grapalat" w:cs="Calibri"/>
          <w:bCs/>
          <w:sz w:val="20"/>
          <w:szCs w:val="20"/>
        </w:rPr>
        <w:t>Չարենց</w:t>
      </w:r>
      <w:proofErr w:type="spellEnd"/>
      <w:r w:rsidRPr="00DB6B45">
        <w:rPr>
          <w:rFonts w:ascii="GHEA Grapalat" w:hAnsi="GHEA Grapalat" w:cs="Calibri"/>
          <w:bCs/>
          <w:sz w:val="20"/>
          <w:szCs w:val="20"/>
        </w:rPr>
        <w:t xml:space="preserve"> 75 - </w:t>
      </w:r>
      <w:proofErr w:type="spellStart"/>
      <w:r w:rsidRPr="00DB6B45">
        <w:rPr>
          <w:rFonts w:ascii="GHEA Grapalat" w:hAnsi="GHEA Grapalat" w:cs="Calibri"/>
          <w:bCs/>
          <w:sz w:val="20"/>
          <w:szCs w:val="20"/>
        </w:rPr>
        <w:t>Համար</w:t>
      </w:r>
      <w:proofErr w:type="spellEnd"/>
      <w:r w:rsidRPr="00DB6B45">
        <w:rPr>
          <w:rFonts w:ascii="GHEA Grapalat" w:hAnsi="GHEA Grapalat" w:cs="Calibri"/>
          <w:bCs/>
          <w:sz w:val="20"/>
          <w:szCs w:val="20"/>
        </w:rPr>
        <w:t xml:space="preserve"> 10 </w:t>
      </w:r>
      <w:proofErr w:type="spellStart"/>
      <w:r w:rsidRPr="00DB6B45">
        <w:rPr>
          <w:rFonts w:ascii="GHEA Grapalat" w:hAnsi="GHEA Grapalat" w:cs="Calibri"/>
          <w:bCs/>
          <w:sz w:val="20"/>
          <w:szCs w:val="20"/>
        </w:rPr>
        <w:t>Դպրոց</w:t>
      </w:r>
      <w:proofErr w:type="spellEnd"/>
      <w:r w:rsidRPr="00DB6B45">
        <w:rPr>
          <w:rFonts w:ascii="GHEA Grapalat" w:hAnsi="GHEA Grapalat" w:cs="Calibri"/>
          <w:bCs/>
          <w:sz w:val="20"/>
          <w:szCs w:val="20"/>
        </w:rPr>
        <w:t xml:space="preserve">, </w:t>
      </w:r>
      <w:proofErr w:type="spellStart"/>
      <w:r w:rsidRPr="00DB6B45">
        <w:rPr>
          <w:rFonts w:ascii="GHEA Grapalat" w:hAnsi="GHEA Grapalat" w:cs="Calibri"/>
          <w:bCs/>
          <w:sz w:val="20"/>
          <w:szCs w:val="20"/>
        </w:rPr>
        <w:t>Պարոնյան</w:t>
      </w:r>
      <w:proofErr w:type="spellEnd"/>
      <w:r w:rsidRPr="00DB6B45">
        <w:rPr>
          <w:rFonts w:ascii="GHEA Grapalat" w:hAnsi="GHEA Grapalat" w:cs="Calibri"/>
          <w:bCs/>
          <w:sz w:val="20"/>
          <w:szCs w:val="20"/>
        </w:rPr>
        <w:t xml:space="preserve"> 4ա, </w:t>
      </w:r>
      <w:proofErr w:type="spellStart"/>
      <w:r w:rsidRPr="00DB6B45">
        <w:rPr>
          <w:rFonts w:ascii="GHEA Grapalat" w:hAnsi="GHEA Grapalat" w:cs="Calibri"/>
          <w:bCs/>
          <w:sz w:val="20"/>
          <w:szCs w:val="20"/>
        </w:rPr>
        <w:t>Հերացի</w:t>
      </w:r>
      <w:proofErr w:type="spellEnd"/>
      <w:r w:rsidRPr="00DB6B45">
        <w:rPr>
          <w:rFonts w:ascii="GHEA Grapalat" w:hAnsi="GHEA Grapalat" w:cs="Calibri"/>
          <w:bCs/>
          <w:sz w:val="20"/>
          <w:szCs w:val="20"/>
        </w:rPr>
        <w:t xml:space="preserve"> 18, </w:t>
      </w:r>
      <w:proofErr w:type="spellStart"/>
      <w:r w:rsidRPr="00DB6B45">
        <w:rPr>
          <w:rFonts w:ascii="GHEA Grapalat" w:hAnsi="GHEA Grapalat" w:cs="Calibri"/>
          <w:bCs/>
          <w:sz w:val="20"/>
          <w:szCs w:val="20"/>
        </w:rPr>
        <w:t>Հերացի</w:t>
      </w:r>
      <w:proofErr w:type="spellEnd"/>
      <w:r w:rsidRPr="00DB6B45">
        <w:rPr>
          <w:rFonts w:ascii="GHEA Grapalat" w:hAnsi="GHEA Grapalat" w:cs="Calibri"/>
          <w:bCs/>
          <w:sz w:val="20"/>
          <w:szCs w:val="20"/>
        </w:rPr>
        <w:t xml:space="preserve"> 20, </w:t>
      </w:r>
      <w:proofErr w:type="spellStart"/>
      <w:r w:rsidRPr="00DB6B45">
        <w:rPr>
          <w:rFonts w:ascii="GHEA Grapalat" w:hAnsi="GHEA Grapalat" w:cs="Calibri"/>
          <w:bCs/>
          <w:sz w:val="20"/>
          <w:szCs w:val="20"/>
        </w:rPr>
        <w:t>Դեմիրճյան</w:t>
      </w:r>
      <w:proofErr w:type="spellEnd"/>
      <w:r w:rsidRPr="00DB6B45">
        <w:rPr>
          <w:rFonts w:ascii="GHEA Grapalat" w:hAnsi="GHEA Grapalat" w:cs="Calibri"/>
          <w:bCs/>
          <w:sz w:val="20"/>
          <w:szCs w:val="20"/>
        </w:rPr>
        <w:t xml:space="preserve"> 28, </w:t>
      </w:r>
      <w:proofErr w:type="spellStart"/>
      <w:r w:rsidRPr="00DB6B45">
        <w:rPr>
          <w:rFonts w:ascii="GHEA Grapalat" w:hAnsi="GHEA Grapalat" w:cs="Calibri"/>
          <w:bCs/>
          <w:sz w:val="20"/>
          <w:szCs w:val="20"/>
        </w:rPr>
        <w:t>Հանրապետության</w:t>
      </w:r>
      <w:proofErr w:type="spellEnd"/>
      <w:r w:rsidRPr="00DB6B45">
        <w:rPr>
          <w:rFonts w:ascii="GHEA Grapalat" w:hAnsi="GHEA Grapalat" w:cs="Calibri"/>
          <w:bCs/>
          <w:sz w:val="20"/>
          <w:szCs w:val="20"/>
        </w:rPr>
        <w:t xml:space="preserve"> 62, </w:t>
      </w:r>
      <w:proofErr w:type="spellStart"/>
      <w:r w:rsidRPr="00DB6B45">
        <w:rPr>
          <w:rFonts w:ascii="GHEA Grapalat" w:hAnsi="GHEA Grapalat" w:cs="Calibri"/>
          <w:bCs/>
          <w:sz w:val="20"/>
          <w:szCs w:val="20"/>
        </w:rPr>
        <w:t>Պուշկինի</w:t>
      </w:r>
      <w:proofErr w:type="spellEnd"/>
      <w:r w:rsidRPr="00DB6B45">
        <w:rPr>
          <w:rFonts w:ascii="GHEA Grapalat" w:hAnsi="GHEA Grapalat" w:cs="Calibri"/>
          <w:bCs/>
          <w:sz w:val="20"/>
          <w:szCs w:val="20"/>
        </w:rPr>
        <w:t xml:space="preserve"> 43, </w:t>
      </w:r>
      <w:proofErr w:type="spellStart"/>
      <w:r w:rsidRPr="00DB6B45">
        <w:rPr>
          <w:rFonts w:ascii="GHEA Grapalat" w:hAnsi="GHEA Grapalat" w:cs="Calibri"/>
          <w:bCs/>
          <w:sz w:val="20"/>
          <w:szCs w:val="20"/>
        </w:rPr>
        <w:t>Մաշտոց</w:t>
      </w:r>
      <w:proofErr w:type="spellEnd"/>
      <w:r w:rsidRPr="00DB6B45">
        <w:rPr>
          <w:rFonts w:ascii="GHEA Grapalat" w:hAnsi="GHEA Grapalat" w:cs="Calibri"/>
          <w:bCs/>
          <w:sz w:val="20"/>
          <w:szCs w:val="20"/>
        </w:rPr>
        <w:t xml:space="preserve"> 16, </w:t>
      </w:r>
      <w:proofErr w:type="spellStart"/>
      <w:r w:rsidRPr="00DB6B45">
        <w:rPr>
          <w:rFonts w:ascii="GHEA Grapalat" w:hAnsi="GHEA Grapalat" w:cs="Calibri"/>
          <w:bCs/>
          <w:sz w:val="20"/>
          <w:szCs w:val="20"/>
        </w:rPr>
        <w:t>Քաջազնունի</w:t>
      </w:r>
      <w:proofErr w:type="spellEnd"/>
      <w:r w:rsidRPr="00DB6B45">
        <w:rPr>
          <w:rFonts w:ascii="GHEA Grapalat" w:hAnsi="GHEA Grapalat" w:cs="Calibri"/>
          <w:bCs/>
          <w:sz w:val="20"/>
          <w:szCs w:val="20"/>
        </w:rPr>
        <w:t xml:space="preserve"> 9, </w:t>
      </w:r>
      <w:proofErr w:type="spellStart"/>
      <w:r w:rsidRPr="00DB6B45">
        <w:rPr>
          <w:rFonts w:ascii="GHEA Grapalat" w:hAnsi="GHEA Grapalat" w:cs="Calibri"/>
          <w:bCs/>
          <w:sz w:val="20"/>
          <w:szCs w:val="20"/>
        </w:rPr>
        <w:t>Միքայել</w:t>
      </w:r>
      <w:proofErr w:type="spellEnd"/>
      <w:r w:rsidRPr="00DB6B45">
        <w:rPr>
          <w:rFonts w:ascii="GHEA Grapalat" w:hAnsi="GHEA Grapalat" w:cs="Calibri"/>
          <w:bCs/>
          <w:sz w:val="20"/>
          <w:szCs w:val="20"/>
        </w:rPr>
        <w:t xml:space="preserve"> </w:t>
      </w:r>
      <w:proofErr w:type="spellStart"/>
      <w:r w:rsidRPr="00DB6B45">
        <w:rPr>
          <w:rFonts w:ascii="GHEA Grapalat" w:hAnsi="GHEA Grapalat" w:cs="Calibri"/>
          <w:bCs/>
          <w:sz w:val="20"/>
          <w:szCs w:val="20"/>
        </w:rPr>
        <w:t>Չայլախյան</w:t>
      </w:r>
      <w:proofErr w:type="spellEnd"/>
      <w:r w:rsidRPr="00DB6B45">
        <w:rPr>
          <w:rFonts w:ascii="GHEA Grapalat" w:hAnsi="GHEA Grapalat" w:cs="Calibri"/>
          <w:bCs/>
          <w:sz w:val="20"/>
          <w:szCs w:val="20"/>
        </w:rPr>
        <w:t xml:space="preserve"> 67</w:t>
      </w:r>
      <w:r w:rsidRPr="00DB6B45">
        <w:rPr>
          <w:rFonts w:ascii="GHEA Grapalat" w:hAnsi="GHEA Grapalat" w:cs="Calibri"/>
          <w:bCs/>
          <w:sz w:val="20"/>
          <w:szCs w:val="20"/>
          <w:lang w:val="hy-AM"/>
        </w:rPr>
        <w:t>, Զաքյան 2 Բ</w:t>
      </w:r>
    </w:p>
    <w:p w14:paraId="14FDBD34" w14:textId="77777777" w:rsidR="00F3375B" w:rsidRPr="008B6523" w:rsidRDefault="00F3375B" w:rsidP="00F3375B">
      <w:pPr>
        <w:jc w:val="center"/>
        <w:rPr>
          <w:rFonts w:ascii="GHEA Grapalat" w:hAnsi="GHEA Grapalat" w:cs="Sylfaen"/>
          <w:b/>
          <w:bCs/>
          <w:color w:val="000000"/>
          <w:sz w:val="20"/>
          <w:szCs w:val="20"/>
          <w:lang w:val="hy-AM"/>
        </w:rPr>
      </w:pPr>
    </w:p>
    <w:p w14:paraId="77810C76" w14:textId="77777777" w:rsidR="005E366B" w:rsidRPr="008B6523" w:rsidRDefault="005E366B" w:rsidP="00F02279">
      <w:pPr>
        <w:jc w:val="center"/>
        <w:rPr>
          <w:rFonts w:ascii="GHEA Grapalat" w:hAnsi="GHEA Grapalat" w:cs="Sylfaen"/>
          <w:b/>
          <w:sz w:val="20"/>
          <w:szCs w:val="20"/>
          <w:lang w:val="hy-AM"/>
        </w:rPr>
      </w:pPr>
    </w:p>
    <w:p w14:paraId="1C700B06" w14:textId="77777777" w:rsidR="00F02279" w:rsidRPr="008B6523" w:rsidRDefault="00F02279" w:rsidP="00F02279">
      <w:pPr>
        <w:ind w:firstLine="567"/>
        <w:jc w:val="right"/>
        <w:rPr>
          <w:rFonts w:ascii="GHEA Grapalat" w:hAnsi="GHEA Grapalat"/>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8B6523" w14:paraId="0B2063E4" w14:textId="77777777" w:rsidTr="00545BDE">
        <w:trPr>
          <w:jc w:val="center"/>
        </w:trPr>
        <w:tc>
          <w:tcPr>
            <w:tcW w:w="4536" w:type="dxa"/>
          </w:tcPr>
          <w:p w14:paraId="1163B5E1" w14:textId="77777777" w:rsidR="00F02279" w:rsidRPr="008B6523" w:rsidRDefault="00F02279" w:rsidP="00545BDE">
            <w:pPr>
              <w:spacing w:line="360" w:lineRule="auto"/>
              <w:jc w:val="center"/>
              <w:rPr>
                <w:rFonts w:ascii="GHEA Grapalat" w:hAnsi="GHEA Grapalat" w:cs="Sylfaen"/>
                <w:b/>
                <w:bCs/>
                <w:sz w:val="20"/>
                <w:szCs w:val="20"/>
                <w:lang w:val="nb-NO"/>
              </w:rPr>
            </w:pPr>
            <w:r w:rsidRPr="008B6523">
              <w:rPr>
                <w:rFonts w:ascii="GHEA Grapalat" w:hAnsi="GHEA Grapalat" w:cs="Sylfaen"/>
                <w:b/>
                <w:bCs/>
                <w:sz w:val="20"/>
                <w:szCs w:val="20"/>
                <w:lang w:val="nb-NO"/>
              </w:rPr>
              <w:t>ՊԱՏՎԻՐԱՏՈՒ</w:t>
            </w:r>
          </w:p>
          <w:p w14:paraId="39454444" w14:textId="77777777" w:rsidR="00F02279" w:rsidRPr="008B6523" w:rsidRDefault="00F02279" w:rsidP="00545BDE">
            <w:pPr>
              <w:rPr>
                <w:rFonts w:ascii="GHEA Grapalat" w:hAnsi="GHEA Grapalat"/>
                <w:sz w:val="20"/>
                <w:szCs w:val="20"/>
                <w:lang w:val="ru-RU"/>
              </w:rPr>
            </w:pPr>
          </w:p>
          <w:p w14:paraId="351CA5F6"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2717A1C4"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lastRenderedPageBreak/>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50A5960C"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c>
          <w:tcPr>
            <w:tcW w:w="760" w:type="dxa"/>
          </w:tcPr>
          <w:p w14:paraId="7B7A2CE3" w14:textId="77777777" w:rsidR="00F02279" w:rsidRPr="008B6523" w:rsidRDefault="00F02279" w:rsidP="00545BDE">
            <w:pPr>
              <w:spacing w:line="360" w:lineRule="auto"/>
              <w:jc w:val="center"/>
              <w:rPr>
                <w:rFonts w:ascii="GHEA Grapalat" w:hAnsi="GHEA Grapalat"/>
                <w:sz w:val="20"/>
                <w:szCs w:val="20"/>
                <w:lang w:val="ru-RU"/>
              </w:rPr>
            </w:pPr>
          </w:p>
        </w:tc>
        <w:tc>
          <w:tcPr>
            <w:tcW w:w="4343" w:type="dxa"/>
          </w:tcPr>
          <w:p w14:paraId="1918FB33" w14:textId="77777777" w:rsidR="00F02279" w:rsidRPr="008B6523" w:rsidRDefault="00F02279" w:rsidP="00545BDE">
            <w:pPr>
              <w:spacing w:line="360" w:lineRule="auto"/>
              <w:jc w:val="center"/>
              <w:rPr>
                <w:rFonts w:ascii="GHEA Grapalat" w:hAnsi="GHEA Grapalat" w:cs="Sylfaen"/>
                <w:b/>
                <w:bCs/>
                <w:sz w:val="20"/>
                <w:szCs w:val="20"/>
                <w:lang w:val="ru-RU"/>
              </w:rPr>
            </w:pPr>
            <w:r w:rsidRPr="008B6523">
              <w:rPr>
                <w:rFonts w:ascii="GHEA Grapalat" w:hAnsi="GHEA Grapalat" w:cs="Sylfaen"/>
                <w:b/>
                <w:bCs/>
                <w:sz w:val="20"/>
                <w:szCs w:val="20"/>
                <w:lang w:val="pt-BR"/>
              </w:rPr>
              <w:t>ԿԱՊԱԼԱՌՈՒ</w:t>
            </w:r>
          </w:p>
          <w:p w14:paraId="6E699B62" w14:textId="77777777" w:rsidR="00F02279" w:rsidRPr="008B6523" w:rsidRDefault="00F02279" w:rsidP="00545BDE">
            <w:pPr>
              <w:jc w:val="center"/>
              <w:rPr>
                <w:rFonts w:ascii="GHEA Grapalat" w:hAnsi="GHEA Grapalat"/>
                <w:sz w:val="20"/>
                <w:szCs w:val="20"/>
                <w:lang w:val="ru-RU"/>
              </w:rPr>
            </w:pPr>
          </w:p>
          <w:p w14:paraId="58EACC11"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42A39D83"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lastRenderedPageBreak/>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19DE95AA"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r>
    </w:tbl>
    <w:p w14:paraId="74A4E017" w14:textId="77777777" w:rsidR="00F02279" w:rsidRPr="00FB1EC7" w:rsidRDefault="00F02279" w:rsidP="00F02279">
      <w:pPr>
        <w:ind w:firstLine="567"/>
        <w:jc w:val="right"/>
        <w:rPr>
          <w:rFonts w:ascii="GHEA Grapalat" w:hAnsi="GHEA Grapalat"/>
          <w:i/>
          <w:lang w:val="pt-BR"/>
        </w:rPr>
      </w:pPr>
    </w:p>
    <w:p w14:paraId="3E59D46D" w14:textId="77777777" w:rsidR="00640081" w:rsidRDefault="00640081" w:rsidP="00F02279">
      <w:pPr>
        <w:ind w:firstLine="567"/>
        <w:jc w:val="right"/>
        <w:rPr>
          <w:rFonts w:ascii="GHEA Grapalat" w:hAnsi="GHEA Grapalat" w:cs="Sylfaen"/>
          <w:i/>
          <w:sz w:val="20"/>
          <w:szCs w:val="20"/>
          <w:lang w:val="pt-BR"/>
        </w:rPr>
      </w:pPr>
    </w:p>
    <w:p w14:paraId="3B9D82C8" w14:textId="36F33022" w:rsidR="00640081" w:rsidRDefault="00640081" w:rsidP="00F02279">
      <w:pPr>
        <w:ind w:firstLine="567"/>
        <w:jc w:val="right"/>
        <w:rPr>
          <w:rFonts w:ascii="GHEA Grapalat" w:hAnsi="GHEA Grapalat" w:cs="Sylfaen"/>
          <w:i/>
          <w:sz w:val="20"/>
          <w:szCs w:val="20"/>
          <w:lang w:val="pt-BR"/>
        </w:rPr>
      </w:pPr>
    </w:p>
    <w:p w14:paraId="2A8A5AA0" w14:textId="18C3708A" w:rsidR="00AF4E29" w:rsidRDefault="00AF4E29" w:rsidP="00F02279">
      <w:pPr>
        <w:ind w:firstLine="567"/>
        <w:jc w:val="right"/>
        <w:rPr>
          <w:rFonts w:ascii="GHEA Grapalat" w:hAnsi="GHEA Grapalat" w:cs="Sylfaen"/>
          <w:i/>
          <w:sz w:val="20"/>
          <w:szCs w:val="20"/>
          <w:lang w:val="pt-BR"/>
        </w:rPr>
      </w:pPr>
    </w:p>
    <w:p w14:paraId="1CC10B64" w14:textId="34DECA14" w:rsidR="00AF4E29" w:rsidRDefault="00AF4E29" w:rsidP="00F02279">
      <w:pPr>
        <w:ind w:firstLine="567"/>
        <w:jc w:val="right"/>
        <w:rPr>
          <w:rFonts w:ascii="GHEA Grapalat" w:hAnsi="GHEA Grapalat" w:cs="Sylfaen"/>
          <w:i/>
          <w:sz w:val="20"/>
          <w:szCs w:val="20"/>
          <w:lang w:val="pt-BR"/>
        </w:rPr>
      </w:pPr>
    </w:p>
    <w:p w14:paraId="75713C71" w14:textId="77777777" w:rsidR="000778C8" w:rsidRDefault="000778C8" w:rsidP="00F02279">
      <w:pPr>
        <w:ind w:firstLine="567"/>
        <w:jc w:val="right"/>
        <w:rPr>
          <w:rFonts w:ascii="GHEA Grapalat" w:hAnsi="GHEA Grapalat" w:cs="Sylfaen"/>
          <w:i/>
          <w:sz w:val="20"/>
          <w:szCs w:val="20"/>
          <w:lang w:val="pt-BR"/>
        </w:rPr>
      </w:pPr>
    </w:p>
    <w:p w14:paraId="7911E4E1" w14:textId="77777777" w:rsidR="000778C8" w:rsidRDefault="000778C8" w:rsidP="00F02279">
      <w:pPr>
        <w:ind w:firstLine="567"/>
        <w:jc w:val="right"/>
        <w:rPr>
          <w:rFonts w:ascii="GHEA Grapalat" w:hAnsi="GHEA Grapalat" w:cs="Sylfaen"/>
          <w:i/>
          <w:sz w:val="20"/>
          <w:szCs w:val="20"/>
          <w:lang w:val="pt-BR"/>
        </w:rPr>
      </w:pPr>
    </w:p>
    <w:p w14:paraId="47A2B1AE" w14:textId="77777777" w:rsidR="000778C8" w:rsidRDefault="000778C8" w:rsidP="00F02279">
      <w:pPr>
        <w:ind w:firstLine="567"/>
        <w:jc w:val="right"/>
        <w:rPr>
          <w:rFonts w:ascii="GHEA Grapalat" w:hAnsi="GHEA Grapalat" w:cs="Sylfaen"/>
          <w:i/>
          <w:sz w:val="20"/>
          <w:szCs w:val="20"/>
          <w:lang w:val="pt-BR"/>
        </w:rPr>
      </w:pPr>
    </w:p>
    <w:p w14:paraId="4DCD7FC3" w14:textId="77777777" w:rsidR="00070434" w:rsidRDefault="00070434" w:rsidP="00F02279">
      <w:pPr>
        <w:ind w:firstLine="567"/>
        <w:jc w:val="right"/>
        <w:rPr>
          <w:rFonts w:ascii="GHEA Grapalat" w:hAnsi="GHEA Grapalat" w:cs="Sylfaen"/>
          <w:i/>
          <w:sz w:val="20"/>
          <w:szCs w:val="20"/>
          <w:lang w:val="pt-BR"/>
        </w:rPr>
      </w:pPr>
    </w:p>
    <w:p w14:paraId="3663CB76" w14:textId="77777777" w:rsidR="006B14BD" w:rsidRDefault="006B14BD" w:rsidP="00F02279">
      <w:pPr>
        <w:ind w:firstLine="567"/>
        <w:jc w:val="right"/>
        <w:rPr>
          <w:rFonts w:ascii="GHEA Grapalat" w:hAnsi="GHEA Grapalat" w:cs="Sylfaen"/>
          <w:i/>
          <w:sz w:val="20"/>
          <w:szCs w:val="20"/>
          <w:lang w:val="pt-BR"/>
        </w:rPr>
      </w:pPr>
    </w:p>
    <w:p w14:paraId="54C26FC0" w14:textId="77777777" w:rsidR="006B14BD" w:rsidRDefault="006B14BD" w:rsidP="00F02279">
      <w:pPr>
        <w:ind w:firstLine="567"/>
        <w:jc w:val="right"/>
        <w:rPr>
          <w:rFonts w:ascii="GHEA Grapalat" w:hAnsi="GHEA Grapalat" w:cs="Sylfaen"/>
          <w:i/>
          <w:sz w:val="20"/>
          <w:szCs w:val="20"/>
          <w:lang w:val="pt-BR"/>
        </w:rPr>
      </w:pPr>
    </w:p>
    <w:p w14:paraId="131EBE02" w14:textId="77777777" w:rsidR="006B14BD" w:rsidRDefault="006B14BD" w:rsidP="00F02279">
      <w:pPr>
        <w:ind w:firstLine="567"/>
        <w:jc w:val="right"/>
        <w:rPr>
          <w:rFonts w:ascii="GHEA Grapalat" w:hAnsi="GHEA Grapalat" w:cs="Sylfaen"/>
          <w:i/>
          <w:sz w:val="20"/>
          <w:szCs w:val="20"/>
          <w:lang w:val="pt-BR"/>
        </w:rPr>
      </w:pPr>
    </w:p>
    <w:p w14:paraId="57DFE067" w14:textId="77777777" w:rsidR="006B14BD" w:rsidRDefault="006B14BD" w:rsidP="00F02279">
      <w:pPr>
        <w:ind w:firstLine="567"/>
        <w:jc w:val="right"/>
        <w:rPr>
          <w:rFonts w:ascii="GHEA Grapalat" w:hAnsi="GHEA Grapalat" w:cs="Sylfaen"/>
          <w:i/>
          <w:sz w:val="20"/>
          <w:szCs w:val="20"/>
          <w:lang w:val="pt-BR"/>
        </w:rPr>
      </w:pPr>
    </w:p>
    <w:p w14:paraId="0E2C1CB9" w14:textId="77777777" w:rsidR="006B14BD" w:rsidRDefault="006B14BD" w:rsidP="00F02279">
      <w:pPr>
        <w:ind w:firstLine="567"/>
        <w:jc w:val="right"/>
        <w:rPr>
          <w:rFonts w:ascii="GHEA Grapalat" w:hAnsi="GHEA Grapalat" w:cs="Sylfaen"/>
          <w:i/>
          <w:sz w:val="20"/>
          <w:szCs w:val="20"/>
          <w:lang w:val="pt-BR"/>
        </w:rPr>
      </w:pPr>
    </w:p>
    <w:p w14:paraId="0C7D16A6" w14:textId="77777777" w:rsidR="006B14BD" w:rsidRDefault="006B14BD" w:rsidP="00F02279">
      <w:pPr>
        <w:ind w:firstLine="567"/>
        <w:jc w:val="right"/>
        <w:rPr>
          <w:rFonts w:ascii="GHEA Grapalat" w:hAnsi="GHEA Grapalat" w:cs="Sylfaen"/>
          <w:i/>
          <w:sz w:val="20"/>
          <w:szCs w:val="20"/>
          <w:lang w:val="pt-BR"/>
        </w:rPr>
      </w:pPr>
    </w:p>
    <w:p w14:paraId="1DACF09B" w14:textId="77777777" w:rsidR="006B14BD" w:rsidRDefault="006B14BD" w:rsidP="00F02279">
      <w:pPr>
        <w:ind w:firstLine="567"/>
        <w:jc w:val="right"/>
        <w:rPr>
          <w:rFonts w:ascii="GHEA Grapalat" w:hAnsi="GHEA Grapalat" w:cs="Sylfaen"/>
          <w:i/>
          <w:sz w:val="20"/>
          <w:szCs w:val="20"/>
          <w:lang w:val="pt-BR"/>
        </w:rPr>
      </w:pPr>
    </w:p>
    <w:p w14:paraId="58AE9F0D" w14:textId="77777777" w:rsidR="006B14BD" w:rsidRDefault="006B14BD" w:rsidP="00F02279">
      <w:pPr>
        <w:ind w:firstLine="567"/>
        <w:jc w:val="right"/>
        <w:rPr>
          <w:rFonts w:ascii="GHEA Grapalat" w:hAnsi="GHEA Grapalat" w:cs="Sylfaen"/>
          <w:i/>
          <w:sz w:val="20"/>
          <w:szCs w:val="20"/>
          <w:lang w:val="pt-BR"/>
        </w:rPr>
      </w:pPr>
    </w:p>
    <w:p w14:paraId="4E79624C" w14:textId="77777777" w:rsidR="006B14BD" w:rsidRDefault="006B14BD" w:rsidP="00F02279">
      <w:pPr>
        <w:ind w:firstLine="567"/>
        <w:jc w:val="right"/>
        <w:rPr>
          <w:rFonts w:ascii="GHEA Grapalat" w:hAnsi="GHEA Grapalat" w:cs="Sylfaen"/>
          <w:i/>
          <w:sz w:val="20"/>
          <w:szCs w:val="20"/>
          <w:lang w:val="pt-BR"/>
        </w:rPr>
      </w:pPr>
    </w:p>
    <w:p w14:paraId="6309FAD0" w14:textId="77777777" w:rsidR="006B14BD" w:rsidRDefault="006B14BD" w:rsidP="00F02279">
      <w:pPr>
        <w:ind w:firstLine="567"/>
        <w:jc w:val="right"/>
        <w:rPr>
          <w:rFonts w:ascii="GHEA Grapalat" w:hAnsi="GHEA Grapalat" w:cs="Sylfaen"/>
          <w:i/>
          <w:sz w:val="20"/>
          <w:szCs w:val="20"/>
          <w:lang w:val="pt-BR"/>
        </w:rPr>
      </w:pPr>
    </w:p>
    <w:p w14:paraId="2AA3CC0E" w14:textId="77777777" w:rsidR="006B14BD" w:rsidRDefault="006B14BD" w:rsidP="00F02279">
      <w:pPr>
        <w:ind w:firstLine="567"/>
        <w:jc w:val="right"/>
        <w:rPr>
          <w:rFonts w:ascii="GHEA Grapalat" w:hAnsi="GHEA Grapalat" w:cs="Sylfaen"/>
          <w:i/>
          <w:sz w:val="20"/>
          <w:szCs w:val="20"/>
          <w:lang w:val="pt-BR"/>
        </w:rPr>
      </w:pPr>
    </w:p>
    <w:p w14:paraId="41D8C1C1" w14:textId="77777777" w:rsidR="006B14BD" w:rsidRDefault="006B14BD" w:rsidP="00F02279">
      <w:pPr>
        <w:ind w:firstLine="567"/>
        <w:jc w:val="right"/>
        <w:rPr>
          <w:rFonts w:ascii="GHEA Grapalat" w:hAnsi="GHEA Grapalat" w:cs="Sylfaen"/>
          <w:i/>
          <w:sz w:val="20"/>
          <w:szCs w:val="20"/>
          <w:lang w:val="pt-BR"/>
        </w:rPr>
      </w:pPr>
    </w:p>
    <w:p w14:paraId="66B86BC2" w14:textId="77777777" w:rsidR="006B14BD" w:rsidRDefault="006B14BD" w:rsidP="00F02279">
      <w:pPr>
        <w:ind w:firstLine="567"/>
        <w:jc w:val="right"/>
        <w:rPr>
          <w:rFonts w:ascii="GHEA Grapalat" w:hAnsi="GHEA Grapalat" w:cs="Sylfaen"/>
          <w:i/>
          <w:sz w:val="20"/>
          <w:szCs w:val="20"/>
          <w:lang w:val="pt-BR"/>
        </w:rPr>
      </w:pPr>
    </w:p>
    <w:p w14:paraId="1B3CDE38" w14:textId="77777777" w:rsidR="00394FE9" w:rsidRDefault="00394FE9" w:rsidP="00F02279">
      <w:pPr>
        <w:ind w:firstLine="567"/>
        <w:jc w:val="right"/>
        <w:rPr>
          <w:rFonts w:ascii="GHEA Grapalat" w:hAnsi="GHEA Grapalat" w:cs="Sylfaen"/>
          <w:i/>
          <w:sz w:val="20"/>
          <w:szCs w:val="20"/>
          <w:lang w:val="ru-RU"/>
        </w:rPr>
      </w:pPr>
    </w:p>
    <w:p w14:paraId="07D1C453" w14:textId="77777777" w:rsidR="00394FE9" w:rsidRDefault="00394FE9" w:rsidP="00F02279">
      <w:pPr>
        <w:ind w:firstLine="567"/>
        <w:jc w:val="right"/>
        <w:rPr>
          <w:rFonts w:ascii="GHEA Grapalat" w:hAnsi="GHEA Grapalat" w:cs="Sylfaen"/>
          <w:i/>
          <w:sz w:val="20"/>
          <w:szCs w:val="20"/>
          <w:lang w:val="ru-RU"/>
        </w:rPr>
      </w:pPr>
    </w:p>
    <w:p w14:paraId="69AAB692" w14:textId="77777777" w:rsidR="00394FE9" w:rsidRDefault="00394FE9" w:rsidP="00F02279">
      <w:pPr>
        <w:ind w:firstLine="567"/>
        <w:jc w:val="right"/>
        <w:rPr>
          <w:rFonts w:ascii="GHEA Grapalat" w:hAnsi="GHEA Grapalat" w:cs="Sylfaen"/>
          <w:i/>
          <w:sz w:val="20"/>
          <w:szCs w:val="20"/>
          <w:lang w:val="ru-RU"/>
        </w:rPr>
      </w:pPr>
    </w:p>
    <w:p w14:paraId="6B3D29F0" w14:textId="77777777" w:rsidR="00394FE9" w:rsidRDefault="00394FE9" w:rsidP="00F02279">
      <w:pPr>
        <w:ind w:firstLine="567"/>
        <w:jc w:val="right"/>
        <w:rPr>
          <w:rFonts w:ascii="GHEA Grapalat" w:hAnsi="GHEA Grapalat" w:cs="Sylfaen"/>
          <w:i/>
          <w:sz w:val="20"/>
          <w:szCs w:val="20"/>
          <w:lang w:val="ru-RU"/>
        </w:rPr>
      </w:pPr>
    </w:p>
    <w:p w14:paraId="2D9B2AF6" w14:textId="77777777" w:rsidR="00394FE9" w:rsidRDefault="00394FE9" w:rsidP="00F02279">
      <w:pPr>
        <w:ind w:firstLine="567"/>
        <w:jc w:val="right"/>
        <w:rPr>
          <w:rFonts w:ascii="GHEA Grapalat" w:hAnsi="GHEA Grapalat" w:cs="Sylfaen"/>
          <w:i/>
          <w:sz w:val="20"/>
          <w:szCs w:val="20"/>
          <w:lang w:val="ru-RU"/>
        </w:rPr>
      </w:pPr>
    </w:p>
    <w:p w14:paraId="0ED9A6CD" w14:textId="77777777" w:rsidR="00394FE9" w:rsidRDefault="00394FE9" w:rsidP="00F02279">
      <w:pPr>
        <w:ind w:firstLine="567"/>
        <w:jc w:val="right"/>
        <w:rPr>
          <w:rFonts w:ascii="GHEA Grapalat" w:hAnsi="GHEA Grapalat" w:cs="Sylfaen"/>
          <w:i/>
          <w:sz w:val="20"/>
          <w:szCs w:val="20"/>
          <w:lang w:val="ru-RU"/>
        </w:rPr>
      </w:pPr>
    </w:p>
    <w:p w14:paraId="20417A52" w14:textId="77777777" w:rsidR="00394FE9" w:rsidRDefault="00394FE9" w:rsidP="00F02279">
      <w:pPr>
        <w:ind w:firstLine="567"/>
        <w:jc w:val="right"/>
        <w:rPr>
          <w:rFonts w:ascii="GHEA Grapalat" w:hAnsi="GHEA Grapalat" w:cs="Sylfaen"/>
          <w:i/>
          <w:sz w:val="20"/>
          <w:szCs w:val="20"/>
          <w:lang w:val="ru-RU"/>
        </w:rPr>
      </w:pPr>
    </w:p>
    <w:p w14:paraId="5A4A88D4" w14:textId="77777777" w:rsidR="00394FE9" w:rsidRDefault="00394FE9" w:rsidP="00F02279">
      <w:pPr>
        <w:ind w:firstLine="567"/>
        <w:jc w:val="right"/>
        <w:rPr>
          <w:rFonts w:ascii="GHEA Grapalat" w:hAnsi="GHEA Grapalat" w:cs="Sylfaen"/>
          <w:i/>
          <w:sz w:val="20"/>
          <w:szCs w:val="20"/>
          <w:lang w:val="ru-RU"/>
        </w:rPr>
      </w:pPr>
    </w:p>
    <w:p w14:paraId="00084B9A" w14:textId="77777777" w:rsidR="00394FE9" w:rsidRDefault="00394FE9" w:rsidP="00F02279">
      <w:pPr>
        <w:ind w:firstLine="567"/>
        <w:jc w:val="right"/>
        <w:rPr>
          <w:rFonts w:ascii="GHEA Grapalat" w:hAnsi="GHEA Grapalat" w:cs="Sylfaen"/>
          <w:i/>
          <w:sz w:val="20"/>
          <w:szCs w:val="20"/>
          <w:lang w:val="ru-RU"/>
        </w:rPr>
      </w:pPr>
    </w:p>
    <w:p w14:paraId="5FFB80C1" w14:textId="77777777" w:rsidR="00394FE9" w:rsidRDefault="00394FE9" w:rsidP="00F02279">
      <w:pPr>
        <w:ind w:firstLine="567"/>
        <w:jc w:val="right"/>
        <w:rPr>
          <w:rFonts w:ascii="GHEA Grapalat" w:hAnsi="GHEA Grapalat" w:cs="Sylfaen"/>
          <w:i/>
          <w:sz w:val="20"/>
          <w:szCs w:val="20"/>
          <w:lang w:val="ru-RU"/>
        </w:rPr>
      </w:pPr>
    </w:p>
    <w:p w14:paraId="378AA831" w14:textId="77777777" w:rsidR="00394FE9" w:rsidRDefault="00394FE9" w:rsidP="00F02279">
      <w:pPr>
        <w:ind w:firstLine="567"/>
        <w:jc w:val="right"/>
        <w:rPr>
          <w:rFonts w:ascii="GHEA Grapalat" w:hAnsi="GHEA Grapalat" w:cs="Sylfaen"/>
          <w:i/>
          <w:sz w:val="20"/>
          <w:szCs w:val="20"/>
          <w:lang w:val="ru-RU"/>
        </w:rPr>
      </w:pPr>
    </w:p>
    <w:p w14:paraId="41372ACE" w14:textId="77777777" w:rsidR="00394FE9" w:rsidRDefault="00394FE9" w:rsidP="00F02279">
      <w:pPr>
        <w:ind w:firstLine="567"/>
        <w:jc w:val="right"/>
        <w:rPr>
          <w:rFonts w:ascii="GHEA Grapalat" w:hAnsi="GHEA Grapalat" w:cs="Sylfaen"/>
          <w:i/>
          <w:sz w:val="20"/>
          <w:szCs w:val="20"/>
          <w:lang w:val="ru-RU"/>
        </w:rPr>
      </w:pPr>
    </w:p>
    <w:p w14:paraId="3A2961DA" w14:textId="77777777" w:rsidR="00394FE9" w:rsidRDefault="00394FE9" w:rsidP="00F02279">
      <w:pPr>
        <w:ind w:firstLine="567"/>
        <w:jc w:val="right"/>
        <w:rPr>
          <w:rFonts w:ascii="GHEA Grapalat" w:hAnsi="GHEA Grapalat" w:cs="Sylfaen"/>
          <w:i/>
          <w:sz w:val="20"/>
          <w:szCs w:val="20"/>
          <w:lang w:val="ru-RU"/>
        </w:rPr>
      </w:pPr>
    </w:p>
    <w:p w14:paraId="4EE34DCF" w14:textId="77777777" w:rsidR="00394FE9" w:rsidRDefault="00394FE9" w:rsidP="00F02279">
      <w:pPr>
        <w:ind w:firstLine="567"/>
        <w:jc w:val="right"/>
        <w:rPr>
          <w:rFonts w:ascii="GHEA Grapalat" w:hAnsi="GHEA Grapalat" w:cs="Sylfaen"/>
          <w:i/>
          <w:sz w:val="20"/>
          <w:szCs w:val="20"/>
          <w:lang w:val="ru-RU"/>
        </w:rPr>
      </w:pPr>
    </w:p>
    <w:p w14:paraId="30070DB4" w14:textId="77777777" w:rsidR="00394FE9" w:rsidRDefault="00394FE9" w:rsidP="00F02279">
      <w:pPr>
        <w:ind w:firstLine="567"/>
        <w:jc w:val="right"/>
        <w:rPr>
          <w:rFonts w:ascii="GHEA Grapalat" w:hAnsi="GHEA Grapalat" w:cs="Sylfaen"/>
          <w:i/>
          <w:sz w:val="20"/>
          <w:szCs w:val="20"/>
          <w:lang w:val="ru-RU"/>
        </w:rPr>
      </w:pPr>
    </w:p>
    <w:p w14:paraId="7CF0A866" w14:textId="77777777" w:rsidR="00394FE9" w:rsidRDefault="00394FE9" w:rsidP="00F02279">
      <w:pPr>
        <w:ind w:firstLine="567"/>
        <w:jc w:val="right"/>
        <w:rPr>
          <w:rFonts w:ascii="GHEA Grapalat" w:hAnsi="GHEA Grapalat" w:cs="Sylfaen"/>
          <w:i/>
          <w:sz w:val="20"/>
          <w:szCs w:val="20"/>
          <w:lang w:val="ru-RU"/>
        </w:rPr>
      </w:pPr>
    </w:p>
    <w:p w14:paraId="44F6E9C6" w14:textId="77777777" w:rsidR="00394FE9" w:rsidRDefault="00394FE9" w:rsidP="00F02279">
      <w:pPr>
        <w:ind w:firstLine="567"/>
        <w:jc w:val="right"/>
        <w:rPr>
          <w:rFonts w:ascii="GHEA Grapalat" w:hAnsi="GHEA Grapalat" w:cs="Sylfaen"/>
          <w:i/>
          <w:sz w:val="20"/>
          <w:szCs w:val="20"/>
          <w:lang w:val="ru-RU"/>
        </w:rPr>
      </w:pPr>
    </w:p>
    <w:p w14:paraId="0F0EC6D2" w14:textId="77777777" w:rsidR="00394FE9" w:rsidRDefault="00394FE9" w:rsidP="00F02279">
      <w:pPr>
        <w:ind w:firstLine="567"/>
        <w:jc w:val="right"/>
        <w:rPr>
          <w:rFonts w:ascii="GHEA Grapalat" w:hAnsi="GHEA Grapalat" w:cs="Sylfaen"/>
          <w:i/>
          <w:sz w:val="20"/>
          <w:szCs w:val="20"/>
          <w:lang w:val="ru-RU"/>
        </w:rPr>
      </w:pPr>
    </w:p>
    <w:p w14:paraId="7EE91427" w14:textId="77777777" w:rsidR="00394FE9" w:rsidRDefault="00394FE9" w:rsidP="00F02279">
      <w:pPr>
        <w:ind w:firstLine="567"/>
        <w:jc w:val="right"/>
        <w:rPr>
          <w:rFonts w:ascii="GHEA Grapalat" w:hAnsi="GHEA Grapalat" w:cs="Sylfaen"/>
          <w:i/>
          <w:sz w:val="20"/>
          <w:szCs w:val="20"/>
          <w:lang w:val="ru-RU"/>
        </w:rPr>
      </w:pPr>
    </w:p>
    <w:p w14:paraId="6357C85B" w14:textId="77777777" w:rsidR="00394FE9" w:rsidRDefault="00394FE9" w:rsidP="00F02279">
      <w:pPr>
        <w:ind w:firstLine="567"/>
        <w:jc w:val="right"/>
        <w:rPr>
          <w:rFonts w:ascii="GHEA Grapalat" w:hAnsi="GHEA Grapalat" w:cs="Sylfaen"/>
          <w:i/>
          <w:sz w:val="20"/>
          <w:szCs w:val="20"/>
          <w:lang w:val="ru-RU"/>
        </w:rPr>
      </w:pPr>
    </w:p>
    <w:p w14:paraId="6B34616B" w14:textId="77777777" w:rsidR="00394FE9" w:rsidRDefault="00394FE9" w:rsidP="00F02279">
      <w:pPr>
        <w:ind w:firstLine="567"/>
        <w:jc w:val="right"/>
        <w:rPr>
          <w:rFonts w:ascii="GHEA Grapalat" w:hAnsi="GHEA Grapalat" w:cs="Sylfaen"/>
          <w:i/>
          <w:sz w:val="20"/>
          <w:szCs w:val="20"/>
          <w:lang w:val="ru-RU"/>
        </w:rPr>
      </w:pPr>
    </w:p>
    <w:p w14:paraId="7A10FFAF" w14:textId="77777777" w:rsidR="00394FE9" w:rsidRDefault="00394FE9" w:rsidP="00F02279">
      <w:pPr>
        <w:ind w:firstLine="567"/>
        <w:jc w:val="right"/>
        <w:rPr>
          <w:rFonts w:ascii="GHEA Grapalat" w:hAnsi="GHEA Grapalat" w:cs="Sylfaen"/>
          <w:i/>
          <w:sz w:val="20"/>
          <w:szCs w:val="20"/>
          <w:lang w:val="ru-RU"/>
        </w:rPr>
      </w:pPr>
    </w:p>
    <w:p w14:paraId="6EE336F7" w14:textId="77777777" w:rsidR="00394FE9" w:rsidRDefault="00394FE9" w:rsidP="00F02279">
      <w:pPr>
        <w:ind w:firstLine="567"/>
        <w:jc w:val="right"/>
        <w:rPr>
          <w:rFonts w:ascii="GHEA Grapalat" w:hAnsi="GHEA Grapalat" w:cs="Sylfaen"/>
          <w:i/>
          <w:sz w:val="20"/>
          <w:szCs w:val="20"/>
          <w:lang w:val="ru-RU"/>
        </w:rPr>
      </w:pPr>
    </w:p>
    <w:p w14:paraId="02561C79" w14:textId="77777777" w:rsidR="00394FE9" w:rsidRDefault="00394FE9" w:rsidP="00F02279">
      <w:pPr>
        <w:ind w:firstLine="567"/>
        <w:jc w:val="right"/>
        <w:rPr>
          <w:rFonts w:ascii="GHEA Grapalat" w:hAnsi="GHEA Grapalat" w:cs="Sylfaen"/>
          <w:i/>
          <w:sz w:val="20"/>
          <w:szCs w:val="20"/>
          <w:lang w:val="ru-RU"/>
        </w:rPr>
      </w:pPr>
    </w:p>
    <w:p w14:paraId="52DE0C07" w14:textId="77777777" w:rsidR="00394FE9" w:rsidRDefault="00394FE9" w:rsidP="00F02279">
      <w:pPr>
        <w:ind w:firstLine="567"/>
        <w:jc w:val="right"/>
        <w:rPr>
          <w:rFonts w:ascii="GHEA Grapalat" w:hAnsi="GHEA Grapalat" w:cs="Sylfaen"/>
          <w:i/>
          <w:sz w:val="20"/>
          <w:szCs w:val="20"/>
          <w:lang w:val="ru-RU"/>
        </w:rPr>
      </w:pPr>
    </w:p>
    <w:p w14:paraId="72B8F8AF" w14:textId="77777777" w:rsidR="00394FE9" w:rsidRDefault="00394FE9" w:rsidP="00F02279">
      <w:pPr>
        <w:ind w:firstLine="567"/>
        <w:jc w:val="right"/>
        <w:rPr>
          <w:rFonts w:ascii="GHEA Grapalat" w:hAnsi="GHEA Grapalat" w:cs="Sylfaen"/>
          <w:i/>
          <w:sz w:val="20"/>
          <w:szCs w:val="20"/>
          <w:lang w:val="ru-RU"/>
        </w:rPr>
      </w:pPr>
    </w:p>
    <w:p w14:paraId="74475BA4" w14:textId="77777777" w:rsidR="00394FE9" w:rsidRDefault="00394FE9" w:rsidP="00F02279">
      <w:pPr>
        <w:ind w:firstLine="567"/>
        <w:jc w:val="right"/>
        <w:rPr>
          <w:rFonts w:ascii="GHEA Grapalat" w:hAnsi="GHEA Grapalat" w:cs="Sylfaen"/>
          <w:i/>
          <w:sz w:val="20"/>
          <w:szCs w:val="20"/>
          <w:lang w:val="ru-RU"/>
        </w:rPr>
      </w:pPr>
    </w:p>
    <w:p w14:paraId="6AB905C0" w14:textId="77777777" w:rsidR="00394FE9" w:rsidRDefault="00394FE9" w:rsidP="00F02279">
      <w:pPr>
        <w:ind w:firstLine="567"/>
        <w:jc w:val="right"/>
        <w:rPr>
          <w:rFonts w:ascii="GHEA Grapalat" w:hAnsi="GHEA Grapalat" w:cs="Sylfaen"/>
          <w:i/>
          <w:sz w:val="20"/>
          <w:szCs w:val="20"/>
          <w:lang w:val="ru-RU"/>
        </w:rPr>
      </w:pPr>
    </w:p>
    <w:p w14:paraId="46CF1726" w14:textId="77777777" w:rsidR="00394FE9" w:rsidRDefault="00394FE9" w:rsidP="00F02279">
      <w:pPr>
        <w:ind w:firstLine="567"/>
        <w:jc w:val="right"/>
        <w:rPr>
          <w:rFonts w:ascii="GHEA Grapalat" w:hAnsi="GHEA Grapalat" w:cs="Sylfaen"/>
          <w:i/>
          <w:sz w:val="20"/>
          <w:szCs w:val="20"/>
          <w:lang w:val="ru-RU"/>
        </w:rPr>
      </w:pPr>
    </w:p>
    <w:p w14:paraId="546BF864" w14:textId="77777777" w:rsidR="00394FE9" w:rsidRDefault="00394FE9" w:rsidP="00F02279">
      <w:pPr>
        <w:ind w:firstLine="567"/>
        <w:jc w:val="right"/>
        <w:rPr>
          <w:rFonts w:ascii="GHEA Grapalat" w:hAnsi="GHEA Grapalat" w:cs="Sylfaen"/>
          <w:i/>
          <w:sz w:val="20"/>
          <w:szCs w:val="20"/>
          <w:lang w:val="ru-RU"/>
        </w:rPr>
      </w:pPr>
    </w:p>
    <w:p w14:paraId="20021491" w14:textId="77777777" w:rsidR="00394FE9" w:rsidRDefault="00394FE9" w:rsidP="00F02279">
      <w:pPr>
        <w:ind w:firstLine="567"/>
        <w:jc w:val="right"/>
        <w:rPr>
          <w:rFonts w:ascii="GHEA Grapalat" w:hAnsi="GHEA Grapalat" w:cs="Sylfaen"/>
          <w:i/>
          <w:sz w:val="20"/>
          <w:szCs w:val="20"/>
          <w:lang w:val="ru-RU"/>
        </w:rPr>
      </w:pPr>
    </w:p>
    <w:p w14:paraId="2C117407" w14:textId="77777777" w:rsidR="00394FE9" w:rsidRDefault="00394FE9" w:rsidP="00F02279">
      <w:pPr>
        <w:ind w:firstLine="567"/>
        <w:jc w:val="right"/>
        <w:rPr>
          <w:rFonts w:ascii="GHEA Grapalat" w:hAnsi="GHEA Grapalat" w:cs="Sylfaen"/>
          <w:i/>
          <w:sz w:val="20"/>
          <w:szCs w:val="20"/>
          <w:lang w:val="ru-RU"/>
        </w:rPr>
      </w:pPr>
    </w:p>
    <w:p w14:paraId="0520403F" w14:textId="77777777" w:rsidR="00394FE9" w:rsidRDefault="00394FE9" w:rsidP="00F02279">
      <w:pPr>
        <w:ind w:firstLine="567"/>
        <w:jc w:val="right"/>
        <w:rPr>
          <w:rFonts w:ascii="GHEA Grapalat" w:hAnsi="GHEA Grapalat" w:cs="Sylfaen"/>
          <w:i/>
          <w:sz w:val="20"/>
          <w:szCs w:val="20"/>
          <w:lang w:val="ru-RU"/>
        </w:rPr>
      </w:pPr>
    </w:p>
    <w:p w14:paraId="4CB4BAF2" w14:textId="77777777" w:rsidR="00826BD0" w:rsidRDefault="00826BD0" w:rsidP="00F02279">
      <w:pPr>
        <w:ind w:firstLine="567"/>
        <w:jc w:val="right"/>
        <w:rPr>
          <w:rFonts w:ascii="GHEA Grapalat" w:hAnsi="GHEA Grapalat" w:cs="Sylfaen"/>
          <w:i/>
          <w:sz w:val="20"/>
          <w:szCs w:val="20"/>
          <w:lang w:val="pt-BR"/>
        </w:rPr>
      </w:pPr>
    </w:p>
    <w:p w14:paraId="338470EA" w14:textId="77777777" w:rsidR="00826BD0" w:rsidRDefault="00826BD0" w:rsidP="00F02279">
      <w:pPr>
        <w:ind w:firstLine="567"/>
        <w:jc w:val="right"/>
        <w:rPr>
          <w:rFonts w:ascii="GHEA Grapalat" w:hAnsi="GHEA Grapalat" w:cs="Sylfaen"/>
          <w:i/>
          <w:sz w:val="20"/>
          <w:szCs w:val="20"/>
          <w:lang w:val="pt-BR"/>
        </w:rPr>
      </w:pPr>
    </w:p>
    <w:p w14:paraId="1D252D39" w14:textId="4C74AFAD"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4034DD87"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47236899" w14:textId="34708648" w:rsidR="00C05186" w:rsidRDefault="00C05186" w:rsidP="00F02279">
      <w:pPr>
        <w:jc w:val="right"/>
        <w:rPr>
          <w:rFonts w:ascii="GHEA Grapalat" w:hAnsi="GHEA Grapalat" w:cs="Sylfaen"/>
          <w:i/>
          <w:sz w:val="20"/>
          <w:szCs w:val="20"/>
          <w:lang w:val="pt-BR"/>
        </w:rPr>
      </w:pPr>
    </w:p>
    <w:p w14:paraId="5BDC43AF" w14:textId="2C1D6E03" w:rsidR="00C05186" w:rsidRDefault="00C05186" w:rsidP="00F02279">
      <w:pPr>
        <w:jc w:val="right"/>
        <w:rPr>
          <w:rFonts w:ascii="GHEA Grapalat" w:hAnsi="GHEA Grapalat" w:cs="Sylfaen"/>
          <w:i/>
          <w:sz w:val="20"/>
          <w:szCs w:val="20"/>
          <w:lang w:val="pt-BR"/>
        </w:rPr>
      </w:pPr>
    </w:p>
    <w:p w14:paraId="00122FFA" w14:textId="77777777" w:rsidR="00C05186" w:rsidRPr="00FB1EC7" w:rsidRDefault="00C05186"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0FE65285" w14:textId="77777777" w:rsidR="00F02279" w:rsidRDefault="00F02279" w:rsidP="00F02279">
      <w:pPr>
        <w:keepNext/>
        <w:jc w:val="both"/>
        <w:outlineLvl w:val="3"/>
        <w:rPr>
          <w:rFonts w:ascii="GHEA Grapalat" w:hAnsi="GHEA Grapalat"/>
          <w:i/>
          <w:sz w:val="32"/>
          <w:lang w:val="pt-BR"/>
        </w:rPr>
      </w:pPr>
    </w:p>
    <w:tbl>
      <w:tblPr>
        <w:tblpPr w:leftFromText="180" w:rightFromText="180" w:vertAnchor="text" w:horzAnchor="margin" w:tblpXSpec="center" w:tblpY="582"/>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3264"/>
        <w:gridCol w:w="2970"/>
      </w:tblGrid>
      <w:tr w:rsidR="00AE1F6B" w:rsidRPr="006A567E" w14:paraId="6BD72C6B" w14:textId="77777777" w:rsidTr="00394FE9">
        <w:trPr>
          <w:trHeight w:val="701"/>
        </w:trPr>
        <w:tc>
          <w:tcPr>
            <w:tcW w:w="648" w:type="dxa"/>
            <w:vMerge w:val="restart"/>
            <w:vAlign w:val="center"/>
            <w:hideMark/>
          </w:tcPr>
          <w:p w14:paraId="55C63E4E" w14:textId="4F663C32" w:rsidR="00AE1F6B" w:rsidRPr="006B14BD" w:rsidRDefault="00AE1F6B" w:rsidP="004D4EA6">
            <w:pPr>
              <w:jc w:val="center"/>
              <w:rPr>
                <w:rFonts w:ascii="GHEA Grapalat" w:hAnsi="GHEA Grapalat"/>
                <w:color w:val="000000"/>
                <w:sz w:val="20"/>
                <w:szCs w:val="20"/>
                <w:lang w:val="es-ES"/>
              </w:rPr>
            </w:pPr>
            <w:r w:rsidRPr="006B14BD">
              <w:rPr>
                <w:rFonts w:ascii="GHEA Grapalat" w:hAnsi="GHEA Grapalat"/>
                <w:color w:val="000000"/>
                <w:sz w:val="20"/>
                <w:szCs w:val="20"/>
                <w:lang w:val="es-ES"/>
              </w:rPr>
              <w:t>չ/հ</w:t>
            </w:r>
          </w:p>
        </w:tc>
        <w:tc>
          <w:tcPr>
            <w:tcW w:w="3463" w:type="dxa"/>
            <w:vMerge w:val="restart"/>
            <w:vAlign w:val="center"/>
            <w:hideMark/>
          </w:tcPr>
          <w:p w14:paraId="31510B3B"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Կապալառուի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կողմից</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կատարվելիք</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անվանումներ</w:t>
            </w:r>
            <w:proofErr w:type="spellEnd"/>
            <w:r w:rsidRPr="006B14BD">
              <w:rPr>
                <w:rFonts w:ascii="GHEA Grapalat" w:hAnsi="GHEA Grapalat"/>
                <w:color w:val="000000"/>
                <w:sz w:val="22"/>
                <w:szCs w:val="22"/>
                <w:lang w:val="es-ES"/>
              </w:rPr>
              <w:br/>
            </w:r>
          </w:p>
        </w:tc>
        <w:tc>
          <w:tcPr>
            <w:tcW w:w="6234" w:type="dxa"/>
            <w:gridSpan w:val="2"/>
            <w:vAlign w:val="center"/>
            <w:hideMark/>
          </w:tcPr>
          <w:p w14:paraId="0D28A88F"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կատարման</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ժամկետը</w:t>
            </w:r>
            <w:proofErr w:type="spellEnd"/>
            <w:r w:rsidRPr="006B14BD">
              <w:rPr>
                <w:rFonts w:ascii="GHEA Grapalat" w:hAnsi="GHEA Grapalat"/>
                <w:color w:val="000000"/>
                <w:sz w:val="22"/>
                <w:szCs w:val="22"/>
                <w:lang w:val="es-ES"/>
              </w:rPr>
              <w:br/>
            </w:r>
          </w:p>
        </w:tc>
      </w:tr>
      <w:tr w:rsidR="00AE1F6B" w:rsidRPr="006A567E" w14:paraId="61A26F94" w14:textId="77777777" w:rsidTr="00394FE9">
        <w:trPr>
          <w:trHeight w:val="494"/>
        </w:trPr>
        <w:tc>
          <w:tcPr>
            <w:tcW w:w="648" w:type="dxa"/>
            <w:vMerge/>
            <w:vAlign w:val="center"/>
            <w:hideMark/>
          </w:tcPr>
          <w:p w14:paraId="38D00719" w14:textId="77777777" w:rsidR="00AE1F6B" w:rsidRPr="006B14BD" w:rsidRDefault="00AE1F6B" w:rsidP="004D4EA6">
            <w:pPr>
              <w:rPr>
                <w:rFonts w:ascii="GHEA Grapalat" w:hAnsi="GHEA Grapalat"/>
                <w:color w:val="000000"/>
                <w:sz w:val="20"/>
                <w:szCs w:val="20"/>
                <w:lang w:val="es-ES"/>
              </w:rPr>
            </w:pPr>
          </w:p>
        </w:tc>
        <w:tc>
          <w:tcPr>
            <w:tcW w:w="3463" w:type="dxa"/>
            <w:vMerge/>
            <w:vAlign w:val="center"/>
            <w:hideMark/>
          </w:tcPr>
          <w:p w14:paraId="1FAD183C" w14:textId="77777777" w:rsidR="00AE1F6B" w:rsidRPr="006B14BD" w:rsidRDefault="00AE1F6B" w:rsidP="004D4EA6">
            <w:pPr>
              <w:rPr>
                <w:rFonts w:ascii="GHEA Grapalat" w:hAnsi="GHEA Grapalat"/>
                <w:color w:val="000000"/>
                <w:sz w:val="22"/>
                <w:szCs w:val="22"/>
                <w:lang w:val="es-ES"/>
              </w:rPr>
            </w:pPr>
          </w:p>
        </w:tc>
        <w:tc>
          <w:tcPr>
            <w:tcW w:w="3264" w:type="dxa"/>
            <w:vAlign w:val="center"/>
            <w:hideMark/>
          </w:tcPr>
          <w:p w14:paraId="4E877A95"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Սկիզբը</w:t>
            </w:r>
            <w:proofErr w:type="spellEnd"/>
          </w:p>
        </w:tc>
        <w:tc>
          <w:tcPr>
            <w:tcW w:w="2970" w:type="dxa"/>
            <w:vAlign w:val="center"/>
            <w:hideMark/>
          </w:tcPr>
          <w:p w14:paraId="3E76763A"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Ավարտը</w:t>
            </w:r>
            <w:proofErr w:type="spellEnd"/>
          </w:p>
        </w:tc>
      </w:tr>
      <w:tr w:rsidR="00AE1F6B" w:rsidRPr="008D3417" w14:paraId="06003AF8" w14:textId="77777777" w:rsidTr="00394FE9">
        <w:trPr>
          <w:trHeight w:val="1430"/>
        </w:trPr>
        <w:tc>
          <w:tcPr>
            <w:tcW w:w="648" w:type="dxa"/>
            <w:vAlign w:val="center"/>
          </w:tcPr>
          <w:p w14:paraId="2F9F58CF" w14:textId="77777777" w:rsidR="00AE1F6B" w:rsidRPr="006B14BD" w:rsidRDefault="00AE1F6B" w:rsidP="004D4EA6">
            <w:pPr>
              <w:jc w:val="center"/>
              <w:rPr>
                <w:rFonts w:ascii="GHEA Grapalat" w:hAnsi="GHEA Grapalat"/>
                <w:sz w:val="20"/>
                <w:szCs w:val="20"/>
                <w:lang w:val="hy-AM"/>
              </w:rPr>
            </w:pPr>
            <w:r w:rsidRPr="006B14BD">
              <w:rPr>
                <w:rFonts w:ascii="GHEA Grapalat" w:hAnsi="GHEA Grapalat"/>
                <w:sz w:val="20"/>
                <w:szCs w:val="20"/>
                <w:lang w:val="hy-AM"/>
              </w:rPr>
              <w:t>1</w:t>
            </w:r>
          </w:p>
        </w:tc>
        <w:tc>
          <w:tcPr>
            <w:tcW w:w="3463" w:type="dxa"/>
            <w:vAlign w:val="center"/>
          </w:tcPr>
          <w:p w14:paraId="0F1EC116" w14:textId="564EF6BE" w:rsidR="00AE1F6B" w:rsidRPr="006B14BD" w:rsidRDefault="00394FE9" w:rsidP="004D4EA6">
            <w:pPr>
              <w:jc w:val="center"/>
              <w:rPr>
                <w:rFonts w:ascii="GHEA Grapalat" w:hAnsi="GHEA Grapalat"/>
                <w:color w:val="FF0000"/>
                <w:sz w:val="22"/>
                <w:szCs w:val="22"/>
                <w:lang w:val="hy-AM"/>
              </w:rPr>
            </w:pPr>
            <w:r w:rsidRPr="002B67D0">
              <w:rPr>
                <w:rFonts w:ascii="GHEA Grapalat" w:hAnsi="GHEA Grapalat" w:cs="Sylfaen"/>
                <w:sz w:val="20"/>
                <w:szCs w:val="20"/>
                <w:lang w:val="pt-BR"/>
              </w:rPr>
              <w:t>Երևան քաղաքի Կենտրոն վարչական շրջանի բակերի ընթացիկ վերանորոգման աշխատանքներ</w:t>
            </w:r>
          </w:p>
        </w:tc>
        <w:tc>
          <w:tcPr>
            <w:tcW w:w="3264" w:type="dxa"/>
            <w:vAlign w:val="center"/>
          </w:tcPr>
          <w:p w14:paraId="29E23233" w14:textId="043F03A6" w:rsidR="00AE1F6B" w:rsidRPr="00394FE9" w:rsidRDefault="00826BD0" w:rsidP="004D4EA6">
            <w:pPr>
              <w:jc w:val="center"/>
              <w:rPr>
                <w:rFonts w:ascii="GHEA Grapalat" w:hAnsi="GHEA Grapalat" w:cs="Sylfaen"/>
                <w:sz w:val="20"/>
                <w:szCs w:val="20"/>
                <w:lang w:val="pt-BR"/>
              </w:rPr>
            </w:pPr>
            <w:r w:rsidRPr="00394FE9">
              <w:rPr>
                <w:rFonts w:ascii="GHEA Grapalat" w:hAnsi="GHEA Grapalat" w:cs="Sylfaen"/>
                <w:sz w:val="20"/>
                <w:szCs w:val="20"/>
                <w:lang w:val="pt-BR"/>
              </w:rPr>
              <w:t xml:space="preserve">Պայմանագրով նախատեսված շինարարական աշխատանքները սկսվում են՝ տեխնիկական հսկողության ծառայությունների մատուցման պայմանագիրը ուժի մեջ մտնելու օրվանից </w:t>
            </w:r>
            <w:r w:rsidRPr="00394FE9">
              <w:rPr>
                <w:rFonts w:ascii="GHEA Grapalat" w:hAnsi="GHEA Grapalat" w:cs="Sylfaen"/>
                <w:sz w:val="20"/>
                <w:szCs w:val="20"/>
                <w:lang w:val="pt-BR"/>
              </w:rPr>
              <w:br/>
            </w:r>
          </w:p>
        </w:tc>
        <w:tc>
          <w:tcPr>
            <w:tcW w:w="2970" w:type="dxa"/>
            <w:vAlign w:val="center"/>
          </w:tcPr>
          <w:p w14:paraId="65AC93C2" w14:textId="77777777" w:rsidR="00AE1F6B" w:rsidRPr="00394FE9" w:rsidRDefault="00AE1F6B" w:rsidP="004D4EA6">
            <w:pPr>
              <w:jc w:val="center"/>
              <w:rPr>
                <w:rFonts w:ascii="GHEA Grapalat" w:hAnsi="GHEA Grapalat" w:cs="Sylfaen"/>
                <w:sz w:val="20"/>
                <w:szCs w:val="20"/>
                <w:lang w:val="pt-BR"/>
              </w:rPr>
            </w:pPr>
          </w:p>
          <w:p w14:paraId="5895CDAD" w14:textId="47083FD9" w:rsidR="00AE1F6B" w:rsidRPr="00394FE9" w:rsidRDefault="00826BD0" w:rsidP="004D4EA6">
            <w:pPr>
              <w:jc w:val="center"/>
              <w:rPr>
                <w:rFonts w:ascii="GHEA Grapalat" w:hAnsi="GHEA Grapalat" w:cs="Sylfaen"/>
                <w:sz w:val="20"/>
                <w:szCs w:val="20"/>
                <w:lang w:val="pt-BR"/>
              </w:rPr>
            </w:pPr>
            <w:r w:rsidRPr="009C1948">
              <w:rPr>
                <w:rFonts w:ascii="GHEA Grapalat" w:hAnsi="GHEA Grapalat"/>
                <w:sz w:val="18"/>
                <w:szCs w:val="18"/>
                <w:lang w:val="hy-AM"/>
              </w:rPr>
              <w:t xml:space="preserve">մինչև </w:t>
            </w:r>
            <w:r>
              <w:rPr>
                <w:rFonts w:ascii="GHEA Grapalat" w:hAnsi="GHEA Grapalat"/>
                <w:sz w:val="18"/>
                <w:szCs w:val="18"/>
                <w:lang w:val="hy-AM"/>
              </w:rPr>
              <w:t>70 օրացուցային օրը ներառյալ</w:t>
            </w:r>
          </w:p>
        </w:tc>
      </w:tr>
    </w:tbl>
    <w:p w14:paraId="19D0C8F5" w14:textId="77777777" w:rsidR="00AE1F6B" w:rsidRDefault="00AE1F6B" w:rsidP="00F02279">
      <w:pPr>
        <w:keepNext/>
        <w:jc w:val="both"/>
        <w:outlineLvl w:val="3"/>
        <w:rPr>
          <w:rFonts w:ascii="GHEA Grapalat" w:hAnsi="GHEA Grapalat"/>
          <w:i/>
          <w:sz w:val="32"/>
          <w:lang w:val="pt-BR"/>
        </w:rPr>
      </w:pPr>
    </w:p>
    <w:p w14:paraId="75B6A412" w14:textId="77777777" w:rsidR="00AE1F6B" w:rsidRDefault="00AE1F6B" w:rsidP="00F02279">
      <w:pPr>
        <w:keepNext/>
        <w:jc w:val="both"/>
        <w:outlineLvl w:val="3"/>
        <w:rPr>
          <w:rFonts w:ascii="GHEA Grapalat" w:hAnsi="GHEA Grapalat"/>
          <w:i/>
          <w:sz w:val="32"/>
          <w:lang w:val="pt-BR"/>
        </w:rPr>
      </w:pPr>
    </w:p>
    <w:p w14:paraId="29EAAB5A" w14:textId="77777777" w:rsidR="00AE1F6B" w:rsidRPr="00FB1EC7" w:rsidRDefault="00AE1F6B"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3A3FE4D6" w14:textId="28CAFF81" w:rsidR="00F02279" w:rsidRPr="007F3D95" w:rsidRDefault="00F02279" w:rsidP="00F02279">
      <w:pPr>
        <w:jc w:val="both"/>
        <w:rPr>
          <w:rFonts w:ascii="GHEA Grapalat" w:hAnsi="GHEA Grapalat"/>
          <w:i/>
          <w:sz w:val="18"/>
          <w:szCs w:val="18"/>
          <w:lang w:val="hy-AM"/>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 xml:space="preserve">Եթե </w:t>
      </w:r>
      <w:r w:rsidRPr="005D36B1">
        <w:rPr>
          <w:rFonts w:ascii="GHEA Grapalat" w:hAnsi="GHEA Grapalat" w:cs="Sylfaen"/>
          <w:i/>
          <w:sz w:val="18"/>
          <w:szCs w:val="18"/>
          <w:lang w:val="pt-BR"/>
        </w:rPr>
        <w:t>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5D36B1">
        <w:rPr>
          <w:rFonts w:ascii="GHEA Grapalat" w:hAnsi="GHEA Grapalat" w:cs="Sylfaen"/>
          <w:i/>
          <w:sz w:val="18"/>
          <w:szCs w:val="18"/>
          <w:lang w:val="hy-AM"/>
        </w:rPr>
        <w:t>, իսկ «Ավարտը»</w:t>
      </w:r>
      <w:r w:rsidR="00587477" w:rsidRPr="00E1582E">
        <w:rPr>
          <w:rFonts w:ascii="GHEA Grapalat" w:hAnsi="GHEA Grapalat" w:cs="Sylfaen"/>
          <w:i/>
          <w:sz w:val="18"/>
          <w:szCs w:val="18"/>
          <w:lang w:val="hy-AM"/>
        </w:rPr>
        <w:t xml:space="preserve">  </w:t>
      </w:r>
      <w:r w:rsidR="00587477" w:rsidRPr="000973A2">
        <w:rPr>
          <w:rFonts w:ascii="GHEA Grapalat" w:hAnsi="GHEA Grapalat" w:cs="Sylfaen"/>
          <w:i/>
          <w:sz w:val="18"/>
          <w:szCs w:val="18"/>
          <w:lang w:val="pt-BR"/>
        </w:rPr>
        <w:t xml:space="preserve">սյունակում </w:t>
      </w:r>
      <w:r w:rsidR="00587477" w:rsidRPr="007F3D95">
        <w:rPr>
          <w:rFonts w:ascii="GHEA Grapalat" w:hAnsi="GHEA Grapalat" w:cs="Sylfaen"/>
          <w:i/>
          <w:sz w:val="18"/>
          <w:szCs w:val="18"/>
          <w:lang w:val="hy-AM"/>
        </w:rPr>
        <w:t>կատարման ժամկետը</w:t>
      </w:r>
      <w:r w:rsidR="00587477" w:rsidRPr="007F3D95">
        <w:rPr>
          <w:rFonts w:ascii="GHEA Grapalat" w:hAnsi="GHEA Grapalat" w:cs="Sylfaen"/>
          <w:i/>
          <w:sz w:val="18"/>
          <w:szCs w:val="18"/>
          <w:lang w:val="pt-BR"/>
        </w:rPr>
        <w:t xml:space="preserve"> սահմանվում է օրացուցային օրերով</w:t>
      </w:r>
      <w:r w:rsidR="00587477" w:rsidRPr="005D36B1">
        <w:rPr>
          <w:rFonts w:ascii="GHEA Grapalat" w:hAnsi="GHEA Grapalat" w:cs="Sylfaen"/>
          <w:i/>
          <w:sz w:val="18"/>
          <w:szCs w:val="18"/>
          <w:lang w:val="hy-AM"/>
        </w:rPr>
        <w:t>:</w:t>
      </w:r>
    </w:p>
    <w:p w14:paraId="7A9ED771" w14:textId="77777777" w:rsidR="003F2904" w:rsidRDefault="003F2904" w:rsidP="00F02279">
      <w:pPr>
        <w:ind w:firstLine="567"/>
        <w:jc w:val="right"/>
        <w:rPr>
          <w:rFonts w:ascii="GHEA Grapalat" w:hAnsi="GHEA Grapalat" w:cs="Sylfaen"/>
          <w:i/>
          <w:sz w:val="20"/>
          <w:szCs w:val="20"/>
          <w:lang w:val="pt-BR"/>
        </w:rPr>
      </w:pPr>
    </w:p>
    <w:p w14:paraId="5A86357F" w14:textId="77777777" w:rsidR="003F2904" w:rsidRDefault="003F2904" w:rsidP="00F02279">
      <w:pPr>
        <w:ind w:firstLine="567"/>
        <w:jc w:val="right"/>
        <w:rPr>
          <w:rFonts w:ascii="GHEA Grapalat" w:hAnsi="GHEA Grapalat" w:cs="Sylfaen"/>
          <w:i/>
          <w:sz w:val="20"/>
          <w:szCs w:val="20"/>
          <w:lang w:val="pt-BR"/>
        </w:rPr>
      </w:pPr>
    </w:p>
    <w:p w14:paraId="79902967" w14:textId="77777777" w:rsidR="00C05186" w:rsidRDefault="00C05186" w:rsidP="00F02279">
      <w:pPr>
        <w:ind w:firstLine="567"/>
        <w:jc w:val="right"/>
        <w:rPr>
          <w:rFonts w:ascii="GHEA Grapalat" w:hAnsi="GHEA Grapalat" w:cs="Sylfaen"/>
          <w:i/>
          <w:sz w:val="20"/>
          <w:szCs w:val="20"/>
          <w:lang w:val="pt-BR"/>
        </w:rPr>
      </w:pPr>
    </w:p>
    <w:p w14:paraId="22010530" w14:textId="77777777" w:rsidR="00C05186" w:rsidRDefault="00C05186" w:rsidP="00F02279">
      <w:pPr>
        <w:ind w:firstLine="567"/>
        <w:jc w:val="right"/>
        <w:rPr>
          <w:rFonts w:ascii="GHEA Grapalat" w:hAnsi="GHEA Grapalat" w:cs="Sylfaen"/>
          <w:i/>
          <w:sz w:val="20"/>
          <w:szCs w:val="20"/>
          <w:lang w:val="pt-BR"/>
        </w:rPr>
      </w:pPr>
    </w:p>
    <w:p w14:paraId="14A87935" w14:textId="77777777" w:rsidR="00C05186" w:rsidRDefault="00C05186" w:rsidP="00F02279">
      <w:pPr>
        <w:ind w:firstLine="567"/>
        <w:jc w:val="right"/>
        <w:rPr>
          <w:rFonts w:ascii="GHEA Grapalat" w:hAnsi="GHEA Grapalat" w:cs="Sylfaen"/>
          <w:i/>
          <w:sz w:val="20"/>
          <w:szCs w:val="20"/>
          <w:lang w:val="pt-BR"/>
        </w:rPr>
      </w:pPr>
    </w:p>
    <w:p w14:paraId="6442F998" w14:textId="77777777" w:rsidR="00C05186" w:rsidRDefault="00C05186" w:rsidP="00F02279">
      <w:pPr>
        <w:ind w:firstLine="567"/>
        <w:jc w:val="right"/>
        <w:rPr>
          <w:rFonts w:ascii="GHEA Grapalat" w:hAnsi="GHEA Grapalat" w:cs="Sylfaen"/>
          <w:i/>
          <w:sz w:val="20"/>
          <w:szCs w:val="20"/>
          <w:lang w:val="pt-BR"/>
        </w:rPr>
      </w:pPr>
    </w:p>
    <w:p w14:paraId="3373620F" w14:textId="77777777" w:rsidR="00C05186" w:rsidRDefault="00C05186" w:rsidP="00F02279">
      <w:pPr>
        <w:ind w:firstLine="567"/>
        <w:jc w:val="right"/>
        <w:rPr>
          <w:rFonts w:ascii="GHEA Grapalat" w:hAnsi="GHEA Grapalat" w:cs="Sylfaen"/>
          <w:i/>
          <w:sz w:val="20"/>
          <w:szCs w:val="20"/>
          <w:lang w:val="pt-BR"/>
        </w:rPr>
      </w:pPr>
    </w:p>
    <w:p w14:paraId="610AE63E" w14:textId="77777777" w:rsidR="00C05186" w:rsidRDefault="00C05186" w:rsidP="00F02279">
      <w:pPr>
        <w:ind w:firstLine="567"/>
        <w:jc w:val="right"/>
        <w:rPr>
          <w:rFonts w:ascii="GHEA Grapalat" w:hAnsi="GHEA Grapalat" w:cs="Sylfaen"/>
          <w:i/>
          <w:sz w:val="20"/>
          <w:szCs w:val="20"/>
          <w:lang w:val="pt-BR"/>
        </w:rPr>
      </w:pPr>
    </w:p>
    <w:p w14:paraId="1455DA64" w14:textId="77777777" w:rsidR="00C05186" w:rsidRDefault="00C05186" w:rsidP="00F02279">
      <w:pPr>
        <w:ind w:firstLine="567"/>
        <w:jc w:val="right"/>
        <w:rPr>
          <w:rFonts w:ascii="GHEA Grapalat" w:hAnsi="GHEA Grapalat" w:cs="Sylfaen"/>
          <w:i/>
          <w:sz w:val="20"/>
          <w:szCs w:val="20"/>
          <w:lang w:val="pt-BR"/>
        </w:rPr>
      </w:pPr>
    </w:p>
    <w:p w14:paraId="0E7A79ED" w14:textId="77777777" w:rsidR="00C05186" w:rsidRDefault="00C05186" w:rsidP="00F02279">
      <w:pPr>
        <w:ind w:firstLine="567"/>
        <w:jc w:val="right"/>
        <w:rPr>
          <w:rFonts w:ascii="GHEA Grapalat" w:hAnsi="GHEA Grapalat" w:cs="Sylfaen"/>
          <w:i/>
          <w:sz w:val="20"/>
          <w:szCs w:val="20"/>
          <w:lang w:val="pt-BR"/>
        </w:rPr>
      </w:pPr>
    </w:p>
    <w:p w14:paraId="36098129" w14:textId="77777777" w:rsidR="00C05186" w:rsidRDefault="00C05186" w:rsidP="00F02279">
      <w:pPr>
        <w:ind w:firstLine="567"/>
        <w:jc w:val="right"/>
        <w:rPr>
          <w:rFonts w:ascii="GHEA Grapalat" w:hAnsi="GHEA Grapalat" w:cs="Sylfaen"/>
          <w:i/>
          <w:sz w:val="20"/>
          <w:szCs w:val="20"/>
          <w:lang w:val="pt-BR"/>
        </w:rPr>
      </w:pPr>
    </w:p>
    <w:p w14:paraId="704631B2" w14:textId="77777777" w:rsidR="00C05186" w:rsidRDefault="00C05186" w:rsidP="00F02279">
      <w:pPr>
        <w:ind w:firstLine="567"/>
        <w:jc w:val="right"/>
        <w:rPr>
          <w:rFonts w:ascii="GHEA Grapalat" w:hAnsi="GHEA Grapalat" w:cs="Sylfaen"/>
          <w:i/>
          <w:sz w:val="20"/>
          <w:szCs w:val="20"/>
          <w:lang w:val="pt-BR"/>
        </w:rPr>
      </w:pPr>
    </w:p>
    <w:p w14:paraId="61836CC2" w14:textId="77777777" w:rsidR="00C05186" w:rsidRDefault="00C05186" w:rsidP="00F02279">
      <w:pPr>
        <w:ind w:firstLine="567"/>
        <w:jc w:val="right"/>
        <w:rPr>
          <w:rFonts w:ascii="GHEA Grapalat" w:hAnsi="GHEA Grapalat" w:cs="Sylfaen"/>
          <w:i/>
          <w:sz w:val="20"/>
          <w:szCs w:val="20"/>
          <w:lang w:val="pt-BR"/>
        </w:rPr>
      </w:pPr>
    </w:p>
    <w:p w14:paraId="625DA283" w14:textId="77777777" w:rsidR="00C05186" w:rsidRDefault="00C05186" w:rsidP="00F02279">
      <w:pPr>
        <w:ind w:firstLine="567"/>
        <w:jc w:val="right"/>
        <w:rPr>
          <w:rFonts w:ascii="GHEA Grapalat" w:hAnsi="GHEA Grapalat" w:cs="Sylfaen"/>
          <w:i/>
          <w:sz w:val="20"/>
          <w:szCs w:val="20"/>
          <w:lang w:val="pt-BR"/>
        </w:rPr>
      </w:pPr>
    </w:p>
    <w:p w14:paraId="042A390A" w14:textId="77777777" w:rsidR="00C05186" w:rsidRDefault="00C05186" w:rsidP="00F02279">
      <w:pPr>
        <w:ind w:firstLine="567"/>
        <w:jc w:val="right"/>
        <w:rPr>
          <w:rFonts w:ascii="GHEA Grapalat" w:hAnsi="GHEA Grapalat" w:cs="Sylfaen"/>
          <w:i/>
          <w:sz w:val="20"/>
          <w:szCs w:val="20"/>
          <w:lang w:val="pt-BR"/>
        </w:rPr>
      </w:pPr>
    </w:p>
    <w:p w14:paraId="72B2C392" w14:textId="77777777" w:rsidR="003D24BA" w:rsidRDefault="003D24BA" w:rsidP="00F02279">
      <w:pPr>
        <w:ind w:firstLine="567"/>
        <w:jc w:val="right"/>
        <w:rPr>
          <w:rFonts w:ascii="GHEA Grapalat" w:hAnsi="GHEA Grapalat" w:cs="Sylfaen"/>
          <w:i/>
          <w:sz w:val="20"/>
          <w:szCs w:val="20"/>
          <w:lang w:val="pt-BR"/>
        </w:rPr>
      </w:pPr>
    </w:p>
    <w:p w14:paraId="79D3F2A0" w14:textId="77777777" w:rsidR="006B14BD" w:rsidRDefault="006B14BD" w:rsidP="00F02279">
      <w:pPr>
        <w:ind w:firstLine="567"/>
        <w:jc w:val="right"/>
        <w:rPr>
          <w:rFonts w:ascii="GHEA Grapalat" w:hAnsi="GHEA Grapalat" w:cs="Sylfaen"/>
          <w:i/>
          <w:sz w:val="20"/>
          <w:szCs w:val="20"/>
          <w:lang w:val="pt-BR"/>
        </w:rPr>
      </w:pPr>
    </w:p>
    <w:p w14:paraId="22F6A4DB" w14:textId="77777777" w:rsidR="006B14BD" w:rsidRDefault="006B14BD" w:rsidP="00F02279">
      <w:pPr>
        <w:ind w:firstLine="567"/>
        <w:jc w:val="right"/>
        <w:rPr>
          <w:rFonts w:ascii="GHEA Grapalat" w:hAnsi="GHEA Grapalat" w:cs="Sylfaen"/>
          <w:i/>
          <w:sz w:val="20"/>
          <w:szCs w:val="20"/>
          <w:lang w:val="pt-BR"/>
        </w:rPr>
      </w:pPr>
    </w:p>
    <w:p w14:paraId="242153A8" w14:textId="77777777" w:rsidR="006B14BD" w:rsidRDefault="006B14BD" w:rsidP="00F02279">
      <w:pPr>
        <w:ind w:firstLine="567"/>
        <w:jc w:val="right"/>
        <w:rPr>
          <w:rFonts w:ascii="GHEA Grapalat" w:hAnsi="GHEA Grapalat" w:cs="Sylfaen"/>
          <w:i/>
          <w:sz w:val="20"/>
          <w:szCs w:val="20"/>
          <w:lang w:val="pt-BR"/>
        </w:rPr>
      </w:pPr>
    </w:p>
    <w:p w14:paraId="011763EA" w14:textId="77777777" w:rsidR="006B14BD" w:rsidRDefault="006B14BD" w:rsidP="00F02279">
      <w:pPr>
        <w:ind w:firstLine="567"/>
        <w:jc w:val="right"/>
        <w:rPr>
          <w:rFonts w:ascii="GHEA Grapalat" w:hAnsi="GHEA Grapalat" w:cs="Sylfaen"/>
          <w:i/>
          <w:sz w:val="20"/>
          <w:szCs w:val="20"/>
          <w:lang w:val="pt-BR"/>
        </w:rPr>
      </w:pPr>
    </w:p>
    <w:p w14:paraId="0DE5E2A8" w14:textId="77777777" w:rsidR="006B14BD" w:rsidRDefault="006B14BD" w:rsidP="00F02279">
      <w:pPr>
        <w:ind w:firstLine="567"/>
        <w:jc w:val="right"/>
        <w:rPr>
          <w:rFonts w:ascii="GHEA Grapalat" w:hAnsi="GHEA Grapalat" w:cs="Sylfaen"/>
          <w:i/>
          <w:sz w:val="20"/>
          <w:szCs w:val="20"/>
          <w:lang w:val="pt-BR"/>
        </w:rPr>
      </w:pPr>
    </w:p>
    <w:p w14:paraId="56A91CD4" w14:textId="77777777" w:rsidR="006B14BD" w:rsidRDefault="006B14BD" w:rsidP="00F02279">
      <w:pPr>
        <w:ind w:firstLine="567"/>
        <w:jc w:val="right"/>
        <w:rPr>
          <w:rFonts w:ascii="GHEA Grapalat" w:hAnsi="GHEA Grapalat" w:cs="Sylfaen"/>
          <w:i/>
          <w:sz w:val="20"/>
          <w:szCs w:val="20"/>
          <w:lang w:val="pt-BR"/>
        </w:rPr>
      </w:pPr>
    </w:p>
    <w:p w14:paraId="21AF6E6A" w14:textId="4734FBB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77777777" w:rsidR="00F02279" w:rsidRPr="00FB1EC7" w:rsidRDefault="00F02279" w:rsidP="00F02279">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0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488"/>
      </w:tblGrid>
      <w:tr w:rsidR="00B02D97" w:rsidRPr="00FA2E9A" w14:paraId="5C6813A0" w14:textId="77777777" w:rsidTr="00BD16A6">
        <w:trPr>
          <w:trHeight w:val="548"/>
        </w:trPr>
        <w:tc>
          <w:tcPr>
            <w:tcW w:w="11070" w:type="dxa"/>
            <w:gridSpan w:val="16"/>
            <w:vAlign w:val="center"/>
          </w:tcPr>
          <w:p w14:paraId="64D50D32"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B02D97" w:rsidRPr="00E54F48" w14:paraId="0BD9A033" w14:textId="77777777" w:rsidTr="00BD16A6">
        <w:trPr>
          <w:trHeight w:val="809"/>
        </w:trPr>
        <w:tc>
          <w:tcPr>
            <w:tcW w:w="720" w:type="dxa"/>
            <w:vMerge w:val="restart"/>
            <w:vAlign w:val="center"/>
          </w:tcPr>
          <w:p w14:paraId="1FC5C083" w14:textId="77777777" w:rsidR="00B02D97" w:rsidRPr="00013015" w:rsidRDefault="00B02D97" w:rsidP="004025C4">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00771DD6"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74C04FB7" w14:textId="77777777" w:rsidR="00B02D97" w:rsidRPr="00FA2E9A"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78" w:type="dxa"/>
            <w:gridSpan w:val="13"/>
            <w:vAlign w:val="center"/>
          </w:tcPr>
          <w:p w14:paraId="10BF096F" w14:textId="14908B32" w:rsidR="00B02D97" w:rsidRPr="00FA2E9A" w:rsidRDefault="00B02D97" w:rsidP="004025C4">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3766EE">
              <w:rPr>
                <w:rFonts w:ascii="GHEA Grapalat" w:hAnsi="GHEA Grapalat"/>
                <w:sz w:val="20"/>
                <w:szCs w:val="20"/>
                <w:lang w:val="hy-AM"/>
              </w:rPr>
              <w:t>5</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B02D97" w:rsidRPr="00FA2E9A" w14:paraId="648F27AA" w14:textId="77777777" w:rsidTr="00BD16A6">
        <w:trPr>
          <w:cantSplit/>
          <w:trHeight w:val="1205"/>
        </w:trPr>
        <w:tc>
          <w:tcPr>
            <w:tcW w:w="720" w:type="dxa"/>
            <w:vMerge/>
          </w:tcPr>
          <w:p w14:paraId="36E372D5" w14:textId="77777777" w:rsidR="00B02D97" w:rsidRPr="00C51AE9" w:rsidRDefault="00B02D97" w:rsidP="004025C4">
            <w:pPr>
              <w:jc w:val="center"/>
              <w:rPr>
                <w:rFonts w:ascii="GHEA Grapalat" w:hAnsi="GHEA Grapalat"/>
                <w:sz w:val="20"/>
                <w:szCs w:val="20"/>
                <w:lang w:val="es-ES"/>
              </w:rPr>
            </w:pPr>
          </w:p>
        </w:tc>
        <w:tc>
          <w:tcPr>
            <w:tcW w:w="1800" w:type="dxa"/>
            <w:vMerge/>
          </w:tcPr>
          <w:p w14:paraId="4EB938F5" w14:textId="77777777" w:rsidR="00B02D97" w:rsidRPr="00FA2E9A" w:rsidRDefault="00B02D97" w:rsidP="004025C4">
            <w:pPr>
              <w:jc w:val="center"/>
              <w:rPr>
                <w:rFonts w:ascii="GHEA Grapalat" w:hAnsi="GHEA Grapalat"/>
                <w:sz w:val="20"/>
                <w:szCs w:val="20"/>
                <w:lang w:val="es-ES"/>
              </w:rPr>
            </w:pPr>
          </w:p>
        </w:tc>
        <w:tc>
          <w:tcPr>
            <w:tcW w:w="2372" w:type="dxa"/>
            <w:vMerge/>
          </w:tcPr>
          <w:p w14:paraId="32CAF834" w14:textId="77777777" w:rsidR="00B02D97" w:rsidRPr="00FA2E9A" w:rsidRDefault="00B02D97" w:rsidP="004025C4">
            <w:pPr>
              <w:jc w:val="center"/>
              <w:rPr>
                <w:rFonts w:ascii="GHEA Grapalat" w:hAnsi="GHEA Grapalat"/>
                <w:sz w:val="20"/>
                <w:szCs w:val="20"/>
                <w:lang w:val="es-ES"/>
              </w:rPr>
            </w:pPr>
          </w:p>
        </w:tc>
        <w:tc>
          <w:tcPr>
            <w:tcW w:w="464" w:type="dxa"/>
            <w:textDirection w:val="btLr"/>
            <w:vAlign w:val="center"/>
          </w:tcPr>
          <w:p w14:paraId="2FA0BDA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4497A20E"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0830C164"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5177C5AF"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7AE7B8C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6A9250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41FD688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319F389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449D76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5FD8BA18"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8680F5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6B21A0FF"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488" w:type="dxa"/>
            <w:textDirection w:val="btLr"/>
            <w:vAlign w:val="center"/>
          </w:tcPr>
          <w:p w14:paraId="042A4469" w14:textId="77777777" w:rsidR="00B02D97" w:rsidRPr="00FA2E9A" w:rsidRDefault="00B02D97" w:rsidP="004025C4">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B17DF3" w:rsidRPr="00FA2E9A" w14:paraId="5B59E097" w14:textId="77777777" w:rsidTr="00701C78">
        <w:trPr>
          <w:cantSplit/>
          <w:trHeight w:val="1646"/>
        </w:trPr>
        <w:tc>
          <w:tcPr>
            <w:tcW w:w="720" w:type="dxa"/>
            <w:vAlign w:val="center"/>
          </w:tcPr>
          <w:p w14:paraId="62F19573" w14:textId="77777777" w:rsidR="00B17DF3" w:rsidRPr="00B17DF3" w:rsidRDefault="00B17DF3" w:rsidP="00B17DF3">
            <w:pPr>
              <w:jc w:val="center"/>
              <w:rPr>
                <w:rFonts w:ascii="GHEA Grapalat" w:hAnsi="GHEA Grapalat"/>
                <w:sz w:val="20"/>
                <w:szCs w:val="20"/>
                <w:lang w:val="es-ES"/>
              </w:rPr>
            </w:pPr>
            <w:r w:rsidRPr="00B17DF3">
              <w:rPr>
                <w:rFonts w:ascii="GHEA Grapalat" w:hAnsi="GHEA Grapalat"/>
                <w:sz w:val="20"/>
                <w:szCs w:val="20"/>
                <w:lang w:val="es-ES"/>
              </w:rPr>
              <w:t>1</w:t>
            </w:r>
          </w:p>
        </w:tc>
        <w:tc>
          <w:tcPr>
            <w:tcW w:w="1800" w:type="dxa"/>
            <w:vAlign w:val="center"/>
          </w:tcPr>
          <w:p w14:paraId="22F310A8" w14:textId="4ACB79BF" w:rsidR="00B17DF3" w:rsidRPr="00FE2FF3" w:rsidRDefault="0065252A" w:rsidP="00B17DF3">
            <w:pPr>
              <w:jc w:val="center"/>
              <w:rPr>
                <w:rFonts w:ascii="GHEA Grapalat" w:hAnsi="GHEA Grapalat"/>
                <w:sz w:val="20"/>
                <w:szCs w:val="20"/>
                <w:lang w:val="es-ES"/>
              </w:rPr>
            </w:pPr>
            <w:r w:rsidRPr="00FE2FF3">
              <w:rPr>
                <w:rFonts w:ascii="GHEA Grapalat" w:hAnsi="GHEA Grapalat"/>
                <w:iCs/>
                <w:sz w:val="20"/>
                <w:szCs w:val="20"/>
                <w:lang w:val="hy-AM"/>
              </w:rPr>
              <w:t>45611300/130</w:t>
            </w:r>
          </w:p>
        </w:tc>
        <w:tc>
          <w:tcPr>
            <w:tcW w:w="2372" w:type="dxa"/>
            <w:vAlign w:val="center"/>
          </w:tcPr>
          <w:p w14:paraId="61D2CA6E" w14:textId="7F7EE725" w:rsidR="00B17DF3" w:rsidRPr="00FE2FF3" w:rsidRDefault="00FE2FF3" w:rsidP="00B17DF3">
            <w:pPr>
              <w:rPr>
                <w:rFonts w:ascii="GHEA Grapalat" w:hAnsi="GHEA Grapalat"/>
                <w:sz w:val="20"/>
                <w:szCs w:val="20"/>
                <w:lang w:val="es-ES"/>
              </w:rPr>
            </w:pPr>
            <w:r w:rsidRPr="00FE2FF3">
              <w:rPr>
                <w:rFonts w:ascii="GHEA Grapalat" w:hAnsi="GHEA Grapalat"/>
                <w:sz w:val="20"/>
                <w:szCs w:val="20"/>
                <w:lang w:val="af-ZA"/>
              </w:rPr>
              <w:t>Երևան քաղաքի Կենտրոն վարչական շրջանի բակերի ընթացիկ վերանորոգման աշխատանքներ</w:t>
            </w:r>
          </w:p>
        </w:tc>
        <w:tc>
          <w:tcPr>
            <w:tcW w:w="464" w:type="dxa"/>
            <w:textDirection w:val="btLr"/>
            <w:vAlign w:val="center"/>
          </w:tcPr>
          <w:p w14:paraId="6EACD026" w14:textId="5C48FA12"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BA3B1C" w14:textId="76AE669E"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390" w:type="dxa"/>
            <w:textDirection w:val="btLr"/>
            <w:vAlign w:val="center"/>
          </w:tcPr>
          <w:p w14:paraId="617AA45F" w14:textId="415CF29A"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40" w:type="dxa"/>
            <w:textDirection w:val="btLr"/>
            <w:vAlign w:val="center"/>
          </w:tcPr>
          <w:p w14:paraId="3900AC73" w14:textId="49F0585D"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69E48CBE" w14:textId="70CFAE41" w:rsidR="00B17DF3" w:rsidRPr="00B17DF3" w:rsidRDefault="006B14BD"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7FF85479" w14:textId="703F24A9" w:rsidR="00B17DF3" w:rsidRPr="00B17DF3" w:rsidRDefault="00AD422D"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40" w:type="dxa"/>
            <w:textDirection w:val="btLr"/>
            <w:vAlign w:val="center"/>
          </w:tcPr>
          <w:p w14:paraId="74CDA508" w14:textId="3FD774F4" w:rsidR="00B17DF3" w:rsidRPr="00B17DF3" w:rsidRDefault="00AD422D"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36" w:type="dxa"/>
            <w:textDirection w:val="btLr"/>
            <w:vAlign w:val="center"/>
          </w:tcPr>
          <w:p w14:paraId="10412682" w14:textId="0CD98AAA" w:rsidR="00B17DF3" w:rsidRPr="00B17DF3" w:rsidRDefault="006B14BD" w:rsidP="00B17DF3">
            <w:pPr>
              <w:ind w:left="113" w:right="113"/>
              <w:jc w:val="center"/>
              <w:rPr>
                <w:rFonts w:ascii="GHEA Grapalat" w:hAnsi="GHEA Grapalat"/>
                <w:sz w:val="20"/>
                <w:szCs w:val="20"/>
                <w:lang w:val="es-ES"/>
              </w:rPr>
            </w:pPr>
            <w:r>
              <w:rPr>
                <w:rFonts w:ascii="GHEA Grapalat" w:hAnsi="GHEA Grapalat"/>
                <w:sz w:val="20"/>
                <w:szCs w:val="20"/>
                <w:lang w:val="es-ES"/>
              </w:rPr>
              <w:t>7</w:t>
            </w:r>
            <w:r w:rsidR="00AD422D">
              <w:rPr>
                <w:rFonts w:ascii="GHEA Grapalat" w:hAnsi="GHEA Grapalat"/>
                <w:sz w:val="20"/>
                <w:szCs w:val="20"/>
                <w:lang w:val="ru-RU"/>
              </w:rPr>
              <w:t>5</w:t>
            </w:r>
            <w:r w:rsidRPr="00B17DF3">
              <w:rPr>
                <w:rFonts w:ascii="GHEA Grapalat" w:hAnsi="GHEA Grapalat"/>
                <w:sz w:val="20"/>
                <w:szCs w:val="20"/>
                <w:lang w:val="es-ES"/>
              </w:rPr>
              <w:t>%</w:t>
            </w:r>
          </w:p>
        </w:tc>
        <w:tc>
          <w:tcPr>
            <w:tcW w:w="464" w:type="dxa"/>
            <w:textDirection w:val="btLr"/>
            <w:vAlign w:val="center"/>
          </w:tcPr>
          <w:p w14:paraId="2E6F13C8" w14:textId="4979EC2B" w:rsidR="00B17DF3" w:rsidRPr="00B17DF3" w:rsidRDefault="006B14BD" w:rsidP="00B17DF3">
            <w:pPr>
              <w:ind w:left="113" w:right="113"/>
              <w:jc w:val="center"/>
              <w:rPr>
                <w:rFonts w:ascii="GHEA Grapalat" w:hAnsi="GHEA Grapalat"/>
                <w:sz w:val="20"/>
                <w:szCs w:val="20"/>
                <w:lang w:val="es-ES"/>
              </w:rPr>
            </w:pPr>
            <w:r>
              <w:rPr>
                <w:rFonts w:ascii="GHEA Grapalat" w:hAnsi="GHEA Grapalat"/>
                <w:sz w:val="20"/>
                <w:szCs w:val="20"/>
                <w:lang w:val="es-ES"/>
              </w:rPr>
              <w:t>7</w:t>
            </w:r>
            <w:r w:rsidR="00AD422D">
              <w:rPr>
                <w:rFonts w:ascii="GHEA Grapalat" w:hAnsi="GHEA Grapalat"/>
                <w:sz w:val="20"/>
                <w:szCs w:val="20"/>
                <w:lang w:val="ru-RU"/>
              </w:rPr>
              <w:t>5</w:t>
            </w:r>
            <w:r w:rsidRPr="00B17DF3">
              <w:rPr>
                <w:rFonts w:ascii="GHEA Grapalat" w:hAnsi="GHEA Grapalat"/>
                <w:sz w:val="20"/>
                <w:szCs w:val="20"/>
                <w:lang w:val="es-ES"/>
              </w:rPr>
              <w:t>%</w:t>
            </w:r>
          </w:p>
        </w:tc>
        <w:tc>
          <w:tcPr>
            <w:tcW w:w="464" w:type="dxa"/>
            <w:textDirection w:val="btLr"/>
            <w:vAlign w:val="center"/>
          </w:tcPr>
          <w:p w14:paraId="7656AF3A" w14:textId="453B63ED"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c>
          <w:tcPr>
            <w:tcW w:w="464" w:type="dxa"/>
            <w:textDirection w:val="btLr"/>
            <w:vAlign w:val="center"/>
          </w:tcPr>
          <w:p w14:paraId="768D4086" w14:textId="12756426"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c>
          <w:tcPr>
            <w:tcW w:w="464" w:type="dxa"/>
            <w:textDirection w:val="btLr"/>
            <w:vAlign w:val="center"/>
          </w:tcPr>
          <w:p w14:paraId="23F149A5" w14:textId="3C8FD29B"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c>
          <w:tcPr>
            <w:tcW w:w="488" w:type="dxa"/>
            <w:textDirection w:val="btLr"/>
            <w:vAlign w:val="center"/>
          </w:tcPr>
          <w:p w14:paraId="7AA3073E" w14:textId="748F651D"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r>
    </w:tbl>
    <w:p w14:paraId="290E1009" w14:textId="77777777" w:rsidR="002671C8" w:rsidRDefault="002671C8" w:rsidP="00F02279">
      <w:pPr>
        <w:jc w:val="both"/>
        <w:rPr>
          <w:rFonts w:ascii="GHEA Grapalat" w:hAnsi="GHEA Grapalat"/>
          <w:i/>
          <w:sz w:val="18"/>
          <w:szCs w:val="18"/>
          <w:lang w:val="es-ES"/>
        </w:rPr>
      </w:pPr>
    </w:p>
    <w:p w14:paraId="34D11CC2" w14:textId="68147925" w:rsidR="00F02279" w:rsidRPr="00FB1EC7" w:rsidRDefault="00F02279" w:rsidP="00F02279">
      <w:pPr>
        <w:jc w:val="both"/>
        <w:rPr>
          <w:rFonts w:ascii="GHEA Grapalat" w:hAnsi="GHEA Grapalat" w:cs="Sylfaen"/>
          <w:i/>
          <w:sz w:val="18"/>
          <w:szCs w:val="18"/>
          <w:lang w:val="pt-BR"/>
        </w:rPr>
      </w:pPr>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9E402F">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E54F48"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5477CFEF" w:rsidR="00F02279" w:rsidRDefault="00F02279" w:rsidP="00785E88">
      <w:pPr>
        <w:tabs>
          <w:tab w:val="left" w:pos="360"/>
          <w:tab w:val="left" w:pos="540"/>
        </w:tabs>
        <w:jc w:val="center"/>
        <w:rPr>
          <w:rFonts w:ascii="Sylfaen" w:hAnsi="Sylfaen" w:cs="Sylfaen"/>
          <w:b/>
          <w:bCs/>
        </w:rPr>
      </w:pPr>
    </w:p>
    <w:p w14:paraId="1370DE44" w14:textId="6C0B9365" w:rsidR="00E46F12" w:rsidRDefault="00E46F12" w:rsidP="00785E88">
      <w:pPr>
        <w:tabs>
          <w:tab w:val="left" w:pos="360"/>
          <w:tab w:val="left" w:pos="540"/>
        </w:tabs>
        <w:jc w:val="center"/>
        <w:rPr>
          <w:rFonts w:ascii="Sylfaen" w:hAnsi="Sylfaen" w:cs="Sylfaen"/>
          <w:b/>
          <w:bCs/>
        </w:rPr>
      </w:pPr>
    </w:p>
    <w:p w14:paraId="1322687B" w14:textId="2A0EE19F" w:rsidR="00E46F12" w:rsidRDefault="00E46F12" w:rsidP="00785E88">
      <w:pPr>
        <w:tabs>
          <w:tab w:val="left" w:pos="360"/>
          <w:tab w:val="left" w:pos="540"/>
        </w:tabs>
        <w:jc w:val="center"/>
        <w:rPr>
          <w:rFonts w:ascii="Sylfaen" w:hAnsi="Sylfaen" w:cs="Sylfaen"/>
          <w:b/>
          <w:bCs/>
        </w:rPr>
      </w:pPr>
    </w:p>
    <w:p w14:paraId="17F24750" w14:textId="44A68488" w:rsidR="00E46F12" w:rsidRDefault="00E46F12" w:rsidP="00785E88">
      <w:pPr>
        <w:tabs>
          <w:tab w:val="left" w:pos="360"/>
          <w:tab w:val="left" w:pos="540"/>
        </w:tabs>
        <w:jc w:val="center"/>
        <w:rPr>
          <w:rFonts w:ascii="Sylfaen" w:hAnsi="Sylfaen" w:cs="Sylfaen"/>
          <w:b/>
          <w:bCs/>
        </w:rPr>
      </w:pPr>
    </w:p>
    <w:p w14:paraId="43371F49" w14:textId="34B8111B" w:rsidR="00E46F12" w:rsidRDefault="00E46F12" w:rsidP="00785E88">
      <w:pPr>
        <w:tabs>
          <w:tab w:val="left" w:pos="360"/>
          <w:tab w:val="left" w:pos="540"/>
        </w:tabs>
        <w:jc w:val="center"/>
        <w:rPr>
          <w:rFonts w:ascii="Sylfaen" w:hAnsi="Sylfaen" w:cs="Sylfaen"/>
          <w:b/>
          <w:bCs/>
        </w:rPr>
      </w:pPr>
    </w:p>
    <w:p w14:paraId="14750DA1" w14:textId="6998A4A4" w:rsidR="00E46F12" w:rsidRDefault="00E46F12" w:rsidP="00785E88">
      <w:pPr>
        <w:tabs>
          <w:tab w:val="left" w:pos="360"/>
          <w:tab w:val="left" w:pos="540"/>
        </w:tabs>
        <w:jc w:val="center"/>
        <w:rPr>
          <w:rFonts w:ascii="Sylfaen" w:hAnsi="Sylfaen" w:cs="Sylfaen"/>
          <w:b/>
          <w:bCs/>
        </w:rPr>
      </w:pPr>
    </w:p>
    <w:p w14:paraId="1FF1088A" w14:textId="7CE14B41" w:rsidR="00E46F12" w:rsidRDefault="00E46F12" w:rsidP="00785E88">
      <w:pPr>
        <w:tabs>
          <w:tab w:val="left" w:pos="360"/>
          <w:tab w:val="left" w:pos="540"/>
        </w:tabs>
        <w:jc w:val="center"/>
        <w:rPr>
          <w:rFonts w:ascii="Sylfaen" w:hAnsi="Sylfaen" w:cs="Sylfaen"/>
          <w:b/>
          <w:bCs/>
        </w:rPr>
      </w:pPr>
    </w:p>
    <w:p w14:paraId="6A10F47F" w14:textId="27809DF4" w:rsidR="00E46F12" w:rsidRDefault="00E46F12" w:rsidP="00785E88">
      <w:pPr>
        <w:tabs>
          <w:tab w:val="left" w:pos="360"/>
          <w:tab w:val="left" w:pos="540"/>
        </w:tabs>
        <w:jc w:val="center"/>
        <w:rPr>
          <w:rFonts w:ascii="Sylfaen" w:hAnsi="Sylfaen" w:cs="Sylfaen"/>
          <w:b/>
          <w:bCs/>
        </w:rPr>
      </w:pPr>
    </w:p>
    <w:p w14:paraId="0C38701D" w14:textId="6C31AD2C" w:rsidR="00E46F12" w:rsidRDefault="00E46F12" w:rsidP="00785E88">
      <w:pPr>
        <w:tabs>
          <w:tab w:val="left" w:pos="360"/>
          <w:tab w:val="left" w:pos="540"/>
        </w:tabs>
        <w:jc w:val="center"/>
        <w:rPr>
          <w:rFonts w:ascii="Sylfaen" w:hAnsi="Sylfaen" w:cs="Sylfaen"/>
          <w:b/>
          <w:bCs/>
        </w:rPr>
      </w:pPr>
    </w:p>
    <w:p w14:paraId="48CD6A5E" w14:textId="0B767BE2" w:rsidR="00E46F12" w:rsidRDefault="00E46F12" w:rsidP="00785E88">
      <w:pPr>
        <w:tabs>
          <w:tab w:val="left" w:pos="360"/>
          <w:tab w:val="left" w:pos="540"/>
        </w:tabs>
        <w:jc w:val="center"/>
        <w:rPr>
          <w:rFonts w:ascii="Sylfaen" w:hAnsi="Sylfaen" w:cs="Sylfaen"/>
          <w:b/>
          <w:bCs/>
        </w:rPr>
      </w:pPr>
    </w:p>
    <w:p w14:paraId="5B7B3782" w14:textId="210D6F17" w:rsidR="00E46F12" w:rsidRDefault="00E46F12" w:rsidP="00785E88">
      <w:pPr>
        <w:tabs>
          <w:tab w:val="left" w:pos="360"/>
          <w:tab w:val="left" w:pos="540"/>
        </w:tabs>
        <w:jc w:val="center"/>
        <w:rPr>
          <w:rFonts w:ascii="Sylfaen" w:hAnsi="Sylfaen" w:cs="Sylfaen"/>
          <w:b/>
          <w:bCs/>
        </w:rPr>
      </w:pPr>
    </w:p>
    <w:p w14:paraId="3C2A3FE1" w14:textId="77777777" w:rsidR="00E46F12" w:rsidRDefault="00E46F12" w:rsidP="00E46F12">
      <w:pPr>
        <w:jc w:val="right"/>
        <w:rPr>
          <w:rFonts w:ascii="GHEA Grapalat" w:hAnsi="GHEA Grapalat"/>
          <w:i/>
          <w:sz w:val="18"/>
          <w:lang w:val="hy-AM"/>
        </w:rPr>
      </w:pPr>
    </w:p>
    <w:p w14:paraId="08BBCA6E" w14:textId="77777777" w:rsidR="00616FA2" w:rsidRDefault="00616FA2" w:rsidP="00E46F12">
      <w:pPr>
        <w:jc w:val="right"/>
        <w:rPr>
          <w:rFonts w:ascii="GHEA Grapalat" w:hAnsi="GHEA Grapalat"/>
          <w:i/>
          <w:sz w:val="18"/>
          <w:lang w:val="hy-AM"/>
        </w:rPr>
      </w:pPr>
      <w:bookmarkStart w:id="23" w:name="_Hlk195261433"/>
    </w:p>
    <w:p w14:paraId="7FB56250" w14:textId="77777777" w:rsidR="00616FA2" w:rsidRDefault="00616FA2" w:rsidP="00E46F12">
      <w:pPr>
        <w:jc w:val="right"/>
        <w:rPr>
          <w:rFonts w:ascii="GHEA Grapalat" w:hAnsi="GHEA Grapalat"/>
          <w:i/>
          <w:sz w:val="18"/>
          <w:lang w:val="hy-AM"/>
        </w:rPr>
      </w:pPr>
    </w:p>
    <w:p w14:paraId="00153225" w14:textId="2751945C" w:rsidR="00E46F12" w:rsidRPr="00013E7E" w:rsidRDefault="00E46F12" w:rsidP="00E46F12">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48315B6E"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88D6853"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3E805B4" w14:textId="77777777" w:rsidR="00E46F12" w:rsidRPr="00F32F71" w:rsidRDefault="00E46F12" w:rsidP="00E46F12">
      <w:pPr>
        <w:tabs>
          <w:tab w:val="left" w:pos="360"/>
          <w:tab w:val="left" w:pos="540"/>
        </w:tabs>
        <w:jc w:val="center"/>
        <w:rPr>
          <w:rFonts w:ascii="Sylfaen" w:hAnsi="Sylfaen" w:cs="Sylfaen"/>
          <w:b/>
          <w:bCs/>
          <w:lang w:val="pt-BR"/>
        </w:rPr>
      </w:pPr>
    </w:p>
    <w:p w14:paraId="072FA429" w14:textId="77777777" w:rsidR="00E46F12" w:rsidRPr="00013E7E" w:rsidRDefault="00E46F12" w:rsidP="00E46F12">
      <w:pPr>
        <w:jc w:val="right"/>
        <w:rPr>
          <w:rFonts w:ascii="GHEA Grapalat" w:hAnsi="GHEA Grapalat"/>
          <w:i/>
          <w:sz w:val="18"/>
          <w:lang w:val="hy-AM"/>
        </w:rPr>
      </w:pPr>
    </w:p>
    <w:p w14:paraId="49B95D3C" w14:textId="77777777" w:rsidR="00E46F12" w:rsidRDefault="00E46F12" w:rsidP="00E46F12">
      <w:pPr>
        <w:rPr>
          <w:rFonts w:ascii="GHEA Grapalat" w:hAnsi="GHEA Grapalat" w:cs="GHEA Grapalat"/>
          <w:sz w:val="22"/>
          <w:szCs w:val="22"/>
          <w:lang w:val="hy-AM"/>
        </w:rPr>
      </w:pPr>
    </w:p>
    <w:p w14:paraId="673AA44E" w14:textId="77777777" w:rsidR="00E46F12" w:rsidRDefault="00E46F12" w:rsidP="00E46F12">
      <w:pPr>
        <w:rPr>
          <w:rFonts w:ascii="GHEA Grapalat" w:hAnsi="GHEA Grapalat" w:cs="GHEA Grapalat"/>
          <w:sz w:val="22"/>
          <w:szCs w:val="22"/>
          <w:lang w:val="hy-AM"/>
        </w:rPr>
      </w:pPr>
    </w:p>
    <w:p w14:paraId="4FBE388D" w14:textId="77777777" w:rsidR="00E46F12" w:rsidRDefault="00E46F12" w:rsidP="00E46F12">
      <w:pPr>
        <w:rPr>
          <w:rFonts w:ascii="GHEA Grapalat" w:hAnsi="GHEA Grapalat" w:cs="GHEA Grapalat"/>
          <w:sz w:val="22"/>
          <w:szCs w:val="22"/>
          <w:lang w:val="hy-AM"/>
        </w:rPr>
      </w:pPr>
    </w:p>
    <w:p w14:paraId="4F8C487F" w14:textId="77777777" w:rsidR="00E46F12" w:rsidRDefault="00E46F12" w:rsidP="00E46F12">
      <w:pPr>
        <w:rPr>
          <w:rFonts w:ascii="GHEA Grapalat" w:hAnsi="GHEA Grapalat" w:cs="GHEA Grapalat"/>
          <w:sz w:val="22"/>
          <w:szCs w:val="22"/>
          <w:lang w:val="hy-AM"/>
        </w:rPr>
      </w:pPr>
    </w:p>
    <w:p w14:paraId="53C610B8" w14:textId="77777777" w:rsidR="00E46F12" w:rsidRPr="00635053" w:rsidRDefault="00E46F12" w:rsidP="00E46F12">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707C41DA" w14:textId="77777777" w:rsidR="00E46F12" w:rsidRPr="00635053" w:rsidRDefault="00E46F12" w:rsidP="00E46F12">
      <w:pPr>
        <w:jc w:val="center"/>
        <w:rPr>
          <w:rFonts w:ascii="GHEA Grapalat" w:hAnsi="GHEA Grapalat" w:cs="GHEA Grapalat"/>
          <w:sz w:val="22"/>
          <w:szCs w:val="22"/>
          <w:lang w:val="hy-AM"/>
        </w:rPr>
      </w:pPr>
    </w:p>
    <w:p w14:paraId="69F72E52" w14:textId="77777777" w:rsidR="00E46F12" w:rsidRPr="005E1F72" w:rsidRDefault="00E46F12" w:rsidP="00E46F1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4AB8EFCE" w14:textId="77777777" w:rsidR="00E46F12" w:rsidRDefault="00E46F12" w:rsidP="00E46F12">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3D4A0E1" w14:textId="77777777" w:rsidR="00E46F12" w:rsidRPr="005E1F72" w:rsidRDefault="00E46F12" w:rsidP="00E46F12">
      <w:pPr>
        <w:jc w:val="both"/>
        <w:rPr>
          <w:rFonts w:ascii="GHEA Grapalat" w:hAnsi="GHEA Grapalat"/>
          <w:sz w:val="22"/>
          <w:szCs w:val="22"/>
          <w:vertAlign w:val="superscript"/>
          <w:lang w:val="es-ES"/>
        </w:rPr>
      </w:pPr>
    </w:p>
    <w:p w14:paraId="7F2CB8EB" w14:textId="77777777" w:rsidR="00E46F12" w:rsidRPr="00E5270C" w:rsidRDefault="00E46F12" w:rsidP="00E46F12">
      <w:pPr>
        <w:pStyle w:val="ListParagraph"/>
        <w:numPr>
          <w:ilvl w:val="0"/>
          <w:numId w:val="4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1BEFFC3" w14:textId="77777777" w:rsidR="00E46F12" w:rsidRPr="005E1F72" w:rsidRDefault="00E46F12" w:rsidP="00E46F1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766C75D" w14:textId="77777777" w:rsidR="00E46F12" w:rsidRPr="005E1F72" w:rsidRDefault="00E46F12" w:rsidP="00E46F12">
      <w:pPr>
        <w:jc w:val="both"/>
        <w:rPr>
          <w:rFonts w:ascii="GHEA Grapalat" w:hAnsi="GHEA Grapalat" w:cs="Sylfaen"/>
          <w:vertAlign w:val="superscript"/>
          <w:lang w:val="es-ES"/>
        </w:rPr>
      </w:pPr>
    </w:p>
    <w:p w14:paraId="4CFB0770" w14:textId="77777777" w:rsidR="00E46F12" w:rsidRPr="005E1F72" w:rsidRDefault="00E46F12" w:rsidP="00E46F12">
      <w:pPr>
        <w:jc w:val="both"/>
        <w:rPr>
          <w:rFonts w:ascii="GHEA Grapalat" w:hAnsi="GHEA Grapalat"/>
          <w:sz w:val="22"/>
          <w:szCs w:val="22"/>
          <w:u w:val="single"/>
          <w:lang w:val="es-ES"/>
        </w:rPr>
      </w:pPr>
    </w:p>
    <w:p w14:paraId="5559268F"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582911BE"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A9A7F0A" w14:textId="77777777" w:rsidR="00E46F12" w:rsidRDefault="00E46F12" w:rsidP="00E46F1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4087461" w14:textId="77777777" w:rsidR="00E46F12" w:rsidRDefault="00E46F12" w:rsidP="00E46F12">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3658D98" w14:textId="77777777" w:rsidR="00E46F12" w:rsidRDefault="00E46F12" w:rsidP="00E46F12">
      <w:pPr>
        <w:jc w:val="both"/>
        <w:rPr>
          <w:rFonts w:ascii="GHEA Grapalat" w:hAnsi="GHEA Grapalat" w:cs="Sylfaen"/>
          <w:sz w:val="20"/>
          <w:szCs w:val="20"/>
          <w:lang w:val="es-ES"/>
        </w:rPr>
      </w:pPr>
    </w:p>
    <w:p w14:paraId="49F5F0B0" w14:textId="77777777" w:rsidR="00E46F12" w:rsidRPr="00E5270C" w:rsidRDefault="00E46F12" w:rsidP="00E46F12">
      <w:pPr>
        <w:pStyle w:val="ListParagraph"/>
        <w:numPr>
          <w:ilvl w:val="0"/>
          <w:numId w:val="4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B1F5C10" w14:textId="77777777" w:rsidR="00E46F12" w:rsidRPr="00513F14" w:rsidRDefault="00E46F12" w:rsidP="00E46F12">
      <w:pPr>
        <w:jc w:val="center"/>
        <w:rPr>
          <w:rFonts w:ascii="GHEA Grapalat" w:hAnsi="GHEA Grapalat" w:cs="GHEA Grapalat"/>
          <w:sz w:val="22"/>
          <w:szCs w:val="22"/>
          <w:lang w:val="es-ES"/>
        </w:rPr>
      </w:pPr>
    </w:p>
    <w:p w14:paraId="7D1BC0A1" w14:textId="77777777" w:rsidR="00E46F12" w:rsidRDefault="00E46F12" w:rsidP="00E46F12">
      <w:pPr>
        <w:ind w:firstLine="709"/>
        <w:jc w:val="both"/>
        <w:rPr>
          <w:lang w:val="es-ES"/>
        </w:rPr>
      </w:pPr>
    </w:p>
    <w:p w14:paraId="2CB9D334" w14:textId="77777777" w:rsidR="00E46F12" w:rsidRDefault="00E46F12" w:rsidP="00E46F12">
      <w:pPr>
        <w:ind w:firstLine="709"/>
        <w:jc w:val="both"/>
        <w:rPr>
          <w:lang w:val="es-ES"/>
        </w:rPr>
      </w:pPr>
    </w:p>
    <w:p w14:paraId="6FE84F53" w14:textId="77777777" w:rsidR="00E46F12" w:rsidRDefault="00E46F12" w:rsidP="00E46F12">
      <w:pPr>
        <w:ind w:firstLine="709"/>
        <w:jc w:val="both"/>
        <w:rPr>
          <w:lang w:val="es-ES"/>
        </w:rPr>
      </w:pPr>
    </w:p>
    <w:p w14:paraId="3E381066" w14:textId="77777777" w:rsidR="00E46F12" w:rsidRDefault="00E46F12" w:rsidP="00E46F12">
      <w:pPr>
        <w:ind w:firstLine="709"/>
        <w:jc w:val="both"/>
        <w:rPr>
          <w:lang w:val="es-ES"/>
        </w:rPr>
      </w:pPr>
    </w:p>
    <w:p w14:paraId="07D9EC9A" w14:textId="77777777" w:rsidR="00E46F12" w:rsidRPr="009A5836" w:rsidRDefault="00E46F12" w:rsidP="00E46F12">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5697BA" w14:textId="77777777" w:rsidR="00E46F12" w:rsidRDefault="00E46F12" w:rsidP="00E46F1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B0794DB" w14:textId="77777777" w:rsidR="00E46F12" w:rsidRPr="009A5836" w:rsidRDefault="00E46F12" w:rsidP="00E46F12">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CE6910B" w14:textId="77777777" w:rsidR="00E46F12" w:rsidRPr="009A5836" w:rsidRDefault="00E46F12" w:rsidP="00E46F12">
      <w:pPr>
        <w:jc w:val="right"/>
        <w:rPr>
          <w:rFonts w:ascii="GHEA Grapalat" w:hAnsi="GHEA Grapalat"/>
          <w:sz w:val="20"/>
          <w:lang w:val="hy-AM"/>
        </w:rPr>
      </w:pPr>
      <w:r w:rsidRPr="009A5836">
        <w:rPr>
          <w:rFonts w:ascii="GHEA Grapalat" w:hAnsi="GHEA Grapalat"/>
          <w:sz w:val="20"/>
          <w:lang w:val="hy-AM"/>
        </w:rPr>
        <w:t xml:space="preserve">    </w:t>
      </w:r>
    </w:p>
    <w:p w14:paraId="545713A9" w14:textId="77777777" w:rsidR="00E46F12" w:rsidRDefault="00E46F12" w:rsidP="00E46F12">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2B9A0ADE" w14:textId="77777777" w:rsidR="00E46F12" w:rsidRDefault="00E46F12" w:rsidP="00E46F12">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F9FC3A2" w14:textId="77777777" w:rsidR="00E46F12" w:rsidRDefault="00E46F12" w:rsidP="00E46F12">
      <w:pPr>
        <w:jc w:val="center"/>
        <w:rPr>
          <w:rFonts w:ascii="GHEA Grapalat" w:hAnsi="GHEA Grapalat" w:cs="Sylfaen"/>
          <w:sz w:val="16"/>
          <w:szCs w:val="16"/>
          <w:lang w:val="es-ES"/>
        </w:rPr>
      </w:pPr>
    </w:p>
    <w:p w14:paraId="3F2107A7" w14:textId="77777777" w:rsidR="00E46F12" w:rsidRDefault="00E46F12" w:rsidP="00E46F12">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712F576C" w14:textId="77777777" w:rsidR="00E46F12" w:rsidRDefault="00E46F12" w:rsidP="00E46F12">
      <w:pPr>
        <w:jc w:val="right"/>
        <w:rPr>
          <w:rFonts w:ascii="GHEA Grapalat" w:hAnsi="GHEA Grapalat" w:cs="Sylfaen"/>
          <w:sz w:val="20"/>
          <w:szCs w:val="20"/>
          <w:lang w:val="es-ES"/>
        </w:rPr>
      </w:pPr>
    </w:p>
    <w:p w14:paraId="4039CE8F" w14:textId="77777777" w:rsidR="00E46F12" w:rsidRDefault="00E46F12" w:rsidP="00E46F12">
      <w:pPr>
        <w:jc w:val="right"/>
        <w:rPr>
          <w:rFonts w:ascii="GHEA Grapalat" w:hAnsi="GHEA Grapalat" w:cs="Sylfaen"/>
          <w:sz w:val="20"/>
          <w:szCs w:val="20"/>
          <w:lang w:val="es-ES"/>
        </w:rPr>
      </w:pPr>
    </w:p>
    <w:bookmarkEnd w:id="23"/>
    <w:p w14:paraId="04B61566" w14:textId="77777777" w:rsidR="00E46F12" w:rsidRDefault="00E46F12" w:rsidP="00E46F12">
      <w:pPr>
        <w:jc w:val="right"/>
        <w:rPr>
          <w:rFonts w:ascii="GHEA Grapalat" w:hAnsi="GHEA Grapalat" w:cs="Sylfaen"/>
          <w:sz w:val="20"/>
          <w:szCs w:val="20"/>
          <w:lang w:val="es-ES"/>
        </w:rPr>
      </w:pPr>
    </w:p>
    <w:p w14:paraId="585FAE8A" w14:textId="77777777" w:rsidR="00E46F12" w:rsidRDefault="00E46F12" w:rsidP="00E46F12">
      <w:pPr>
        <w:jc w:val="right"/>
        <w:rPr>
          <w:rFonts w:ascii="GHEA Grapalat" w:hAnsi="GHEA Grapalat" w:cs="Sylfaen"/>
          <w:sz w:val="20"/>
          <w:szCs w:val="20"/>
          <w:lang w:val="es-ES"/>
        </w:rPr>
      </w:pPr>
    </w:p>
    <w:p w14:paraId="0169C7E2" w14:textId="5225CE57" w:rsidR="00E46F12" w:rsidRDefault="00E46F12" w:rsidP="00785E88">
      <w:pPr>
        <w:tabs>
          <w:tab w:val="left" w:pos="360"/>
          <w:tab w:val="left" w:pos="540"/>
        </w:tabs>
        <w:jc w:val="center"/>
        <w:rPr>
          <w:rFonts w:ascii="Sylfaen" w:hAnsi="Sylfaen" w:cs="Sylfaen"/>
          <w:b/>
          <w:bCs/>
        </w:rPr>
      </w:pPr>
    </w:p>
    <w:p w14:paraId="0F69C404" w14:textId="67917550" w:rsidR="00E46F12" w:rsidRDefault="00E46F12" w:rsidP="00785E88">
      <w:pPr>
        <w:tabs>
          <w:tab w:val="left" w:pos="360"/>
          <w:tab w:val="left" w:pos="540"/>
        </w:tabs>
        <w:jc w:val="center"/>
        <w:rPr>
          <w:rFonts w:ascii="Sylfaen" w:hAnsi="Sylfaen" w:cs="Sylfaen"/>
          <w:b/>
          <w:bCs/>
        </w:rPr>
      </w:pPr>
    </w:p>
    <w:sectPr w:rsidR="00E46F12"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25726" w14:textId="77777777" w:rsidR="004659A1" w:rsidRDefault="004659A1">
      <w:r>
        <w:separator/>
      </w:r>
    </w:p>
  </w:endnote>
  <w:endnote w:type="continuationSeparator" w:id="0">
    <w:p w14:paraId="00F797C0" w14:textId="77777777" w:rsidR="004659A1" w:rsidRDefault="00465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CB166" w14:textId="77777777" w:rsidR="004659A1" w:rsidRDefault="004659A1">
      <w:r>
        <w:separator/>
      </w:r>
    </w:p>
  </w:footnote>
  <w:footnote w:type="continuationSeparator" w:id="0">
    <w:p w14:paraId="49E4090F" w14:textId="77777777" w:rsidR="004659A1" w:rsidRDefault="004659A1">
      <w:r>
        <w:continuationSeparator/>
      </w:r>
    </w:p>
  </w:footnote>
  <w:footnote w:id="1">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Pr>
          <w:rFonts w:ascii="GHEA Grapalat" w:hAnsi="GHEA Grapalat" w:cs="Sylfaen"/>
          <w:i/>
          <w:sz w:val="16"/>
          <w:szCs w:val="16"/>
          <w:lang w:val="en-US"/>
        </w:rPr>
        <w:t>Կ</w:t>
      </w:r>
      <w:r w:rsidRPr="003053EF">
        <w:rPr>
          <w:rFonts w:ascii="GHEA Grapalat" w:hAnsi="GHEA Grapalat" w:cs="Sylfaen"/>
          <w:i/>
          <w:sz w:val="16"/>
          <w:szCs w:val="16"/>
          <w:lang w:val="en-US"/>
        </w:rPr>
        <w:t>ետը</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ինչպես</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նաև</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640568">
        <w:rPr>
          <w:rFonts w:ascii="GHEA Grapalat" w:hAnsi="GHEA Grapalat" w:cs="Sylfaen"/>
          <w:i/>
          <w:sz w:val="16"/>
          <w:szCs w:val="16"/>
          <w:lang w:val="af-ZA"/>
        </w:rPr>
        <w:t xml:space="preserve"> 1-</w:t>
      </w:r>
      <w:r>
        <w:rPr>
          <w:rFonts w:ascii="GHEA Grapalat" w:hAnsi="GHEA Grapalat" w:cs="Sylfaen"/>
          <w:i/>
          <w:sz w:val="16"/>
          <w:szCs w:val="16"/>
          <w:lang w:val="en-US"/>
        </w:rPr>
        <w:t>ին</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մասի</w:t>
      </w:r>
      <w:r w:rsidRPr="00640568">
        <w:rPr>
          <w:rFonts w:ascii="GHEA Grapalat" w:hAnsi="GHEA Grapalat" w:cs="Sylfaen"/>
          <w:i/>
          <w:sz w:val="16"/>
          <w:szCs w:val="16"/>
          <w:lang w:val="af-ZA"/>
        </w:rPr>
        <w:t xml:space="preserve"> 7-</w:t>
      </w:r>
      <w:r>
        <w:rPr>
          <w:rFonts w:ascii="GHEA Grapalat" w:hAnsi="GHEA Grapalat" w:cs="Sylfaen"/>
          <w:i/>
          <w:sz w:val="16"/>
          <w:szCs w:val="16"/>
          <w:lang w:val="en-US"/>
        </w:rPr>
        <w:t>րդ</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բաժինը</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w:t>
      </w:r>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2">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3">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03D8286" w14:textId="77777777" w:rsidR="007D058E" w:rsidRPr="00F83DB3" w:rsidRDefault="007D058E" w:rsidP="006C1D25">
      <w:pPr>
        <w:pStyle w:val="FootnoteText"/>
        <w:jc w:val="both"/>
        <w:rPr>
          <w:rFonts w:ascii="GHEA Grapalat" w:hAnsi="GHEA Grapalat" w:cs="Sylfaen"/>
          <w:i/>
          <w:sz w:val="16"/>
          <w:szCs w:val="16"/>
          <w:lang w:val="hy-AM"/>
        </w:rPr>
      </w:pPr>
      <w:r w:rsidRPr="00F83DB3">
        <w:rPr>
          <w:color w:val="000000"/>
          <w:vertAlign w:val="superscript"/>
          <w:lang w:val="hy-AM"/>
        </w:rPr>
        <w:t>8</w:t>
      </w:r>
      <w:r w:rsidRPr="00F83DB3">
        <w:rPr>
          <w:rFonts w:ascii="GHEA Grapalat" w:hAnsi="GHEA Grapalat" w:cs="Sylfaen"/>
          <w:i/>
          <w:sz w:val="16"/>
          <w:szCs w:val="16"/>
          <w:lang w:val="hy-AM"/>
        </w:rPr>
        <w:t>Ենթակետը հանվում է, եթե հայտի ապահովման պահանջ սահմանված չէ:</w:t>
      </w:r>
    </w:p>
    <w:p w14:paraId="0079A7A6" w14:textId="434537F4" w:rsidR="007D058E" w:rsidRPr="00401C4E" w:rsidRDefault="007D058E" w:rsidP="00E93C59">
      <w:pPr>
        <w:pStyle w:val="FootnoteText"/>
        <w:jc w:val="both"/>
        <w:rPr>
          <w:rFonts w:ascii="GHEA Grapalat" w:hAnsi="GHEA Grapalat"/>
          <w:i/>
          <w:sz w:val="16"/>
          <w:szCs w:val="16"/>
          <w:lang w:val="hy-AM" w:eastAsia="en-US"/>
        </w:rPr>
      </w:pPr>
      <w:r w:rsidRPr="00D9388B">
        <w:rPr>
          <w:rFonts w:ascii="GHEA Grapalat" w:hAnsi="GHEA Grapalat" w:cs="Sylfaen"/>
          <w:i/>
          <w:sz w:val="16"/>
          <w:szCs w:val="16"/>
          <w:vertAlign w:val="superscript"/>
          <w:lang w:val="hy-AM"/>
        </w:rPr>
        <w:t xml:space="preserve">9 </w:t>
      </w:r>
      <w:r w:rsidRPr="00D9388B">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 xml:space="preserve">: </w:t>
      </w:r>
    </w:p>
    <w:p w14:paraId="42C516FC" w14:textId="129F3324" w:rsidR="007D058E" w:rsidRPr="0010316E" w:rsidRDefault="007D058E" w:rsidP="006C1D25">
      <w:pPr>
        <w:pStyle w:val="FootnoteText"/>
        <w:jc w:val="both"/>
        <w:rPr>
          <w:lang w:val="hy-AM"/>
        </w:rPr>
      </w:pPr>
    </w:p>
  </w:footnote>
  <w:footnote w:id="5">
    <w:p w14:paraId="109C64E4" w14:textId="01CD513F" w:rsidR="007D058E" w:rsidRPr="006244AB" w:rsidRDefault="007D058E" w:rsidP="00D17258">
      <w:pPr>
        <w:pStyle w:val="FootnoteText"/>
        <w:jc w:val="both"/>
        <w:rPr>
          <w:rFonts w:ascii="GHEA Grapalat" w:hAnsi="GHEA Grapalat"/>
          <w:sz w:val="16"/>
          <w:szCs w:val="16"/>
          <w:vertAlign w:val="superscript"/>
          <w:lang w:val="hy-AM"/>
        </w:rPr>
      </w:pPr>
      <w:r w:rsidRPr="00CC3A77">
        <w:rPr>
          <w:rStyle w:val="FootnoteReference"/>
          <w:rFonts w:ascii="GHEA Grapalat" w:hAnsi="GHEA Grapalat"/>
          <w:color w:val="FFFFFF"/>
          <w:sz w:val="16"/>
          <w:szCs w:val="16"/>
        </w:rPr>
        <w:footnoteRef/>
      </w:r>
      <w:r w:rsidRPr="00401C4E">
        <w:rPr>
          <w:rFonts w:ascii="GHEA Grapalat" w:hAnsi="GHEA Grapalat"/>
          <w:sz w:val="16"/>
          <w:szCs w:val="16"/>
          <w:vertAlign w:val="superscript"/>
          <w:lang w:val="hy-AM"/>
        </w:rPr>
        <w:t xml:space="preserve">9.1 </w:t>
      </w:r>
      <w:r>
        <w:rPr>
          <w:rFonts w:ascii="GHEA Grapalat" w:hAnsi="GHEA Grapalat"/>
          <w:sz w:val="16"/>
          <w:szCs w:val="16"/>
          <w:vertAlign w:val="superscript"/>
          <w:lang w:val="hy-AM"/>
        </w:rPr>
        <w:t xml:space="preserve"> </w:t>
      </w:r>
      <w:r w:rsidRPr="00401C4E">
        <w:rPr>
          <w:rFonts w:ascii="GHEA Grapalat" w:hAnsi="GHEA Grapalat" w:cs="Sylfaen"/>
          <w:i/>
          <w:sz w:val="16"/>
          <w:szCs w:val="16"/>
        </w:rPr>
        <w:t xml:space="preserve">7.1 </w:t>
      </w:r>
      <w:r w:rsidRPr="00401C4E">
        <w:rPr>
          <w:rFonts w:ascii="GHEA Grapalat" w:hAnsi="GHEA Grapalat" w:cs="Sylfaen"/>
          <w:i/>
          <w:sz w:val="16"/>
          <w:szCs w:val="16"/>
        </w:rPr>
        <w:t xml:space="preserve">կետի 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p w14:paraId="498C9EC0" w14:textId="4F85A9FD" w:rsidR="007D058E" w:rsidRDefault="007D058E" w:rsidP="00D17258">
      <w:pPr>
        <w:pStyle w:val="FootnoteText"/>
        <w:jc w:val="both"/>
        <w:rPr>
          <w:rFonts w:ascii="GHEA Grapalat" w:hAnsi="GHEA Grapalat" w:cs="Sylfaen"/>
          <w:i/>
          <w:sz w:val="16"/>
          <w:szCs w:val="16"/>
        </w:rPr>
      </w:pPr>
      <w:r w:rsidRPr="003053EF">
        <w:rPr>
          <w:rFonts w:ascii="GHEA Grapalat" w:hAnsi="GHEA Grapalat"/>
          <w:sz w:val="16"/>
          <w:szCs w:val="16"/>
        </w:rPr>
        <w:t xml:space="preserve"> </w:t>
      </w:r>
      <w:r w:rsidRPr="009A7602">
        <w:rPr>
          <w:rFonts w:ascii="GHEA Grapalat" w:hAnsi="GHEA Grapalat"/>
          <w:sz w:val="16"/>
          <w:szCs w:val="16"/>
          <w:vertAlign w:val="superscript"/>
          <w:lang w:val="hy-AM"/>
        </w:rPr>
        <w:t>10</w:t>
      </w:r>
      <w:r w:rsidRPr="003053EF">
        <w:rPr>
          <w:rFonts w:ascii="GHEA Grapalat" w:hAnsi="GHEA Grapalat" w:cs="Sylfaen"/>
          <w:i/>
          <w:sz w:val="16"/>
          <w:szCs w:val="16"/>
        </w:rPr>
        <w:t xml:space="preserve">Սույն </w:t>
      </w:r>
      <w:r w:rsidRPr="009A7602">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p w14:paraId="389F724E" w14:textId="5A36D88D" w:rsidR="007D058E" w:rsidRPr="008826FF" w:rsidRDefault="007D058E" w:rsidP="00A3601A">
      <w:pPr>
        <w:pStyle w:val="FootnoteText"/>
        <w:jc w:val="both"/>
        <w:rPr>
          <w:rFonts w:ascii="GHEA Grapalat" w:hAnsi="GHEA Grapalat"/>
          <w:sz w:val="16"/>
          <w:szCs w:val="16"/>
          <w:lang w:val="hy-AM"/>
        </w:rPr>
      </w:pPr>
      <w:r w:rsidRPr="008826FF">
        <w:rPr>
          <w:rFonts w:ascii="GHEA Grapalat" w:hAnsi="GHEA Grapalat" w:cs="Sylfaen"/>
          <w:i/>
          <w:sz w:val="16"/>
          <w:szCs w:val="16"/>
          <w:vertAlign w:val="superscript"/>
          <w:lang w:val="hy-AM"/>
        </w:rPr>
        <w:t>10.1</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55D71DCF" w14:textId="77777777" w:rsidR="007D058E" w:rsidRPr="009A7602" w:rsidRDefault="007D058E" w:rsidP="00D17258">
      <w:pPr>
        <w:pStyle w:val="FootnoteText"/>
        <w:jc w:val="both"/>
        <w:rPr>
          <w:rFonts w:ascii="GHEA Grapalat" w:hAnsi="GHEA Grapalat"/>
          <w:sz w:val="16"/>
          <w:szCs w:val="16"/>
          <w:lang w:val="hy-AM"/>
        </w:rPr>
      </w:pPr>
    </w:p>
  </w:footnote>
  <w:footnote w:id="6">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8">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9">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4EF4CF8B" w14:textId="77777777" w:rsidR="0085527A" w:rsidRPr="00DD4D99" w:rsidRDefault="0085527A" w:rsidP="0085527A">
      <w:pPr>
        <w:pStyle w:val="FootnoteText"/>
        <w:jc w:val="both"/>
        <w:rPr>
          <w:rFonts w:ascii="GHEA Grapalat" w:hAnsi="GHEA Grapalat" w:cs="Sylfaen"/>
          <w:i/>
          <w:sz w:val="16"/>
          <w:szCs w:val="16"/>
          <w:lang w:val="hy-AM"/>
        </w:rPr>
      </w:pPr>
      <w:r>
        <w:rPr>
          <w:rStyle w:val="FootnoteReference"/>
        </w:rPr>
        <w:footnoteRef/>
      </w:r>
      <w:r>
        <w:t xml:space="preserve"> </w:t>
      </w:r>
      <w:r w:rsidRPr="003838FB">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է</w:t>
      </w:r>
      <w:r w:rsidRPr="004B2068">
        <w:rPr>
          <w:rFonts w:ascii="GHEA Grapalat" w:hAnsi="GHEA Grapalat" w:cs="Sylfaen"/>
          <w:i/>
          <w:sz w:val="16"/>
          <w:szCs w:val="16"/>
          <w:lang w:val="af-ZA"/>
        </w:rPr>
        <w:t>:</w:t>
      </w:r>
    </w:p>
  </w:footnote>
  <w:footnote w:id="11">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5527A">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է</w:t>
      </w:r>
      <w:r w:rsidRPr="001E7733">
        <w:rPr>
          <w:rFonts w:ascii="GHEA Grapalat" w:hAnsi="GHEA Grapalat"/>
          <w:i/>
          <w:sz w:val="16"/>
          <w:szCs w:val="16"/>
          <w:lang w:val="af-ZA"/>
        </w:rPr>
        <w:t xml:space="preserve"> </w:t>
      </w:r>
      <w:r w:rsidRPr="0085527A">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5527A">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5527A">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5527A">
        <w:rPr>
          <w:rFonts w:ascii="GHEA Grapalat" w:hAnsi="GHEA Grapalat"/>
          <w:i/>
          <w:sz w:val="16"/>
          <w:szCs w:val="16"/>
          <w:lang w:val="hy-AM"/>
        </w:rPr>
        <w:t>մինչև</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5527A">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հրապարակելը</w:t>
      </w:r>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7D058E" w:rsidRPr="001E7733" w:rsidDel="00856FDE" w:rsidRDefault="007D058E" w:rsidP="00B2572B">
      <w:pPr>
        <w:pStyle w:val="FootnoteText"/>
        <w:rPr>
          <w:del w:id="18" w:author="User" w:date="2019-05-26T09:57:00Z"/>
          <w:i/>
          <w:lang w:val="af-ZA"/>
        </w:rPr>
      </w:pPr>
    </w:p>
  </w:footnote>
  <w:footnote w:id="12">
    <w:p w14:paraId="3B536827" w14:textId="77777777" w:rsidR="00205A55" w:rsidRPr="00607D12" w:rsidRDefault="00205A55" w:rsidP="00205A55">
      <w:pPr>
        <w:pStyle w:val="FootnoteText"/>
        <w:rPr>
          <w:rFonts w:ascii="Sylfaen" w:hAnsi="Sylfaen"/>
        </w:rPr>
      </w:pPr>
      <w:r>
        <w:rPr>
          <w:rStyle w:val="FootnoteReference"/>
        </w:rPr>
        <w:footnoteRef/>
      </w:r>
      <w:r>
        <w:t xml:space="preserve">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13">
    <w:p w14:paraId="20E9759A" w14:textId="77777777" w:rsidR="003D0C16" w:rsidRPr="00C07E00" w:rsidRDefault="003D0C16" w:rsidP="003D0C16">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4">
    <w:p w14:paraId="6D6D63AE" w14:textId="77777777" w:rsidR="007D058E" w:rsidRPr="00FC4820" w:rsidDel="001432D3" w:rsidRDefault="007D058E" w:rsidP="00F02279">
      <w:pPr>
        <w:pStyle w:val="FootnoteText"/>
        <w:jc w:val="both"/>
        <w:rPr>
          <w:del w:id="21"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5">
    <w:p w14:paraId="7910FEAD" w14:textId="77777777" w:rsidR="009C4358" w:rsidRDefault="009C4358" w:rsidP="009C4358">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r w:rsidRPr="009C4358">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16">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62103313">
    <w:abstractNumId w:val="29"/>
  </w:num>
  <w:num w:numId="2" w16cid:durableId="1222667913">
    <w:abstractNumId w:val="9"/>
  </w:num>
  <w:num w:numId="3" w16cid:durableId="665406253">
    <w:abstractNumId w:val="26"/>
  </w:num>
  <w:num w:numId="4" w16cid:durableId="1502087144">
    <w:abstractNumId w:val="23"/>
  </w:num>
  <w:num w:numId="5" w16cid:durableId="1991471298">
    <w:abstractNumId w:val="31"/>
  </w:num>
  <w:num w:numId="6" w16cid:durableId="647784105">
    <w:abstractNumId w:val="29"/>
    <w:lvlOverride w:ilvl="0">
      <w:startOverride w:val="1"/>
    </w:lvlOverride>
    <w:lvlOverride w:ilvl="1"/>
    <w:lvlOverride w:ilvl="2"/>
    <w:lvlOverride w:ilvl="3"/>
    <w:lvlOverride w:ilvl="4"/>
    <w:lvlOverride w:ilvl="5"/>
    <w:lvlOverride w:ilvl="6"/>
    <w:lvlOverride w:ilvl="7"/>
    <w:lvlOverride w:ilvl="8"/>
  </w:num>
  <w:num w:numId="7" w16cid:durableId="3611779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23060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7835771">
    <w:abstractNumId w:val="25"/>
  </w:num>
  <w:num w:numId="10" w16cid:durableId="1240559377">
    <w:abstractNumId w:val="5"/>
  </w:num>
  <w:num w:numId="11" w16cid:durableId="1451893602">
    <w:abstractNumId w:val="8"/>
  </w:num>
  <w:num w:numId="12" w16cid:durableId="1436712204">
    <w:abstractNumId w:val="39"/>
  </w:num>
  <w:num w:numId="13" w16cid:durableId="1015612396">
    <w:abstractNumId w:val="34"/>
  </w:num>
  <w:num w:numId="14" w16cid:durableId="746994605">
    <w:abstractNumId w:val="15"/>
  </w:num>
  <w:num w:numId="15" w16cid:durableId="174810020">
    <w:abstractNumId w:val="36"/>
  </w:num>
  <w:num w:numId="16" w16cid:durableId="567804613">
    <w:abstractNumId w:val="21"/>
  </w:num>
  <w:num w:numId="17" w16cid:durableId="1843277722">
    <w:abstractNumId w:val="6"/>
  </w:num>
  <w:num w:numId="18" w16cid:durableId="142041101">
    <w:abstractNumId w:val="1"/>
  </w:num>
  <w:num w:numId="19" w16cid:durableId="2047290828">
    <w:abstractNumId w:val="4"/>
  </w:num>
  <w:num w:numId="20" w16cid:durableId="345641114">
    <w:abstractNumId w:val="3"/>
  </w:num>
  <w:num w:numId="21" w16cid:durableId="39597472">
    <w:abstractNumId w:val="40"/>
  </w:num>
  <w:num w:numId="22" w16cid:durableId="1570461127">
    <w:abstractNumId w:val="38"/>
  </w:num>
  <w:num w:numId="23" w16cid:durableId="1957979537">
    <w:abstractNumId w:val="30"/>
  </w:num>
  <w:num w:numId="24" w16cid:durableId="1556426608">
    <w:abstractNumId w:val="0"/>
  </w:num>
  <w:num w:numId="25" w16cid:durableId="1221986303">
    <w:abstractNumId w:val="19"/>
  </w:num>
  <w:num w:numId="26" w16cid:durableId="922185376">
    <w:abstractNumId w:val="24"/>
  </w:num>
  <w:num w:numId="27" w16cid:durableId="527447397">
    <w:abstractNumId w:val="28"/>
  </w:num>
  <w:num w:numId="28" w16cid:durableId="1692683630">
    <w:abstractNumId w:val="13"/>
  </w:num>
  <w:num w:numId="29" w16cid:durableId="143158194">
    <w:abstractNumId w:val="10"/>
  </w:num>
  <w:num w:numId="30" w16cid:durableId="1122380007">
    <w:abstractNumId w:val="18"/>
  </w:num>
  <w:num w:numId="31" w16cid:durableId="779185851">
    <w:abstractNumId w:val="27"/>
  </w:num>
  <w:num w:numId="32" w16cid:durableId="280765371">
    <w:abstractNumId w:val="32"/>
  </w:num>
  <w:num w:numId="33" w16cid:durableId="166406395">
    <w:abstractNumId w:val="14"/>
  </w:num>
  <w:num w:numId="34" w16cid:durableId="1407653085">
    <w:abstractNumId w:val="33"/>
  </w:num>
  <w:num w:numId="35" w16cid:durableId="1315720645">
    <w:abstractNumId w:val="22"/>
  </w:num>
  <w:num w:numId="36" w16cid:durableId="1255281175">
    <w:abstractNumId w:val="20"/>
  </w:num>
  <w:num w:numId="37" w16cid:durableId="831795712">
    <w:abstractNumId w:val="7"/>
  </w:num>
  <w:num w:numId="38" w16cid:durableId="1754471833">
    <w:abstractNumId w:val="37"/>
  </w:num>
  <w:num w:numId="39" w16cid:durableId="688608549">
    <w:abstractNumId w:val="11"/>
  </w:num>
  <w:num w:numId="40" w16cid:durableId="675229274">
    <w:abstractNumId w:val="16"/>
  </w:num>
  <w:num w:numId="41" w16cid:durableId="1918053211">
    <w:abstractNumId w:val="17"/>
  </w:num>
  <w:num w:numId="42" w16cid:durableId="2016610634">
    <w:abstractNumId w:val="35"/>
  </w:num>
  <w:num w:numId="43" w16cid:durableId="417488261">
    <w:abstractNumId w:val="12"/>
  </w:num>
  <w:num w:numId="44" w16cid:durableId="115645534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12B"/>
    <w:rsid w:val="00002A81"/>
    <w:rsid w:val="00002C23"/>
    <w:rsid w:val="000031E3"/>
    <w:rsid w:val="000033BC"/>
    <w:rsid w:val="00003DF0"/>
    <w:rsid w:val="000055DB"/>
    <w:rsid w:val="000058CF"/>
    <w:rsid w:val="00005D30"/>
    <w:rsid w:val="000076A1"/>
    <w:rsid w:val="0000776B"/>
    <w:rsid w:val="0000777E"/>
    <w:rsid w:val="000122C5"/>
    <w:rsid w:val="00012347"/>
    <w:rsid w:val="00012779"/>
    <w:rsid w:val="00012E2C"/>
    <w:rsid w:val="00013093"/>
    <w:rsid w:val="000132F3"/>
    <w:rsid w:val="000138EA"/>
    <w:rsid w:val="00013C24"/>
    <w:rsid w:val="000143C5"/>
    <w:rsid w:val="000145BD"/>
    <w:rsid w:val="00014775"/>
    <w:rsid w:val="000149F3"/>
    <w:rsid w:val="000167E3"/>
    <w:rsid w:val="00017484"/>
    <w:rsid w:val="000206DA"/>
    <w:rsid w:val="00020C83"/>
    <w:rsid w:val="000212A8"/>
    <w:rsid w:val="0002149F"/>
    <w:rsid w:val="00021622"/>
    <w:rsid w:val="00021831"/>
    <w:rsid w:val="00021C2E"/>
    <w:rsid w:val="00021C9D"/>
    <w:rsid w:val="00021FC2"/>
    <w:rsid w:val="0002258D"/>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1062"/>
    <w:rsid w:val="0006220B"/>
    <w:rsid w:val="00062778"/>
    <w:rsid w:val="0006311D"/>
    <w:rsid w:val="00065C3B"/>
    <w:rsid w:val="00066E20"/>
    <w:rsid w:val="000677B2"/>
    <w:rsid w:val="00070434"/>
    <w:rsid w:val="000704B9"/>
    <w:rsid w:val="000705C6"/>
    <w:rsid w:val="00070DBB"/>
    <w:rsid w:val="00071312"/>
    <w:rsid w:val="00071D1C"/>
    <w:rsid w:val="0007287D"/>
    <w:rsid w:val="00072A26"/>
    <w:rsid w:val="00072A83"/>
    <w:rsid w:val="00073430"/>
    <w:rsid w:val="000735B0"/>
    <w:rsid w:val="00073A04"/>
    <w:rsid w:val="00073A09"/>
    <w:rsid w:val="00073E90"/>
    <w:rsid w:val="00074248"/>
    <w:rsid w:val="00074424"/>
    <w:rsid w:val="00075997"/>
    <w:rsid w:val="000765B1"/>
    <w:rsid w:val="00077062"/>
    <w:rsid w:val="000778C8"/>
    <w:rsid w:val="00077BB9"/>
    <w:rsid w:val="00080C4E"/>
    <w:rsid w:val="00080E73"/>
    <w:rsid w:val="000812F9"/>
    <w:rsid w:val="000822C1"/>
    <w:rsid w:val="00082ADC"/>
    <w:rsid w:val="00082DE0"/>
    <w:rsid w:val="00082E96"/>
    <w:rsid w:val="000831B3"/>
    <w:rsid w:val="00083558"/>
    <w:rsid w:val="000845F6"/>
    <w:rsid w:val="000848FC"/>
    <w:rsid w:val="00084E87"/>
    <w:rsid w:val="00085931"/>
    <w:rsid w:val="00086330"/>
    <w:rsid w:val="000878DB"/>
    <w:rsid w:val="00087A30"/>
    <w:rsid w:val="00090B56"/>
    <w:rsid w:val="000911CA"/>
    <w:rsid w:val="0009164D"/>
    <w:rsid w:val="00091EBC"/>
    <w:rsid w:val="00092881"/>
    <w:rsid w:val="00092A97"/>
    <w:rsid w:val="00092BA7"/>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2E51"/>
    <w:rsid w:val="000A3359"/>
    <w:rsid w:val="000A3471"/>
    <w:rsid w:val="000A37CE"/>
    <w:rsid w:val="000A4719"/>
    <w:rsid w:val="000A58EC"/>
    <w:rsid w:val="000A5B16"/>
    <w:rsid w:val="000A6249"/>
    <w:rsid w:val="000A6B75"/>
    <w:rsid w:val="000A72AD"/>
    <w:rsid w:val="000A7528"/>
    <w:rsid w:val="000B033F"/>
    <w:rsid w:val="000B1088"/>
    <w:rsid w:val="000B259E"/>
    <w:rsid w:val="000B25F5"/>
    <w:rsid w:val="000B44B8"/>
    <w:rsid w:val="000B5AE5"/>
    <w:rsid w:val="000B6C67"/>
    <w:rsid w:val="000B700B"/>
    <w:rsid w:val="000B7641"/>
    <w:rsid w:val="000B7C54"/>
    <w:rsid w:val="000C0396"/>
    <w:rsid w:val="000C062F"/>
    <w:rsid w:val="000C0A9D"/>
    <w:rsid w:val="000C12A6"/>
    <w:rsid w:val="000C165F"/>
    <w:rsid w:val="000C223B"/>
    <w:rsid w:val="000C36C6"/>
    <w:rsid w:val="000C57CA"/>
    <w:rsid w:val="000C5A09"/>
    <w:rsid w:val="000C6F81"/>
    <w:rsid w:val="000C72D9"/>
    <w:rsid w:val="000C7676"/>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982"/>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0F7F78"/>
    <w:rsid w:val="0010050E"/>
    <w:rsid w:val="00101445"/>
    <w:rsid w:val="001016D4"/>
    <w:rsid w:val="00101A56"/>
    <w:rsid w:val="00101C9A"/>
    <w:rsid w:val="00101F06"/>
    <w:rsid w:val="0010227A"/>
    <w:rsid w:val="00102291"/>
    <w:rsid w:val="0010316E"/>
    <w:rsid w:val="0010323D"/>
    <w:rsid w:val="00103DEE"/>
    <w:rsid w:val="00104861"/>
    <w:rsid w:val="00105B16"/>
    <w:rsid w:val="00106365"/>
    <w:rsid w:val="00106D44"/>
    <w:rsid w:val="00106DEE"/>
    <w:rsid w:val="00106F3B"/>
    <w:rsid w:val="00107D79"/>
    <w:rsid w:val="00110D13"/>
    <w:rsid w:val="00111679"/>
    <w:rsid w:val="00112716"/>
    <w:rsid w:val="001128DB"/>
    <w:rsid w:val="00113F0D"/>
    <w:rsid w:val="00115905"/>
    <w:rsid w:val="001159FA"/>
    <w:rsid w:val="0011611E"/>
    <w:rsid w:val="00116E47"/>
    <w:rsid w:val="00117020"/>
    <w:rsid w:val="00117328"/>
    <w:rsid w:val="00117964"/>
    <w:rsid w:val="00117DAA"/>
    <w:rsid w:val="001237F6"/>
    <w:rsid w:val="001242C4"/>
    <w:rsid w:val="00124461"/>
    <w:rsid w:val="00124B36"/>
    <w:rsid w:val="001276C9"/>
    <w:rsid w:val="00130202"/>
    <w:rsid w:val="001305C6"/>
    <w:rsid w:val="00131E9C"/>
    <w:rsid w:val="001325E5"/>
    <w:rsid w:val="00132FA8"/>
    <w:rsid w:val="001335D0"/>
    <w:rsid w:val="00133A5A"/>
    <w:rsid w:val="00133A7E"/>
    <w:rsid w:val="00133CE4"/>
    <w:rsid w:val="00134D6E"/>
    <w:rsid w:val="00134DC5"/>
    <w:rsid w:val="001355F9"/>
    <w:rsid w:val="00135840"/>
    <w:rsid w:val="00135B52"/>
    <w:rsid w:val="001366A9"/>
    <w:rsid w:val="001369CB"/>
    <w:rsid w:val="001377BA"/>
    <w:rsid w:val="00137A5C"/>
    <w:rsid w:val="001402B5"/>
    <w:rsid w:val="001420CA"/>
    <w:rsid w:val="00142496"/>
    <w:rsid w:val="00143B10"/>
    <w:rsid w:val="00143BD7"/>
    <w:rsid w:val="00143E8C"/>
    <w:rsid w:val="0014472E"/>
    <w:rsid w:val="00144A19"/>
    <w:rsid w:val="00144F73"/>
    <w:rsid w:val="0014555E"/>
    <w:rsid w:val="001458D6"/>
    <w:rsid w:val="00145CC3"/>
    <w:rsid w:val="0014615C"/>
    <w:rsid w:val="00146D17"/>
    <w:rsid w:val="00147CD0"/>
    <w:rsid w:val="00147F14"/>
    <w:rsid w:val="00150CBE"/>
    <w:rsid w:val="001511BD"/>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22B"/>
    <w:rsid w:val="001571ED"/>
    <w:rsid w:val="001578A1"/>
    <w:rsid w:val="001578D4"/>
    <w:rsid w:val="001600FF"/>
    <w:rsid w:val="0016055A"/>
    <w:rsid w:val="001609F6"/>
    <w:rsid w:val="00160AE4"/>
    <w:rsid w:val="00160BB4"/>
    <w:rsid w:val="0016111C"/>
    <w:rsid w:val="00161428"/>
    <w:rsid w:val="00161881"/>
    <w:rsid w:val="00161FE4"/>
    <w:rsid w:val="001635B8"/>
    <w:rsid w:val="00164BBC"/>
    <w:rsid w:val="00164CC9"/>
    <w:rsid w:val="0016519F"/>
    <w:rsid w:val="001669C1"/>
    <w:rsid w:val="001679A6"/>
    <w:rsid w:val="001724D7"/>
    <w:rsid w:val="00172BD7"/>
    <w:rsid w:val="001732FB"/>
    <w:rsid w:val="00174C7A"/>
    <w:rsid w:val="00174FE1"/>
    <w:rsid w:val="00175A63"/>
    <w:rsid w:val="00175CAA"/>
    <w:rsid w:val="00175CB5"/>
    <w:rsid w:val="00175F8F"/>
    <w:rsid w:val="00175FDC"/>
    <w:rsid w:val="001763F5"/>
    <w:rsid w:val="00176A38"/>
    <w:rsid w:val="00176A92"/>
    <w:rsid w:val="00176E1C"/>
    <w:rsid w:val="00177245"/>
    <w:rsid w:val="00177A5C"/>
    <w:rsid w:val="00177B27"/>
    <w:rsid w:val="00177D71"/>
    <w:rsid w:val="001802F5"/>
    <w:rsid w:val="00180349"/>
    <w:rsid w:val="001808AF"/>
    <w:rsid w:val="00180EB9"/>
    <w:rsid w:val="00180EE9"/>
    <w:rsid w:val="00180F0F"/>
    <w:rsid w:val="00181544"/>
    <w:rsid w:val="00181C60"/>
    <w:rsid w:val="00181F0F"/>
    <w:rsid w:val="00181F75"/>
    <w:rsid w:val="00183004"/>
    <w:rsid w:val="0018301A"/>
    <w:rsid w:val="001830FF"/>
    <w:rsid w:val="00183FEA"/>
    <w:rsid w:val="0018472B"/>
    <w:rsid w:val="00184D18"/>
    <w:rsid w:val="00184F17"/>
    <w:rsid w:val="00185684"/>
    <w:rsid w:val="0018591C"/>
    <w:rsid w:val="0018599C"/>
    <w:rsid w:val="00185DF9"/>
    <w:rsid w:val="00185FCB"/>
    <w:rsid w:val="00187A69"/>
    <w:rsid w:val="00187D9C"/>
    <w:rsid w:val="00187EA6"/>
    <w:rsid w:val="0019059B"/>
    <w:rsid w:val="00191D5F"/>
    <w:rsid w:val="00192606"/>
    <w:rsid w:val="00192A1F"/>
    <w:rsid w:val="001932A7"/>
    <w:rsid w:val="001937E9"/>
    <w:rsid w:val="00193871"/>
    <w:rsid w:val="0019419E"/>
    <w:rsid w:val="00194598"/>
    <w:rsid w:val="00194DBD"/>
    <w:rsid w:val="001956CD"/>
    <w:rsid w:val="00195835"/>
    <w:rsid w:val="00195F24"/>
    <w:rsid w:val="00196487"/>
    <w:rsid w:val="00196FFB"/>
    <w:rsid w:val="001A23A6"/>
    <w:rsid w:val="001A2579"/>
    <w:rsid w:val="001A2F72"/>
    <w:rsid w:val="001A352F"/>
    <w:rsid w:val="001A3FEC"/>
    <w:rsid w:val="001A43A4"/>
    <w:rsid w:val="001A43F5"/>
    <w:rsid w:val="001A4C4B"/>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A62"/>
    <w:rsid w:val="001C2F9F"/>
    <w:rsid w:val="001C336A"/>
    <w:rsid w:val="001C35BC"/>
    <w:rsid w:val="001C35E1"/>
    <w:rsid w:val="001C3D83"/>
    <w:rsid w:val="001C3F6C"/>
    <w:rsid w:val="001C7125"/>
    <w:rsid w:val="001C74B0"/>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2794"/>
    <w:rsid w:val="001E2814"/>
    <w:rsid w:val="001E52DB"/>
    <w:rsid w:val="001E55B2"/>
    <w:rsid w:val="001E5866"/>
    <w:rsid w:val="001E6FB4"/>
    <w:rsid w:val="001E7733"/>
    <w:rsid w:val="001E79CF"/>
    <w:rsid w:val="001F0335"/>
    <w:rsid w:val="001F0371"/>
    <w:rsid w:val="001F0879"/>
    <w:rsid w:val="001F1DF0"/>
    <w:rsid w:val="001F3041"/>
    <w:rsid w:val="001F3237"/>
    <w:rsid w:val="001F386B"/>
    <w:rsid w:val="001F3901"/>
    <w:rsid w:val="001F3B34"/>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5A29"/>
    <w:rsid w:val="00205A55"/>
    <w:rsid w:val="00205C07"/>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5C49"/>
    <w:rsid w:val="002160BC"/>
    <w:rsid w:val="00217710"/>
    <w:rsid w:val="00217BA8"/>
    <w:rsid w:val="00220491"/>
    <w:rsid w:val="00220ACB"/>
    <w:rsid w:val="00220C7C"/>
    <w:rsid w:val="002218FE"/>
    <w:rsid w:val="0022236A"/>
    <w:rsid w:val="00222F7B"/>
    <w:rsid w:val="002240AB"/>
    <w:rsid w:val="0022480B"/>
    <w:rsid w:val="00224D20"/>
    <w:rsid w:val="002250D8"/>
    <w:rsid w:val="0022515E"/>
    <w:rsid w:val="002252CD"/>
    <w:rsid w:val="002253C6"/>
    <w:rsid w:val="00225C4D"/>
    <w:rsid w:val="00226412"/>
    <w:rsid w:val="002273AD"/>
    <w:rsid w:val="0022770A"/>
    <w:rsid w:val="0022771F"/>
    <w:rsid w:val="00227C9F"/>
    <w:rsid w:val="00230356"/>
    <w:rsid w:val="00230B12"/>
    <w:rsid w:val="00230C8F"/>
    <w:rsid w:val="0023181C"/>
    <w:rsid w:val="00232881"/>
    <w:rsid w:val="0023354E"/>
    <w:rsid w:val="00233EB5"/>
    <w:rsid w:val="00234477"/>
    <w:rsid w:val="0023571C"/>
    <w:rsid w:val="00236B75"/>
    <w:rsid w:val="0024027D"/>
    <w:rsid w:val="00240289"/>
    <w:rsid w:val="0024041A"/>
    <w:rsid w:val="00240B4B"/>
    <w:rsid w:val="0024186B"/>
    <w:rsid w:val="0024205E"/>
    <w:rsid w:val="00244642"/>
    <w:rsid w:val="00244B38"/>
    <w:rsid w:val="002458FD"/>
    <w:rsid w:val="00245DB1"/>
    <w:rsid w:val="00246F46"/>
    <w:rsid w:val="00247185"/>
    <w:rsid w:val="00247FE9"/>
    <w:rsid w:val="00250D2A"/>
    <w:rsid w:val="00251450"/>
    <w:rsid w:val="0025145E"/>
    <w:rsid w:val="00251E84"/>
    <w:rsid w:val="00252BCD"/>
    <w:rsid w:val="00252C9C"/>
    <w:rsid w:val="00253CA8"/>
    <w:rsid w:val="002542AE"/>
    <w:rsid w:val="00254A36"/>
    <w:rsid w:val="00254AA2"/>
    <w:rsid w:val="002559B9"/>
    <w:rsid w:val="00255BEC"/>
    <w:rsid w:val="00256EC6"/>
    <w:rsid w:val="00257773"/>
    <w:rsid w:val="00260569"/>
    <w:rsid w:val="00260E64"/>
    <w:rsid w:val="00261272"/>
    <w:rsid w:val="0026158D"/>
    <w:rsid w:val="00261668"/>
    <w:rsid w:val="00263035"/>
    <w:rsid w:val="00263094"/>
    <w:rsid w:val="00263D72"/>
    <w:rsid w:val="00263E28"/>
    <w:rsid w:val="00263F2B"/>
    <w:rsid w:val="0026426F"/>
    <w:rsid w:val="0026557B"/>
    <w:rsid w:val="00265D18"/>
    <w:rsid w:val="002663CB"/>
    <w:rsid w:val="002665A4"/>
    <w:rsid w:val="00266FE1"/>
    <w:rsid w:val="002671C8"/>
    <w:rsid w:val="00267F54"/>
    <w:rsid w:val="0027052A"/>
    <w:rsid w:val="00270AF6"/>
    <w:rsid w:val="00270D59"/>
    <w:rsid w:val="00271DF6"/>
    <w:rsid w:val="0027208C"/>
    <w:rsid w:val="002732C7"/>
    <w:rsid w:val="00273411"/>
    <w:rsid w:val="002737E0"/>
    <w:rsid w:val="002738E8"/>
    <w:rsid w:val="00273A88"/>
    <w:rsid w:val="00273B4F"/>
    <w:rsid w:val="00273E27"/>
    <w:rsid w:val="002740E9"/>
    <w:rsid w:val="00274353"/>
    <w:rsid w:val="0027499F"/>
    <w:rsid w:val="00274BDF"/>
    <w:rsid w:val="00274E77"/>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67"/>
    <w:rsid w:val="002962D2"/>
    <w:rsid w:val="00296466"/>
    <w:rsid w:val="00296A9F"/>
    <w:rsid w:val="00296EE5"/>
    <w:rsid w:val="00296F9E"/>
    <w:rsid w:val="00297099"/>
    <w:rsid w:val="00297B2D"/>
    <w:rsid w:val="002A058F"/>
    <w:rsid w:val="002A0AD3"/>
    <w:rsid w:val="002A10B2"/>
    <w:rsid w:val="002A1B2A"/>
    <w:rsid w:val="002A1FAC"/>
    <w:rsid w:val="002A21E9"/>
    <w:rsid w:val="002A26AE"/>
    <w:rsid w:val="002A2C2E"/>
    <w:rsid w:val="002A2D4E"/>
    <w:rsid w:val="002A3785"/>
    <w:rsid w:val="002A3A87"/>
    <w:rsid w:val="002A4619"/>
    <w:rsid w:val="002A464D"/>
    <w:rsid w:val="002A497D"/>
    <w:rsid w:val="002A4B81"/>
    <w:rsid w:val="002A5C53"/>
    <w:rsid w:val="002A6753"/>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7D0"/>
    <w:rsid w:val="002B6E22"/>
    <w:rsid w:val="002B7388"/>
    <w:rsid w:val="002B7594"/>
    <w:rsid w:val="002C071B"/>
    <w:rsid w:val="002C0B47"/>
    <w:rsid w:val="002C0DD6"/>
    <w:rsid w:val="002C1050"/>
    <w:rsid w:val="002C170C"/>
    <w:rsid w:val="002C1AE5"/>
    <w:rsid w:val="002C205F"/>
    <w:rsid w:val="002C247D"/>
    <w:rsid w:val="002C259A"/>
    <w:rsid w:val="002C27EB"/>
    <w:rsid w:val="002C2AAB"/>
    <w:rsid w:val="002C3CAA"/>
    <w:rsid w:val="002C49AC"/>
    <w:rsid w:val="002C4DBF"/>
    <w:rsid w:val="002C5F71"/>
    <w:rsid w:val="002C623B"/>
    <w:rsid w:val="002C6CF7"/>
    <w:rsid w:val="002C7037"/>
    <w:rsid w:val="002D02FE"/>
    <w:rsid w:val="002D0E39"/>
    <w:rsid w:val="002D155D"/>
    <w:rsid w:val="002D1AAA"/>
    <w:rsid w:val="002D20E8"/>
    <w:rsid w:val="002D22A7"/>
    <w:rsid w:val="002D236D"/>
    <w:rsid w:val="002D304E"/>
    <w:rsid w:val="002D3C61"/>
    <w:rsid w:val="002D4116"/>
    <w:rsid w:val="002D4250"/>
    <w:rsid w:val="002D4575"/>
    <w:rsid w:val="002D5583"/>
    <w:rsid w:val="002D5CF0"/>
    <w:rsid w:val="002D5ECD"/>
    <w:rsid w:val="002D601F"/>
    <w:rsid w:val="002E0768"/>
    <w:rsid w:val="002E0877"/>
    <w:rsid w:val="002E0966"/>
    <w:rsid w:val="002E0F78"/>
    <w:rsid w:val="002E10B4"/>
    <w:rsid w:val="002E116D"/>
    <w:rsid w:val="002E11D1"/>
    <w:rsid w:val="002E1FF4"/>
    <w:rsid w:val="002E2C3B"/>
    <w:rsid w:val="002E3016"/>
    <w:rsid w:val="002E3165"/>
    <w:rsid w:val="002E4305"/>
    <w:rsid w:val="002E530A"/>
    <w:rsid w:val="002E531D"/>
    <w:rsid w:val="002E67D3"/>
    <w:rsid w:val="002E7EE1"/>
    <w:rsid w:val="002E7FFE"/>
    <w:rsid w:val="002F0C7A"/>
    <w:rsid w:val="002F1AB3"/>
    <w:rsid w:val="002F1BDF"/>
    <w:rsid w:val="002F2B23"/>
    <w:rsid w:val="002F2C5F"/>
    <w:rsid w:val="002F2CE0"/>
    <w:rsid w:val="002F35FE"/>
    <w:rsid w:val="002F4AE5"/>
    <w:rsid w:val="002F6164"/>
    <w:rsid w:val="002F63F0"/>
    <w:rsid w:val="002F6FA0"/>
    <w:rsid w:val="002F6FD9"/>
    <w:rsid w:val="002F7A7E"/>
    <w:rsid w:val="002F7C4A"/>
    <w:rsid w:val="00300B11"/>
    <w:rsid w:val="00301113"/>
    <w:rsid w:val="00301193"/>
    <w:rsid w:val="0030129D"/>
    <w:rsid w:val="003017AA"/>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1A56"/>
    <w:rsid w:val="00321B20"/>
    <w:rsid w:val="00322631"/>
    <w:rsid w:val="003235E1"/>
    <w:rsid w:val="00323606"/>
    <w:rsid w:val="00323B33"/>
    <w:rsid w:val="00324445"/>
    <w:rsid w:val="00324490"/>
    <w:rsid w:val="00325546"/>
    <w:rsid w:val="003257F0"/>
    <w:rsid w:val="003259C5"/>
    <w:rsid w:val="00325CC0"/>
    <w:rsid w:val="00326507"/>
    <w:rsid w:val="00326A9C"/>
    <w:rsid w:val="00326CB9"/>
    <w:rsid w:val="00327436"/>
    <w:rsid w:val="003275D4"/>
    <w:rsid w:val="00332A92"/>
    <w:rsid w:val="0033306E"/>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210"/>
    <w:rsid w:val="00344E64"/>
    <w:rsid w:val="00345909"/>
    <w:rsid w:val="003468B8"/>
    <w:rsid w:val="00347499"/>
    <w:rsid w:val="0034759C"/>
    <w:rsid w:val="0034777A"/>
    <w:rsid w:val="00350018"/>
    <w:rsid w:val="003500D1"/>
    <w:rsid w:val="00350C85"/>
    <w:rsid w:val="00352DB8"/>
    <w:rsid w:val="0035358D"/>
    <w:rsid w:val="00353890"/>
    <w:rsid w:val="00354D13"/>
    <w:rsid w:val="00355533"/>
    <w:rsid w:val="0035555B"/>
    <w:rsid w:val="00355A2A"/>
    <w:rsid w:val="003572A0"/>
    <w:rsid w:val="003579C1"/>
    <w:rsid w:val="00357A33"/>
    <w:rsid w:val="00357AA2"/>
    <w:rsid w:val="00357D48"/>
    <w:rsid w:val="00357E1B"/>
    <w:rsid w:val="00361308"/>
    <w:rsid w:val="00362238"/>
    <w:rsid w:val="0036230B"/>
    <w:rsid w:val="00363298"/>
    <w:rsid w:val="00363335"/>
    <w:rsid w:val="00363627"/>
    <w:rsid w:val="00363641"/>
    <w:rsid w:val="00363E98"/>
    <w:rsid w:val="00364E7A"/>
    <w:rsid w:val="003650C5"/>
    <w:rsid w:val="00365FCC"/>
    <w:rsid w:val="0036679E"/>
    <w:rsid w:val="00367397"/>
    <w:rsid w:val="003675B2"/>
    <w:rsid w:val="00370328"/>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6EE"/>
    <w:rsid w:val="00376D5B"/>
    <w:rsid w:val="00380721"/>
    <w:rsid w:val="003812AE"/>
    <w:rsid w:val="003814AF"/>
    <w:rsid w:val="00381658"/>
    <w:rsid w:val="003823AA"/>
    <w:rsid w:val="0038317B"/>
    <w:rsid w:val="0038400D"/>
    <w:rsid w:val="0038438D"/>
    <w:rsid w:val="0038466F"/>
    <w:rsid w:val="00384C08"/>
    <w:rsid w:val="003850A0"/>
    <w:rsid w:val="0038517B"/>
    <w:rsid w:val="0038579B"/>
    <w:rsid w:val="003862E0"/>
    <w:rsid w:val="00386369"/>
    <w:rsid w:val="00386B17"/>
    <w:rsid w:val="00386E4B"/>
    <w:rsid w:val="003871DA"/>
    <w:rsid w:val="00387F66"/>
    <w:rsid w:val="003900CB"/>
    <w:rsid w:val="00390AC0"/>
    <w:rsid w:val="00391E56"/>
    <w:rsid w:val="00392525"/>
    <w:rsid w:val="0039338D"/>
    <w:rsid w:val="00393443"/>
    <w:rsid w:val="003946B4"/>
    <w:rsid w:val="003949A5"/>
    <w:rsid w:val="00394FE9"/>
    <w:rsid w:val="00395D6D"/>
    <w:rsid w:val="0039646A"/>
    <w:rsid w:val="00396D60"/>
    <w:rsid w:val="003970B1"/>
    <w:rsid w:val="003972CC"/>
    <w:rsid w:val="00397DC0"/>
    <w:rsid w:val="003A0A31"/>
    <w:rsid w:val="003A0BF1"/>
    <w:rsid w:val="003A145D"/>
    <w:rsid w:val="003A14F1"/>
    <w:rsid w:val="003A2BE0"/>
    <w:rsid w:val="003A377C"/>
    <w:rsid w:val="003A5049"/>
    <w:rsid w:val="003A5533"/>
    <w:rsid w:val="003A57F0"/>
    <w:rsid w:val="003A62A4"/>
    <w:rsid w:val="003A645E"/>
    <w:rsid w:val="003A7946"/>
    <w:rsid w:val="003A7A32"/>
    <w:rsid w:val="003A7FC7"/>
    <w:rsid w:val="003B0939"/>
    <w:rsid w:val="003B0D6E"/>
    <w:rsid w:val="003B12A5"/>
    <w:rsid w:val="003B1FC0"/>
    <w:rsid w:val="003B3A13"/>
    <w:rsid w:val="003B45FC"/>
    <w:rsid w:val="003B47BB"/>
    <w:rsid w:val="003B4A74"/>
    <w:rsid w:val="003B585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189"/>
    <w:rsid w:val="003C3660"/>
    <w:rsid w:val="003C3E7A"/>
    <w:rsid w:val="003C4576"/>
    <w:rsid w:val="003C53D4"/>
    <w:rsid w:val="003C5E16"/>
    <w:rsid w:val="003C66CF"/>
    <w:rsid w:val="003C6A92"/>
    <w:rsid w:val="003C7160"/>
    <w:rsid w:val="003D0075"/>
    <w:rsid w:val="003D05C0"/>
    <w:rsid w:val="003D0940"/>
    <w:rsid w:val="003D0C16"/>
    <w:rsid w:val="003D14E9"/>
    <w:rsid w:val="003D169C"/>
    <w:rsid w:val="003D1B49"/>
    <w:rsid w:val="003D1BB7"/>
    <w:rsid w:val="003D1CF4"/>
    <w:rsid w:val="003D1FE3"/>
    <w:rsid w:val="003D24BA"/>
    <w:rsid w:val="003D39F7"/>
    <w:rsid w:val="003D4374"/>
    <w:rsid w:val="003D56A5"/>
    <w:rsid w:val="003D666D"/>
    <w:rsid w:val="003D7720"/>
    <w:rsid w:val="003D7F8E"/>
    <w:rsid w:val="003D7FD7"/>
    <w:rsid w:val="003E01D5"/>
    <w:rsid w:val="003E029A"/>
    <w:rsid w:val="003E0365"/>
    <w:rsid w:val="003E093F"/>
    <w:rsid w:val="003E0C2C"/>
    <w:rsid w:val="003E1421"/>
    <w:rsid w:val="003E1BE2"/>
    <w:rsid w:val="003E246C"/>
    <w:rsid w:val="003E2931"/>
    <w:rsid w:val="003E316E"/>
    <w:rsid w:val="003E3996"/>
    <w:rsid w:val="003E3B26"/>
    <w:rsid w:val="003E3E3B"/>
    <w:rsid w:val="003E3FD0"/>
    <w:rsid w:val="003E4184"/>
    <w:rsid w:val="003E4B9A"/>
    <w:rsid w:val="003E6971"/>
    <w:rsid w:val="003E697A"/>
    <w:rsid w:val="003E7802"/>
    <w:rsid w:val="003E7941"/>
    <w:rsid w:val="003E7DF4"/>
    <w:rsid w:val="003F0DCF"/>
    <w:rsid w:val="003F1EEA"/>
    <w:rsid w:val="003F208A"/>
    <w:rsid w:val="003F238A"/>
    <w:rsid w:val="003F264A"/>
    <w:rsid w:val="003F288F"/>
    <w:rsid w:val="003F2904"/>
    <w:rsid w:val="003F300B"/>
    <w:rsid w:val="003F3613"/>
    <w:rsid w:val="003F3AD8"/>
    <w:rsid w:val="003F3AE8"/>
    <w:rsid w:val="003F4C5E"/>
    <w:rsid w:val="003F69BC"/>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5E43"/>
    <w:rsid w:val="0041659E"/>
    <w:rsid w:val="00416F1E"/>
    <w:rsid w:val="00417553"/>
    <w:rsid w:val="004175B6"/>
    <w:rsid w:val="00417B96"/>
    <w:rsid w:val="0042084B"/>
    <w:rsid w:val="00421B50"/>
    <w:rsid w:val="00421F49"/>
    <w:rsid w:val="004242D7"/>
    <w:rsid w:val="004250EA"/>
    <w:rsid w:val="00425C13"/>
    <w:rsid w:val="004261B6"/>
    <w:rsid w:val="0042693C"/>
    <w:rsid w:val="0042727F"/>
    <w:rsid w:val="00427EAA"/>
    <w:rsid w:val="004300D9"/>
    <w:rsid w:val="004306D6"/>
    <w:rsid w:val="00431998"/>
    <w:rsid w:val="004320F2"/>
    <w:rsid w:val="00433F39"/>
    <w:rsid w:val="00434D1C"/>
    <w:rsid w:val="0043558D"/>
    <w:rsid w:val="004361D6"/>
    <w:rsid w:val="0043641B"/>
    <w:rsid w:val="00436574"/>
    <w:rsid w:val="00436840"/>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B0E"/>
    <w:rsid w:val="00447FFD"/>
    <w:rsid w:val="004504F0"/>
    <w:rsid w:val="004517E5"/>
    <w:rsid w:val="00452896"/>
    <w:rsid w:val="00454D73"/>
    <w:rsid w:val="00454E44"/>
    <w:rsid w:val="0045525D"/>
    <w:rsid w:val="004553DE"/>
    <w:rsid w:val="00456F9A"/>
    <w:rsid w:val="00457745"/>
    <w:rsid w:val="00460310"/>
    <w:rsid w:val="004607D1"/>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59A1"/>
    <w:rsid w:val="00466714"/>
    <w:rsid w:val="00466B13"/>
    <w:rsid w:val="00466BE6"/>
    <w:rsid w:val="004672FC"/>
    <w:rsid w:val="00467B47"/>
    <w:rsid w:val="00470B22"/>
    <w:rsid w:val="00470D04"/>
    <w:rsid w:val="0047117B"/>
    <w:rsid w:val="00471867"/>
    <w:rsid w:val="004722BC"/>
    <w:rsid w:val="00472963"/>
    <w:rsid w:val="00472E68"/>
    <w:rsid w:val="0047318B"/>
    <w:rsid w:val="00473A38"/>
    <w:rsid w:val="00473CF5"/>
    <w:rsid w:val="004749A1"/>
    <w:rsid w:val="004749BD"/>
    <w:rsid w:val="00474D2B"/>
    <w:rsid w:val="00475591"/>
    <w:rsid w:val="0047619C"/>
    <w:rsid w:val="00476579"/>
    <w:rsid w:val="00476A47"/>
    <w:rsid w:val="00476AB6"/>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48B3"/>
    <w:rsid w:val="004952F6"/>
    <w:rsid w:val="004958B3"/>
    <w:rsid w:val="004960B5"/>
    <w:rsid w:val="00496685"/>
    <w:rsid w:val="00496E18"/>
    <w:rsid w:val="00496E43"/>
    <w:rsid w:val="004974D8"/>
    <w:rsid w:val="004A0765"/>
    <w:rsid w:val="004A0F2A"/>
    <w:rsid w:val="004A1734"/>
    <w:rsid w:val="004A1C5D"/>
    <w:rsid w:val="004A1CC7"/>
    <w:rsid w:val="004A2D8F"/>
    <w:rsid w:val="004A3051"/>
    <w:rsid w:val="004A5EDC"/>
    <w:rsid w:val="004A712A"/>
    <w:rsid w:val="004A7722"/>
    <w:rsid w:val="004B2068"/>
    <w:rsid w:val="004B2363"/>
    <w:rsid w:val="004B28E1"/>
    <w:rsid w:val="004B2F56"/>
    <w:rsid w:val="004B35EC"/>
    <w:rsid w:val="004B383E"/>
    <w:rsid w:val="004B4580"/>
    <w:rsid w:val="004B5316"/>
    <w:rsid w:val="004B5522"/>
    <w:rsid w:val="004B61C2"/>
    <w:rsid w:val="004B6D52"/>
    <w:rsid w:val="004B6D8E"/>
    <w:rsid w:val="004B715A"/>
    <w:rsid w:val="004B7B69"/>
    <w:rsid w:val="004B7C9F"/>
    <w:rsid w:val="004C090C"/>
    <w:rsid w:val="004C17D2"/>
    <w:rsid w:val="004C1D9B"/>
    <w:rsid w:val="004C217A"/>
    <w:rsid w:val="004C35CD"/>
    <w:rsid w:val="004C3803"/>
    <w:rsid w:val="004C5CF3"/>
    <w:rsid w:val="004C77DB"/>
    <w:rsid w:val="004C7F69"/>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6E68"/>
    <w:rsid w:val="004D7784"/>
    <w:rsid w:val="004D77AD"/>
    <w:rsid w:val="004D7836"/>
    <w:rsid w:val="004E0603"/>
    <w:rsid w:val="004E144F"/>
    <w:rsid w:val="004E1503"/>
    <w:rsid w:val="004E1977"/>
    <w:rsid w:val="004E1B0A"/>
    <w:rsid w:val="004E1C8E"/>
    <w:rsid w:val="004E27C5"/>
    <w:rsid w:val="004E2FC6"/>
    <w:rsid w:val="004E386A"/>
    <w:rsid w:val="004E4623"/>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09E5"/>
    <w:rsid w:val="00501516"/>
    <w:rsid w:val="0050161D"/>
    <w:rsid w:val="005016FD"/>
    <w:rsid w:val="005017A3"/>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06D"/>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154"/>
    <w:rsid w:val="00522D87"/>
    <w:rsid w:val="005230A8"/>
    <w:rsid w:val="00523563"/>
    <w:rsid w:val="005236FD"/>
    <w:rsid w:val="00524982"/>
    <w:rsid w:val="00524995"/>
    <w:rsid w:val="00524DDF"/>
    <w:rsid w:val="00524EFA"/>
    <w:rsid w:val="005250B5"/>
    <w:rsid w:val="0052546C"/>
    <w:rsid w:val="0052548E"/>
    <w:rsid w:val="00525BD2"/>
    <w:rsid w:val="005267C0"/>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5BB"/>
    <w:rsid w:val="005409F4"/>
    <w:rsid w:val="00540D68"/>
    <w:rsid w:val="005422AF"/>
    <w:rsid w:val="00542491"/>
    <w:rsid w:val="00543250"/>
    <w:rsid w:val="00543262"/>
    <w:rsid w:val="005435B8"/>
    <w:rsid w:val="0054371E"/>
    <w:rsid w:val="0054449E"/>
    <w:rsid w:val="00544728"/>
    <w:rsid w:val="00544B52"/>
    <w:rsid w:val="005457B4"/>
    <w:rsid w:val="00545BDE"/>
    <w:rsid w:val="00545CE7"/>
    <w:rsid w:val="00545F4E"/>
    <w:rsid w:val="0054752B"/>
    <w:rsid w:val="00551E52"/>
    <w:rsid w:val="005525A4"/>
    <w:rsid w:val="00552D6E"/>
    <w:rsid w:val="00553DFD"/>
    <w:rsid w:val="00556113"/>
    <w:rsid w:val="0055623A"/>
    <w:rsid w:val="005563D9"/>
    <w:rsid w:val="0055694E"/>
    <w:rsid w:val="005577B1"/>
    <w:rsid w:val="00557E3D"/>
    <w:rsid w:val="00560733"/>
    <w:rsid w:val="00560961"/>
    <w:rsid w:val="00562EB1"/>
    <w:rsid w:val="00563192"/>
    <w:rsid w:val="0056327C"/>
    <w:rsid w:val="0056331A"/>
    <w:rsid w:val="005639B0"/>
    <w:rsid w:val="005646AD"/>
    <w:rsid w:val="00564FB7"/>
    <w:rsid w:val="00565307"/>
    <w:rsid w:val="0056625A"/>
    <w:rsid w:val="00567040"/>
    <w:rsid w:val="005670AA"/>
    <w:rsid w:val="005716B8"/>
    <w:rsid w:val="00571702"/>
    <w:rsid w:val="00571F29"/>
    <w:rsid w:val="00572E1F"/>
    <w:rsid w:val="00573626"/>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246"/>
    <w:rsid w:val="0059636E"/>
    <w:rsid w:val="00597316"/>
    <w:rsid w:val="005A1236"/>
    <w:rsid w:val="005A16C6"/>
    <w:rsid w:val="005A1D54"/>
    <w:rsid w:val="005A3061"/>
    <w:rsid w:val="005A3A35"/>
    <w:rsid w:val="005A3DC6"/>
    <w:rsid w:val="005A3EB8"/>
    <w:rsid w:val="005A3EDC"/>
    <w:rsid w:val="005A51C8"/>
    <w:rsid w:val="005A5B64"/>
    <w:rsid w:val="005A5F75"/>
    <w:rsid w:val="005A64FF"/>
    <w:rsid w:val="005A654A"/>
    <w:rsid w:val="005A7FD2"/>
    <w:rsid w:val="005B14BB"/>
    <w:rsid w:val="005B1797"/>
    <w:rsid w:val="005B18D8"/>
    <w:rsid w:val="005B1CFC"/>
    <w:rsid w:val="005B1DD6"/>
    <w:rsid w:val="005B1E95"/>
    <w:rsid w:val="005B20E7"/>
    <w:rsid w:val="005B598A"/>
    <w:rsid w:val="005B6B3E"/>
    <w:rsid w:val="005B7350"/>
    <w:rsid w:val="005C1C00"/>
    <w:rsid w:val="005C2865"/>
    <w:rsid w:val="005C4093"/>
    <w:rsid w:val="005C4C12"/>
    <w:rsid w:val="005C569A"/>
    <w:rsid w:val="005C6159"/>
    <w:rsid w:val="005C6B8D"/>
    <w:rsid w:val="005D00A5"/>
    <w:rsid w:val="005D00D6"/>
    <w:rsid w:val="005D07B2"/>
    <w:rsid w:val="005D0D93"/>
    <w:rsid w:val="005D11DA"/>
    <w:rsid w:val="005D1A14"/>
    <w:rsid w:val="005D26DF"/>
    <w:rsid w:val="005D2EDB"/>
    <w:rsid w:val="005D3674"/>
    <w:rsid w:val="005D36B1"/>
    <w:rsid w:val="005D4D30"/>
    <w:rsid w:val="005D4D37"/>
    <w:rsid w:val="005D4DAF"/>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66B"/>
    <w:rsid w:val="005E3FC4"/>
    <w:rsid w:val="005E414C"/>
    <w:rsid w:val="005E4C8D"/>
    <w:rsid w:val="005E573E"/>
    <w:rsid w:val="005E5FFF"/>
    <w:rsid w:val="005E61FD"/>
    <w:rsid w:val="005E6606"/>
    <w:rsid w:val="005E6D42"/>
    <w:rsid w:val="005E79C4"/>
    <w:rsid w:val="005F1339"/>
    <w:rsid w:val="005F1793"/>
    <w:rsid w:val="005F1B96"/>
    <w:rsid w:val="005F1DBB"/>
    <w:rsid w:val="005F1F95"/>
    <w:rsid w:val="005F35FC"/>
    <w:rsid w:val="005F3802"/>
    <w:rsid w:val="005F425D"/>
    <w:rsid w:val="005F5280"/>
    <w:rsid w:val="005F53F2"/>
    <w:rsid w:val="005F723B"/>
    <w:rsid w:val="005F7318"/>
    <w:rsid w:val="005F7992"/>
    <w:rsid w:val="005F7C1D"/>
    <w:rsid w:val="005F7CB1"/>
    <w:rsid w:val="00600DD3"/>
    <w:rsid w:val="00603A00"/>
    <w:rsid w:val="0060505A"/>
    <w:rsid w:val="0060526C"/>
    <w:rsid w:val="00606328"/>
    <w:rsid w:val="00606479"/>
    <w:rsid w:val="0060652B"/>
    <w:rsid w:val="00606B84"/>
    <w:rsid w:val="0060715C"/>
    <w:rsid w:val="006077A5"/>
    <w:rsid w:val="006124A7"/>
    <w:rsid w:val="00612BDF"/>
    <w:rsid w:val="00613DE3"/>
    <w:rsid w:val="00614934"/>
    <w:rsid w:val="00614AC6"/>
    <w:rsid w:val="00615570"/>
    <w:rsid w:val="006158AD"/>
    <w:rsid w:val="00616808"/>
    <w:rsid w:val="00616FA2"/>
    <w:rsid w:val="006175DC"/>
    <w:rsid w:val="00617A6E"/>
    <w:rsid w:val="00620934"/>
    <w:rsid w:val="00620AB7"/>
    <w:rsid w:val="00621350"/>
    <w:rsid w:val="00621D3B"/>
    <w:rsid w:val="00621FDC"/>
    <w:rsid w:val="006221DA"/>
    <w:rsid w:val="00622919"/>
    <w:rsid w:val="006237BD"/>
    <w:rsid w:val="00623998"/>
    <w:rsid w:val="006244AB"/>
    <w:rsid w:val="00626621"/>
    <w:rsid w:val="00627101"/>
    <w:rsid w:val="0062728A"/>
    <w:rsid w:val="0062797A"/>
    <w:rsid w:val="00627E00"/>
    <w:rsid w:val="00630BF1"/>
    <w:rsid w:val="00630CC3"/>
    <w:rsid w:val="0063101C"/>
    <w:rsid w:val="00631658"/>
    <w:rsid w:val="00631744"/>
    <w:rsid w:val="0063179A"/>
    <w:rsid w:val="006330A7"/>
    <w:rsid w:val="00633389"/>
    <w:rsid w:val="00633E1E"/>
    <w:rsid w:val="00634909"/>
    <w:rsid w:val="0063490D"/>
    <w:rsid w:val="00634DC9"/>
    <w:rsid w:val="006359D2"/>
    <w:rsid w:val="00635D52"/>
    <w:rsid w:val="006368CC"/>
    <w:rsid w:val="00637DAB"/>
    <w:rsid w:val="00640081"/>
    <w:rsid w:val="00640568"/>
    <w:rsid w:val="00641AD5"/>
    <w:rsid w:val="00642EE5"/>
    <w:rsid w:val="00642EFE"/>
    <w:rsid w:val="00644CE2"/>
    <w:rsid w:val="00646020"/>
    <w:rsid w:val="006460EB"/>
    <w:rsid w:val="0064799A"/>
    <w:rsid w:val="00647B5C"/>
    <w:rsid w:val="00650073"/>
    <w:rsid w:val="00650458"/>
    <w:rsid w:val="006505D2"/>
    <w:rsid w:val="00651408"/>
    <w:rsid w:val="00651E02"/>
    <w:rsid w:val="006521E5"/>
    <w:rsid w:val="0065252A"/>
    <w:rsid w:val="00653219"/>
    <w:rsid w:val="00653854"/>
    <w:rsid w:val="00654ADD"/>
    <w:rsid w:val="00654D3D"/>
    <w:rsid w:val="00655DB6"/>
    <w:rsid w:val="00655E71"/>
    <w:rsid w:val="00655EBD"/>
    <w:rsid w:val="006568C9"/>
    <w:rsid w:val="00657F32"/>
    <w:rsid w:val="006607D5"/>
    <w:rsid w:val="006608AD"/>
    <w:rsid w:val="006618DE"/>
    <w:rsid w:val="00662165"/>
    <w:rsid w:val="00662233"/>
    <w:rsid w:val="00662623"/>
    <w:rsid w:val="0066349B"/>
    <w:rsid w:val="006643B5"/>
    <w:rsid w:val="006647B9"/>
    <w:rsid w:val="00664A10"/>
    <w:rsid w:val="00665313"/>
    <w:rsid w:val="006657A3"/>
    <w:rsid w:val="006657EE"/>
    <w:rsid w:val="00667A56"/>
    <w:rsid w:val="0067102D"/>
    <w:rsid w:val="00671A82"/>
    <w:rsid w:val="0067229B"/>
    <w:rsid w:val="00672968"/>
    <w:rsid w:val="00674358"/>
    <w:rsid w:val="0067579A"/>
    <w:rsid w:val="00676178"/>
    <w:rsid w:val="00676337"/>
    <w:rsid w:val="00677658"/>
    <w:rsid w:val="00677C72"/>
    <w:rsid w:val="006818C6"/>
    <w:rsid w:val="00682477"/>
    <w:rsid w:val="00685954"/>
    <w:rsid w:val="00685962"/>
    <w:rsid w:val="00685A30"/>
    <w:rsid w:val="00685C48"/>
    <w:rsid w:val="00685FE6"/>
    <w:rsid w:val="00686AE3"/>
    <w:rsid w:val="00691009"/>
    <w:rsid w:val="006912BB"/>
    <w:rsid w:val="00692C09"/>
    <w:rsid w:val="00692FA3"/>
    <w:rsid w:val="00693444"/>
    <w:rsid w:val="00693C4E"/>
    <w:rsid w:val="006953B6"/>
    <w:rsid w:val="0069568D"/>
    <w:rsid w:val="0069599B"/>
    <w:rsid w:val="006968E8"/>
    <w:rsid w:val="00697140"/>
    <w:rsid w:val="00697C38"/>
    <w:rsid w:val="006A0728"/>
    <w:rsid w:val="006A0D8B"/>
    <w:rsid w:val="006A0F27"/>
    <w:rsid w:val="006A134C"/>
    <w:rsid w:val="006A14B3"/>
    <w:rsid w:val="006A1922"/>
    <w:rsid w:val="006A1F61"/>
    <w:rsid w:val="006A26BE"/>
    <w:rsid w:val="006A2D46"/>
    <w:rsid w:val="006A3BB8"/>
    <w:rsid w:val="006A475C"/>
    <w:rsid w:val="006A699C"/>
    <w:rsid w:val="006A6A31"/>
    <w:rsid w:val="006A6D19"/>
    <w:rsid w:val="006A7FAF"/>
    <w:rsid w:val="006B0116"/>
    <w:rsid w:val="006B0566"/>
    <w:rsid w:val="006B14BD"/>
    <w:rsid w:val="006B2824"/>
    <w:rsid w:val="006B2F02"/>
    <w:rsid w:val="006B32F5"/>
    <w:rsid w:val="006B3C3D"/>
    <w:rsid w:val="006B3E66"/>
    <w:rsid w:val="006B3FAE"/>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1F14"/>
    <w:rsid w:val="006C2178"/>
    <w:rsid w:val="006C3115"/>
    <w:rsid w:val="006C3873"/>
    <w:rsid w:val="006C3909"/>
    <w:rsid w:val="006C4169"/>
    <w:rsid w:val="006C47B0"/>
    <w:rsid w:val="006C47F0"/>
    <w:rsid w:val="006C53B6"/>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D618D"/>
    <w:rsid w:val="006D7324"/>
    <w:rsid w:val="006E06F0"/>
    <w:rsid w:val="006E0CC2"/>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4DB3"/>
    <w:rsid w:val="006F6413"/>
    <w:rsid w:val="006F77D7"/>
    <w:rsid w:val="00700C81"/>
    <w:rsid w:val="007010F4"/>
    <w:rsid w:val="00701157"/>
    <w:rsid w:val="007019EA"/>
    <w:rsid w:val="007032AC"/>
    <w:rsid w:val="00703303"/>
    <w:rsid w:val="007035C9"/>
    <w:rsid w:val="0070371B"/>
    <w:rsid w:val="0070389E"/>
    <w:rsid w:val="00703C74"/>
    <w:rsid w:val="00704862"/>
    <w:rsid w:val="00704898"/>
    <w:rsid w:val="00705492"/>
    <w:rsid w:val="00705706"/>
    <w:rsid w:val="0070731F"/>
    <w:rsid w:val="00707B86"/>
    <w:rsid w:val="0071114A"/>
    <w:rsid w:val="00711C73"/>
    <w:rsid w:val="00712311"/>
    <w:rsid w:val="00712DB8"/>
    <w:rsid w:val="00712DEB"/>
    <w:rsid w:val="007131F4"/>
    <w:rsid w:val="00714C96"/>
    <w:rsid w:val="007154FC"/>
    <w:rsid w:val="0071687B"/>
    <w:rsid w:val="0071689A"/>
    <w:rsid w:val="00716F47"/>
    <w:rsid w:val="007204FD"/>
    <w:rsid w:val="007210AC"/>
    <w:rsid w:val="007214B3"/>
    <w:rsid w:val="00721CBC"/>
    <w:rsid w:val="007224D2"/>
    <w:rsid w:val="00722665"/>
    <w:rsid w:val="00723462"/>
    <w:rsid w:val="00723C46"/>
    <w:rsid w:val="007248F1"/>
    <w:rsid w:val="00725ED3"/>
    <w:rsid w:val="007268F5"/>
    <w:rsid w:val="007279A6"/>
    <w:rsid w:val="00730556"/>
    <w:rsid w:val="00731BD1"/>
    <w:rsid w:val="00731D26"/>
    <w:rsid w:val="007320DA"/>
    <w:rsid w:val="0073255D"/>
    <w:rsid w:val="00733177"/>
    <w:rsid w:val="00734975"/>
    <w:rsid w:val="00734A5D"/>
    <w:rsid w:val="00735365"/>
    <w:rsid w:val="00736A43"/>
    <w:rsid w:val="00737986"/>
    <w:rsid w:val="00737B2F"/>
    <w:rsid w:val="00737D93"/>
    <w:rsid w:val="00737F14"/>
    <w:rsid w:val="00740036"/>
    <w:rsid w:val="00740919"/>
    <w:rsid w:val="0074145B"/>
    <w:rsid w:val="00741BB7"/>
    <w:rsid w:val="00742929"/>
    <w:rsid w:val="00742FA7"/>
    <w:rsid w:val="007431AB"/>
    <w:rsid w:val="0074334C"/>
    <w:rsid w:val="00744742"/>
    <w:rsid w:val="00744D01"/>
    <w:rsid w:val="00745561"/>
    <w:rsid w:val="007458C9"/>
    <w:rsid w:val="00747893"/>
    <w:rsid w:val="007478B5"/>
    <w:rsid w:val="00750406"/>
    <w:rsid w:val="0075067F"/>
    <w:rsid w:val="00750AED"/>
    <w:rsid w:val="00751116"/>
    <w:rsid w:val="00751D05"/>
    <w:rsid w:val="007525C0"/>
    <w:rsid w:val="00752C64"/>
    <w:rsid w:val="00753C9B"/>
    <w:rsid w:val="00753E6E"/>
    <w:rsid w:val="00753F93"/>
    <w:rsid w:val="007542A6"/>
    <w:rsid w:val="00754697"/>
    <w:rsid w:val="007547BE"/>
    <w:rsid w:val="00754E46"/>
    <w:rsid w:val="007554B5"/>
    <w:rsid w:val="00755AA2"/>
    <w:rsid w:val="00756165"/>
    <w:rsid w:val="00757100"/>
    <w:rsid w:val="00757281"/>
    <w:rsid w:val="007579D0"/>
    <w:rsid w:val="00757A3F"/>
    <w:rsid w:val="00757D6C"/>
    <w:rsid w:val="007602A3"/>
    <w:rsid w:val="00760462"/>
    <w:rsid w:val="007607B8"/>
    <w:rsid w:val="00760CCC"/>
    <w:rsid w:val="00760E9B"/>
    <w:rsid w:val="00761986"/>
    <w:rsid w:val="00761A3A"/>
    <w:rsid w:val="007622B8"/>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228"/>
    <w:rsid w:val="007811AE"/>
    <w:rsid w:val="007813EB"/>
    <w:rsid w:val="00781688"/>
    <w:rsid w:val="0078198D"/>
    <w:rsid w:val="00782D3C"/>
    <w:rsid w:val="00782F48"/>
    <w:rsid w:val="0078375F"/>
    <w:rsid w:val="0078387F"/>
    <w:rsid w:val="007839E7"/>
    <w:rsid w:val="00784B86"/>
    <w:rsid w:val="00784CB7"/>
    <w:rsid w:val="0078543B"/>
    <w:rsid w:val="0078575D"/>
    <w:rsid w:val="00785E88"/>
    <w:rsid w:val="007862B1"/>
    <w:rsid w:val="00786DDF"/>
    <w:rsid w:val="0078774A"/>
    <w:rsid w:val="007912D3"/>
    <w:rsid w:val="00791764"/>
    <w:rsid w:val="00792DAF"/>
    <w:rsid w:val="007930CD"/>
    <w:rsid w:val="00793108"/>
    <w:rsid w:val="00793BF7"/>
    <w:rsid w:val="00793E8B"/>
    <w:rsid w:val="007942E8"/>
    <w:rsid w:val="00794790"/>
    <w:rsid w:val="00794CDD"/>
    <w:rsid w:val="0079574B"/>
    <w:rsid w:val="00796076"/>
    <w:rsid w:val="007961A6"/>
    <w:rsid w:val="007968A3"/>
    <w:rsid w:val="0079727E"/>
    <w:rsid w:val="00797894"/>
    <w:rsid w:val="007A0AFF"/>
    <w:rsid w:val="007A16FB"/>
    <w:rsid w:val="007A1BC8"/>
    <w:rsid w:val="007A1F42"/>
    <w:rsid w:val="007A2020"/>
    <w:rsid w:val="007A2E03"/>
    <w:rsid w:val="007A2E3D"/>
    <w:rsid w:val="007A2FC9"/>
    <w:rsid w:val="007A3EE6"/>
    <w:rsid w:val="007A3F75"/>
    <w:rsid w:val="007A4BB9"/>
    <w:rsid w:val="007A518F"/>
    <w:rsid w:val="007A5810"/>
    <w:rsid w:val="007A5D9F"/>
    <w:rsid w:val="007A5E2D"/>
    <w:rsid w:val="007A7175"/>
    <w:rsid w:val="007A7DEB"/>
    <w:rsid w:val="007B02CE"/>
    <w:rsid w:val="007B188A"/>
    <w:rsid w:val="007B1D51"/>
    <w:rsid w:val="007B203B"/>
    <w:rsid w:val="007B207A"/>
    <w:rsid w:val="007B2E21"/>
    <w:rsid w:val="007B36E4"/>
    <w:rsid w:val="007B3D9D"/>
    <w:rsid w:val="007B6811"/>
    <w:rsid w:val="007B6A2D"/>
    <w:rsid w:val="007B70B2"/>
    <w:rsid w:val="007C009B"/>
    <w:rsid w:val="007C081F"/>
    <w:rsid w:val="007C0837"/>
    <w:rsid w:val="007C13B3"/>
    <w:rsid w:val="007C15C5"/>
    <w:rsid w:val="007C1825"/>
    <w:rsid w:val="007C1D08"/>
    <w:rsid w:val="007C3D16"/>
    <w:rsid w:val="007C3D60"/>
    <w:rsid w:val="007C3FF3"/>
    <w:rsid w:val="007C4512"/>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AF9"/>
    <w:rsid w:val="007D3E45"/>
    <w:rsid w:val="007D4017"/>
    <w:rsid w:val="007D716A"/>
    <w:rsid w:val="007D7707"/>
    <w:rsid w:val="007E0DD7"/>
    <w:rsid w:val="007E0E5F"/>
    <w:rsid w:val="007E0EA0"/>
    <w:rsid w:val="007E0EB8"/>
    <w:rsid w:val="007E15A7"/>
    <w:rsid w:val="007E1A5C"/>
    <w:rsid w:val="007E2126"/>
    <w:rsid w:val="007E238F"/>
    <w:rsid w:val="007E2993"/>
    <w:rsid w:val="007E39F5"/>
    <w:rsid w:val="007E3AEE"/>
    <w:rsid w:val="007E3E25"/>
    <w:rsid w:val="007E46FE"/>
    <w:rsid w:val="007E4F0F"/>
    <w:rsid w:val="007E6804"/>
    <w:rsid w:val="007E6E01"/>
    <w:rsid w:val="007E799F"/>
    <w:rsid w:val="007F12DE"/>
    <w:rsid w:val="007F1314"/>
    <w:rsid w:val="007F1F51"/>
    <w:rsid w:val="007F281F"/>
    <w:rsid w:val="007F29BB"/>
    <w:rsid w:val="007F3495"/>
    <w:rsid w:val="007F3D95"/>
    <w:rsid w:val="007F445C"/>
    <w:rsid w:val="007F503F"/>
    <w:rsid w:val="007F5A5F"/>
    <w:rsid w:val="007F6033"/>
    <w:rsid w:val="007F6722"/>
    <w:rsid w:val="007F6A3F"/>
    <w:rsid w:val="008011E4"/>
    <w:rsid w:val="008013DA"/>
    <w:rsid w:val="00802147"/>
    <w:rsid w:val="0080437A"/>
    <w:rsid w:val="00804696"/>
    <w:rsid w:val="00805326"/>
    <w:rsid w:val="00805DEA"/>
    <w:rsid w:val="008061D6"/>
    <w:rsid w:val="00806303"/>
    <w:rsid w:val="008069F0"/>
    <w:rsid w:val="00807178"/>
    <w:rsid w:val="0080763E"/>
    <w:rsid w:val="00807F1E"/>
    <w:rsid w:val="00807F3B"/>
    <w:rsid w:val="008105B4"/>
    <w:rsid w:val="00810640"/>
    <w:rsid w:val="00811D16"/>
    <w:rsid w:val="0081201B"/>
    <w:rsid w:val="008128C9"/>
    <w:rsid w:val="00813F7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26BD0"/>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68D1"/>
    <w:rsid w:val="00847EB9"/>
    <w:rsid w:val="008504E0"/>
    <w:rsid w:val="00850570"/>
    <w:rsid w:val="00850857"/>
    <w:rsid w:val="008510F1"/>
    <w:rsid w:val="0085236E"/>
    <w:rsid w:val="00852545"/>
    <w:rsid w:val="00852DFC"/>
    <w:rsid w:val="00853479"/>
    <w:rsid w:val="00853563"/>
    <w:rsid w:val="00854035"/>
    <w:rsid w:val="008546A0"/>
    <w:rsid w:val="0085527A"/>
    <w:rsid w:val="008558B3"/>
    <w:rsid w:val="00855F55"/>
    <w:rsid w:val="0085683F"/>
    <w:rsid w:val="008568E9"/>
    <w:rsid w:val="00856FDE"/>
    <w:rsid w:val="0085736F"/>
    <w:rsid w:val="00857BF8"/>
    <w:rsid w:val="0086004A"/>
    <w:rsid w:val="008601B2"/>
    <w:rsid w:val="0086059D"/>
    <w:rsid w:val="008607A9"/>
    <w:rsid w:val="00860B3B"/>
    <w:rsid w:val="00861BEB"/>
    <w:rsid w:val="00862230"/>
    <w:rsid w:val="008626E5"/>
    <w:rsid w:val="008628CD"/>
    <w:rsid w:val="008628EC"/>
    <w:rsid w:val="00862B55"/>
    <w:rsid w:val="00866029"/>
    <w:rsid w:val="008671ED"/>
    <w:rsid w:val="00867987"/>
    <w:rsid w:val="008702CB"/>
    <w:rsid w:val="00870AA7"/>
    <w:rsid w:val="0087155D"/>
    <w:rsid w:val="00871E55"/>
    <w:rsid w:val="0087341E"/>
    <w:rsid w:val="0087360C"/>
    <w:rsid w:val="00873E83"/>
    <w:rsid w:val="00873FE9"/>
    <w:rsid w:val="008743F2"/>
    <w:rsid w:val="008749D7"/>
    <w:rsid w:val="008769B4"/>
    <w:rsid w:val="008777E0"/>
    <w:rsid w:val="00877CF3"/>
    <w:rsid w:val="00877F78"/>
    <w:rsid w:val="0088001E"/>
    <w:rsid w:val="00880500"/>
    <w:rsid w:val="00881C05"/>
    <w:rsid w:val="00881C22"/>
    <w:rsid w:val="0088384C"/>
    <w:rsid w:val="00884204"/>
    <w:rsid w:val="00884822"/>
    <w:rsid w:val="00884DAE"/>
    <w:rsid w:val="00886035"/>
    <w:rsid w:val="00886AA6"/>
    <w:rsid w:val="00886E87"/>
    <w:rsid w:val="00886EFE"/>
    <w:rsid w:val="008870AF"/>
    <w:rsid w:val="00887807"/>
    <w:rsid w:val="008916DE"/>
    <w:rsid w:val="008920F8"/>
    <w:rsid w:val="0089384E"/>
    <w:rsid w:val="00893E05"/>
    <w:rsid w:val="008957DB"/>
    <w:rsid w:val="00895B57"/>
    <w:rsid w:val="00896212"/>
    <w:rsid w:val="0089622B"/>
    <w:rsid w:val="00896A13"/>
    <w:rsid w:val="008A0698"/>
    <w:rsid w:val="008A0AF2"/>
    <w:rsid w:val="008A120F"/>
    <w:rsid w:val="008A1E8D"/>
    <w:rsid w:val="008A24FA"/>
    <w:rsid w:val="008A2C22"/>
    <w:rsid w:val="008A2FF1"/>
    <w:rsid w:val="008A345D"/>
    <w:rsid w:val="008A3652"/>
    <w:rsid w:val="008A3C43"/>
    <w:rsid w:val="008A403C"/>
    <w:rsid w:val="008A4DA3"/>
    <w:rsid w:val="008A4FFE"/>
    <w:rsid w:val="008A56AD"/>
    <w:rsid w:val="008A5CEA"/>
    <w:rsid w:val="008A6B82"/>
    <w:rsid w:val="008A73D0"/>
    <w:rsid w:val="008A7905"/>
    <w:rsid w:val="008A7FD1"/>
    <w:rsid w:val="008B03EE"/>
    <w:rsid w:val="008B12AF"/>
    <w:rsid w:val="008B1605"/>
    <w:rsid w:val="008B1B4F"/>
    <w:rsid w:val="008B22A5"/>
    <w:rsid w:val="008B3AFA"/>
    <w:rsid w:val="008B4DB1"/>
    <w:rsid w:val="008B4FDA"/>
    <w:rsid w:val="008B57F4"/>
    <w:rsid w:val="008B62FE"/>
    <w:rsid w:val="008B6523"/>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2411"/>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DC"/>
    <w:rsid w:val="008E3548"/>
    <w:rsid w:val="008E38E6"/>
    <w:rsid w:val="008E3B1B"/>
    <w:rsid w:val="008E3E18"/>
    <w:rsid w:val="008E4010"/>
    <w:rsid w:val="008E40AD"/>
    <w:rsid w:val="008E43BF"/>
    <w:rsid w:val="008E4477"/>
    <w:rsid w:val="008E4A90"/>
    <w:rsid w:val="008E4CA9"/>
    <w:rsid w:val="008E5B7C"/>
    <w:rsid w:val="008E5C09"/>
    <w:rsid w:val="008E5C68"/>
    <w:rsid w:val="008E60B3"/>
    <w:rsid w:val="008E6F39"/>
    <w:rsid w:val="008E7E43"/>
    <w:rsid w:val="008F0FA2"/>
    <w:rsid w:val="008F13BF"/>
    <w:rsid w:val="008F1751"/>
    <w:rsid w:val="008F2365"/>
    <w:rsid w:val="008F2917"/>
    <w:rsid w:val="008F2B76"/>
    <w:rsid w:val="008F527F"/>
    <w:rsid w:val="008F556C"/>
    <w:rsid w:val="008F6B74"/>
    <w:rsid w:val="009021FE"/>
    <w:rsid w:val="00902BB9"/>
    <w:rsid w:val="00902D0C"/>
    <w:rsid w:val="009037A3"/>
    <w:rsid w:val="00903898"/>
    <w:rsid w:val="0090481C"/>
    <w:rsid w:val="00904926"/>
    <w:rsid w:val="0090510C"/>
    <w:rsid w:val="00905984"/>
    <w:rsid w:val="00906104"/>
    <w:rsid w:val="00906204"/>
    <w:rsid w:val="00906352"/>
    <w:rsid w:val="00906D65"/>
    <w:rsid w:val="0091042F"/>
    <w:rsid w:val="0091064F"/>
    <w:rsid w:val="00910F71"/>
    <w:rsid w:val="009114A5"/>
    <w:rsid w:val="009123CA"/>
    <w:rsid w:val="00915104"/>
    <w:rsid w:val="00915337"/>
    <w:rsid w:val="0091536E"/>
    <w:rsid w:val="009160C2"/>
    <w:rsid w:val="009165A7"/>
    <w:rsid w:val="00916A53"/>
    <w:rsid w:val="00917234"/>
    <w:rsid w:val="0091775C"/>
    <w:rsid w:val="00917FAA"/>
    <w:rsid w:val="00920009"/>
    <w:rsid w:val="00921032"/>
    <w:rsid w:val="00922306"/>
    <w:rsid w:val="009229DF"/>
    <w:rsid w:val="00926875"/>
    <w:rsid w:val="009312A9"/>
    <w:rsid w:val="00931A1F"/>
    <w:rsid w:val="00932E8F"/>
    <w:rsid w:val="00933457"/>
    <w:rsid w:val="009334DB"/>
    <w:rsid w:val="009335A0"/>
    <w:rsid w:val="0093460D"/>
    <w:rsid w:val="00934B33"/>
    <w:rsid w:val="00934CEF"/>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28EA"/>
    <w:rsid w:val="00943134"/>
    <w:rsid w:val="00945E74"/>
    <w:rsid w:val="0094684E"/>
    <w:rsid w:val="009471C4"/>
    <w:rsid w:val="00947D03"/>
    <w:rsid w:val="00951393"/>
    <w:rsid w:val="0095176C"/>
    <w:rsid w:val="0095199F"/>
    <w:rsid w:val="00952549"/>
    <w:rsid w:val="00952593"/>
    <w:rsid w:val="009535ED"/>
    <w:rsid w:val="00953F12"/>
    <w:rsid w:val="00954B19"/>
    <w:rsid w:val="00954B56"/>
    <w:rsid w:val="00954F59"/>
    <w:rsid w:val="00955152"/>
    <w:rsid w:val="009556E1"/>
    <w:rsid w:val="009559AB"/>
    <w:rsid w:val="00955A1E"/>
    <w:rsid w:val="00955CC1"/>
    <w:rsid w:val="00955E87"/>
    <w:rsid w:val="00956D11"/>
    <w:rsid w:val="00957967"/>
    <w:rsid w:val="00960802"/>
    <w:rsid w:val="00961895"/>
    <w:rsid w:val="00962585"/>
    <w:rsid w:val="00962791"/>
    <w:rsid w:val="009628EC"/>
    <w:rsid w:val="00962A76"/>
    <w:rsid w:val="00963E00"/>
    <w:rsid w:val="009647B3"/>
    <w:rsid w:val="009648D5"/>
    <w:rsid w:val="009650A0"/>
    <w:rsid w:val="00965350"/>
    <w:rsid w:val="00965B76"/>
    <w:rsid w:val="00965E05"/>
    <w:rsid w:val="00965FCF"/>
    <w:rsid w:val="009666E0"/>
    <w:rsid w:val="00966FA0"/>
    <w:rsid w:val="00971CAE"/>
    <w:rsid w:val="009724A5"/>
    <w:rsid w:val="00972668"/>
    <w:rsid w:val="009732B6"/>
    <w:rsid w:val="00973601"/>
    <w:rsid w:val="0097362A"/>
    <w:rsid w:val="00973BAB"/>
    <w:rsid w:val="00973FB1"/>
    <w:rsid w:val="009750D7"/>
    <w:rsid w:val="00975F7E"/>
    <w:rsid w:val="00976CDA"/>
    <w:rsid w:val="009771B9"/>
    <w:rsid w:val="009775DB"/>
    <w:rsid w:val="009813C4"/>
    <w:rsid w:val="00981540"/>
    <w:rsid w:val="0098244A"/>
    <w:rsid w:val="00983AF5"/>
    <w:rsid w:val="00984456"/>
    <w:rsid w:val="00984BDB"/>
    <w:rsid w:val="00985291"/>
    <w:rsid w:val="00987408"/>
    <w:rsid w:val="00987D3E"/>
    <w:rsid w:val="00987E76"/>
    <w:rsid w:val="00990375"/>
    <w:rsid w:val="00990561"/>
    <w:rsid w:val="00990C42"/>
    <w:rsid w:val="009911F4"/>
    <w:rsid w:val="00993191"/>
    <w:rsid w:val="00993B84"/>
    <w:rsid w:val="00993BA8"/>
    <w:rsid w:val="0099452E"/>
    <w:rsid w:val="00994A77"/>
    <w:rsid w:val="00995045"/>
    <w:rsid w:val="00995CAF"/>
    <w:rsid w:val="00996C19"/>
    <w:rsid w:val="00997050"/>
    <w:rsid w:val="009970B4"/>
    <w:rsid w:val="00997686"/>
    <w:rsid w:val="009A05AC"/>
    <w:rsid w:val="009A0B9B"/>
    <w:rsid w:val="009A171D"/>
    <w:rsid w:val="009A1B95"/>
    <w:rsid w:val="009A2706"/>
    <w:rsid w:val="009A2FDE"/>
    <w:rsid w:val="009A30B4"/>
    <w:rsid w:val="009A30B5"/>
    <w:rsid w:val="009A4931"/>
    <w:rsid w:val="009A5190"/>
    <w:rsid w:val="009A5832"/>
    <w:rsid w:val="009A73D5"/>
    <w:rsid w:val="009A7602"/>
    <w:rsid w:val="009A796C"/>
    <w:rsid w:val="009A7E8F"/>
    <w:rsid w:val="009B0273"/>
    <w:rsid w:val="009B0824"/>
    <w:rsid w:val="009B0DA1"/>
    <w:rsid w:val="009B1175"/>
    <w:rsid w:val="009B3450"/>
    <w:rsid w:val="009B3C8F"/>
    <w:rsid w:val="009B3CA3"/>
    <w:rsid w:val="009B4312"/>
    <w:rsid w:val="009B50F0"/>
    <w:rsid w:val="009B5889"/>
    <w:rsid w:val="009B58F7"/>
    <w:rsid w:val="009B5ED1"/>
    <w:rsid w:val="009B6D58"/>
    <w:rsid w:val="009C03F8"/>
    <w:rsid w:val="009C1A9B"/>
    <w:rsid w:val="009C1D0F"/>
    <w:rsid w:val="009C357A"/>
    <w:rsid w:val="009C370D"/>
    <w:rsid w:val="009C3A21"/>
    <w:rsid w:val="009C3B73"/>
    <w:rsid w:val="009C3EC5"/>
    <w:rsid w:val="009C4358"/>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596"/>
    <w:rsid w:val="009E2620"/>
    <w:rsid w:val="009E27FC"/>
    <w:rsid w:val="009E35C5"/>
    <w:rsid w:val="009E38B9"/>
    <w:rsid w:val="009E402F"/>
    <w:rsid w:val="009E45F3"/>
    <w:rsid w:val="009E4A0F"/>
    <w:rsid w:val="009E4D53"/>
    <w:rsid w:val="009E7100"/>
    <w:rsid w:val="009F0660"/>
    <w:rsid w:val="009F06BA"/>
    <w:rsid w:val="009F13B0"/>
    <w:rsid w:val="009F18D0"/>
    <w:rsid w:val="009F1EDC"/>
    <w:rsid w:val="009F1FF7"/>
    <w:rsid w:val="009F337A"/>
    <w:rsid w:val="009F3E73"/>
    <w:rsid w:val="009F4638"/>
    <w:rsid w:val="009F5D9B"/>
    <w:rsid w:val="009F64A7"/>
    <w:rsid w:val="009F6B69"/>
    <w:rsid w:val="009F7683"/>
    <w:rsid w:val="009F7C54"/>
    <w:rsid w:val="009F7D78"/>
    <w:rsid w:val="00A00BCA"/>
    <w:rsid w:val="00A00D05"/>
    <w:rsid w:val="00A00E74"/>
    <w:rsid w:val="00A0285A"/>
    <w:rsid w:val="00A02A15"/>
    <w:rsid w:val="00A02EB6"/>
    <w:rsid w:val="00A04DB0"/>
    <w:rsid w:val="00A05038"/>
    <w:rsid w:val="00A06957"/>
    <w:rsid w:val="00A0752B"/>
    <w:rsid w:val="00A10D1E"/>
    <w:rsid w:val="00A10D1F"/>
    <w:rsid w:val="00A112E2"/>
    <w:rsid w:val="00A1152B"/>
    <w:rsid w:val="00A11BD0"/>
    <w:rsid w:val="00A11F49"/>
    <w:rsid w:val="00A11F7F"/>
    <w:rsid w:val="00A1295D"/>
    <w:rsid w:val="00A12A5E"/>
    <w:rsid w:val="00A12C95"/>
    <w:rsid w:val="00A12E9C"/>
    <w:rsid w:val="00A132C6"/>
    <w:rsid w:val="00A14ED9"/>
    <w:rsid w:val="00A150A9"/>
    <w:rsid w:val="00A1623D"/>
    <w:rsid w:val="00A174F2"/>
    <w:rsid w:val="00A20B69"/>
    <w:rsid w:val="00A20F71"/>
    <w:rsid w:val="00A222D7"/>
    <w:rsid w:val="00A22548"/>
    <w:rsid w:val="00A225C7"/>
    <w:rsid w:val="00A22EB5"/>
    <w:rsid w:val="00A24827"/>
    <w:rsid w:val="00A249DB"/>
    <w:rsid w:val="00A24F80"/>
    <w:rsid w:val="00A250D5"/>
    <w:rsid w:val="00A27FAF"/>
    <w:rsid w:val="00A3062D"/>
    <w:rsid w:val="00A30B3F"/>
    <w:rsid w:val="00A3123D"/>
    <w:rsid w:val="00A31759"/>
    <w:rsid w:val="00A31A12"/>
    <w:rsid w:val="00A31F51"/>
    <w:rsid w:val="00A3284C"/>
    <w:rsid w:val="00A33BE8"/>
    <w:rsid w:val="00A34378"/>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63B2"/>
    <w:rsid w:val="00A4729F"/>
    <w:rsid w:val="00A5050E"/>
    <w:rsid w:val="00A51B73"/>
    <w:rsid w:val="00A51D7C"/>
    <w:rsid w:val="00A52061"/>
    <w:rsid w:val="00A524AC"/>
    <w:rsid w:val="00A5292D"/>
    <w:rsid w:val="00A530B3"/>
    <w:rsid w:val="00A5473D"/>
    <w:rsid w:val="00A54C71"/>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25AA"/>
    <w:rsid w:val="00A731B5"/>
    <w:rsid w:val="00A73661"/>
    <w:rsid w:val="00A738F6"/>
    <w:rsid w:val="00A73CE7"/>
    <w:rsid w:val="00A747D4"/>
    <w:rsid w:val="00A74B2F"/>
    <w:rsid w:val="00A74D0E"/>
    <w:rsid w:val="00A76200"/>
    <w:rsid w:val="00A76C15"/>
    <w:rsid w:val="00A779D8"/>
    <w:rsid w:val="00A77A26"/>
    <w:rsid w:val="00A801D8"/>
    <w:rsid w:val="00A8134C"/>
    <w:rsid w:val="00A81620"/>
    <w:rsid w:val="00A81DD5"/>
    <w:rsid w:val="00A8328A"/>
    <w:rsid w:val="00A84545"/>
    <w:rsid w:val="00A85E5D"/>
    <w:rsid w:val="00A86963"/>
    <w:rsid w:val="00A86A01"/>
    <w:rsid w:val="00A87140"/>
    <w:rsid w:val="00A905A7"/>
    <w:rsid w:val="00A91202"/>
    <w:rsid w:val="00A919FA"/>
    <w:rsid w:val="00A921FD"/>
    <w:rsid w:val="00A921FF"/>
    <w:rsid w:val="00A935CC"/>
    <w:rsid w:val="00A93710"/>
    <w:rsid w:val="00A938FA"/>
    <w:rsid w:val="00A95A5C"/>
    <w:rsid w:val="00A95C09"/>
    <w:rsid w:val="00A96293"/>
    <w:rsid w:val="00A9662F"/>
    <w:rsid w:val="00A96817"/>
    <w:rsid w:val="00A9786A"/>
    <w:rsid w:val="00AA0AD8"/>
    <w:rsid w:val="00AA0F00"/>
    <w:rsid w:val="00AA0F7B"/>
    <w:rsid w:val="00AA13E4"/>
    <w:rsid w:val="00AA1568"/>
    <w:rsid w:val="00AA18C8"/>
    <w:rsid w:val="00AA1BBF"/>
    <w:rsid w:val="00AA1CA1"/>
    <w:rsid w:val="00AA3583"/>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698"/>
    <w:rsid w:val="00AB5AF2"/>
    <w:rsid w:val="00AB5D5B"/>
    <w:rsid w:val="00AB5E50"/>
    <w:rsid w:val="00AB64C0"/>
    <w:rsid w:val="00AB77E2"/>
    <w:rsid w:val="00AB7D2E"/>
    <w:rsid w:val="00AC082E"/>
    <w:rsid w:val="00AC3708"/>
    <w:rsid w:val="00AC39F7"/>
    <w:rsid w:val="00AC3E39"/>
    <w:rsid w:val="00AC3F2F"/>
    <w:rsid w:val="00AC45C7"/>
    <w:rsid w:val="00AC4A7E"/>
    <w:rsid w:val="00AC4EAF"/>
    <w:rsid w:val="00AC5807"/>
    <w:rsid w:val="00AC743C"/>
    <w:rsid w:val="00AC7A2E"/>
    <w:rsid w:val="00AD0AB3"/>
    <w:rsid w:val="00AD0BEB"/>
    <w:rsid w:val="00AD1BFE"/>
    <w:rsid w:val="00AD305B"/>
    <w:rsid w:val="00AD34C9"/>
    <w:rsid w:val="00AD4019"/>
    <w:rsid w:val="00AD422D"/>
    <w:rsid w:val="00AD522C"/>
    <w:rsid w:val="00AD6D6A"/>
    <w:rsid w:val="00AD7B20"/>
    <w:rsid w:val="00AE00BC"/>
    <w:rsid w:val="00AE1606"/>
    <w:rsid w:val="00AE1F6B"/>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1EFE"/>
    <w:rsid w:val="00AF20D6"/>
    <w:rsid w:val="00AF2160"/>
    <w:rsid w:val="00AF2710"/>
    <w:rsid w:val="00AF27D0"/>
    <w:rsid w:val="00AF2D25"/>
    <w:rsid w:val="00AF4C36"/>
    <w:rsid w:val="00AF4E1A"/>
    <w:rsid w:val="00AF4E29"/>
    <w:rsid w:val="00AF541C"/>
    <w:rsid w:val="00AF564E"/>
    <w:rsid w:val="00AF582B"/>
    <w:rsid w:val="00AF591C"/>
    <w:rsid w:val="00AF5A92"/>
    <w:rsid w:val="00AF5B0F"/>
    <w:rsid w:val="00AF5CA3"/>
    <w:rsid w:val="00AF7BE8"/>
    <w:rsid w:val="00B011DF"/>
    <w:rsid w:val="00B01545"/>
    <w:rsid w:val="00B01568"/>
    <w:rsid w:val="00B01BBB"/>
    <w:rsid w:val="00B01CA2"/>
    <w:rsid w:val="00B025A2"/>
    <w:rsid w:val="00B027B8"/>
    <w:rsid w:val="00B027EF"/>
    <w:rsid w:val="00B02A31"/>
    <w:rsid w:val="00B02D97"/>
    <w:rsid w:val="00B038E9"/>
    <w:rsid w:val="00B04537"/>
    <w:rsid w:val="00B04817"/>
    <w:rsid w:val="00B051BE"/>
    <w:rsid w:val="00B054F4"/>
    <w:rsid w:val="00B0639A"/>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17DF3"/>
    <w:rsid w:val="00B2066D"/>
    <w:rsid w:val="00B2142E"/>
    <w:rsid w:val="00B21689"/>
    <w:rsid w:val="00B217A5"/>
    <w:rsid w:val="00B2283B"/>
    <w:rsid w:val="00B22CED"/>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39BE"/>
    <w:rsid w:val="00B33F68"/>
    <w:rsid w:val="00B34FC8"/>
    <w:rsid w:val="00B352E7"/>
    <w:rsid w:val="00B36E56"/>
    <w:rsid w:val="00B37250"/>
    <w:rsid w:val="00B40121"/>
    <w:rsid w:val="00B40233"/>
    <w:rsid w:val="00B4045F"/>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2623"/>
    <w:rsid w:val="00B73AB8"/>
    <w:rsid w:val="00B73DE0"/>
    <w:rsid w:val="00B744F6"/>
    <w:rsid w:val="00B75687"/>
    <w:rsid w:val="00B769CB"/>
    <w:rsid w:val="00B76F3C"/>
    <w:rsid w:val="00B7771E"/>
    <w:rsid w:val="00B80125"/>
    <w:rsid w:val="00B81934"/>
    <w:rsid w:val="00B81AD3"/>
    <w:rsid w:val="00B821FF"/>
    <w:rsid w:val="00B824A3"/>
    <w:rsid w:val="00B834EF"/>
    <w:rsid w:val="00B83C84"/>
    <w:rsid w:val="00B84F37"/>
    <w:rsid w:val="00B853BF"/>
    <w:rsid w:val="00B8636F"/>
    <w:rsid w:val="00B86BCB"/>
    <w:rsid w:val="00B87A97"/>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2B4B"/>
    <w:rsid w:val="00BA3554"/>
    <w:rsid w:val="00BA3B3E"/>
    <w:rsid w:val="00BA606E"/>
    <w:rsid w:val="00BA6100"/>
    <w:rsid w:val="00BA632C"/>
    <w:rsid w:val="00BB046F"/>
    <w:rsid w:val="00BB0E2D"/>
    <w:rsid w:val="00BB14A5"/>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371"/>
    <w:rsid w:val="00BC6493"/>
    <w:rsid w:val="00BC6807"/>
    <w:rsid w:val="00BC6E1C"/>
    <w:rsid w:val="00BC6EE1"/>
    <w:rsid w:val="00BC6FA9"/>
    <w:rsid w:val="00BC723A"/>
    <w:rsid w:val="00BC7336"/>
    <w:rsid w:val="00BC7AF7"/>
    <w:rsid w:val="00BD0588"/>
    <w:rsid w:val="00BD0D0A"/>
    <w:rsid w:val="00BD16A6"/>
    <w:rsid w:val="00BD279E"/>
    <w:rsid w:val="00BD2920"/>
    <w:rsid w:val="00BD3B55"/>
    <w:rsid w:val="00BD4817"/>
    <w:rsid w:val="00BD55E8"/>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8C3"/>
    <w:rsid w:val="00BF3BA4"/>
    <w:rsid w:val="00BF40B9"/>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BF9"/>
    <w:rsid w:val="00C05186"/>
    <w:rsid w:val="00C0648C"/>
    <w:rsid w:val="00C068EB"/>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23B"/>
    <w:rsid w:val="00C358EA"/>
    <w:rsid w:val="00C364E8"/>
    <w:rsid w:val="00C3797F"/>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571F"/>
    <w:rsid w:val="00C56BBA"/>
    <w:rsid w:val="00C577B9"/>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42B"/>
    <w:rsid w:val="00C706F4"/>
    <w:rsid w:val="00C71E26"/>
    <w:rsid w:val="00C72218"/>
    <w:rsid w:val="00C72606"/>
    <w:rsid w:val="00C727E5"/>
    <w:rsid w:val="00C72D0E"/>
    <w:rsid w:val="00C72E21"/>
    <w:rsid w:val="00C73E62"/>
    <w:rsid w:val="00C74696"/>
    <w:rsid w:val="00C74A89"/>
    <w:rsid w:val="00C752FC"/>
    <w:rsid w:val="00C755F0"/>
    <w:rsid w:val="00C75A7D"/>
    <w:rsid w:val="00C75B5B"/>
    <w:rsid w:val="00C8055A"/>
    <w:rsid w:val="00C806B2"/>
    <w:rsid w:val="00C807D9"/>
    <w:rsid w:val="00C80B25"/>
    <w:rsid w:val="00C80D21"/>
    <w:rsid w:val="00C813A9"/>
    <w:rsid w:val="00C81FE2"/>
    <w:rsid w:val="00C82BD2"/>
    <w:rsid w:val="00C83D8F"/>
    <w:rsid w:val="00C83F86"/>
    <w:rsid w:val="00C8401D"/>
    <w:rsid w:val="00C84419"/>
    <w:rsid w:val="00C849E5"/>
    <w:rsid w:val="00C84D2D"/>
    <w:rsid w:val="00C850AC"/>
    <w:rsid w:val="00C85FFA"/>
    <w:rsid w:val="00C864DC"/>
    <w:rsid w:val="00C86A00"/>
    <w:rsid w:val="00C91277"/>
    <w:rsid w:val="00C91D04"/>
    <w:rsid w:val="00C91DC3"/>
    <w:rsid w:val="00C91F69"/>
    <w:rsid w:val="00C92051"/>
    <w:rsid w:val="00C93FF9"/>
    <w:rsid w:val="00C94F08"/>
    <w:rsid w:val="00C95B0F"/>
    <w:rsid w:val="00C96127"/>
    <w:rsid w:val="00C96A1C"/>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087"/>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792"/>
    <w:rsid w:val="00CD4898"/>
    <w:rsid w:val="00CD495E"/>
    <w:rsid w:val="00CE078F"/>
    <w:rsid w:val="00CE0D95"/>
    <w:rsid w:val="00CE0DB0"/>
    <w:rsid w:val="00CE1B2C"/>
    <w:rsid w:val="00CE1D85"/>
    <w:rsid w:val="00CE2264"/>
    <w:rsid w:val="00CE3A99"/>
    <w:rsid w:val="00CE3DC5"/>
    <w:rsid w:val="00CE418C"/>
    <w:rsid w:val="00CE4D1D"/>
    <w:rsid w:val="00CE7B83"/>
    <w:rsid w:val="00CE7BF1"/>
    <w:rsid w:val="00CF093D"/>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4692"/>
    <w:rsid w:val="00CF7AC3"/>
    <w:rsid w:val="00D00401"/>
    <w:rsid w:val="00D0068C"/>
    <w:rsid w:val="00D008B5"/>
    <w:rsid w:val="00D00A61"/>
    <w:rsid w:val="00D00BED"/>
    <w:rsid w:val="00D01866"/>
    <w:rsid w:val="00D01B3C"/>
    <w:rsid w:val="00D0210C"/>
    <w:rsid w:val="00D02861"/>
    <w:rsid w:val="00D03331"/>
    <w:rsid w:val="00D03E7C"/>
    <w:rsid w:val="00D048EE"/>
    <w:rsid w:val="00D04B17"/>
    <w:rsid w:val="00D05A4D"/>
    <w:rsid w:val="00D05F06"/>
    <w:rsid w:val="00D0673E"/>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17BB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F62"/>
    <w:rsid w:val="00D359EB"/>
    <w:rsid w:val="00D362DB"/>
    <w:rsid w:val="00D36D97"/>
    <w:rsid w:val="00D37020"/>
    <w:rsid w:val="00D371A7"/>
    <w:rsid w:val="00D37995"/>
    <w:rsid w:val="00D37A8C"/>
    <w:rsid w:val="00D4035F"/>
    <w:rsid w:val="00D4097A"/>
    <w:rsid w:val="00D411B6"/>
    <w:rsid w:val="00D433D6"/>
    <w:rsid w:val="00D44071"/>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40E"/>
    <w:rsid w:val="00D54E6F"/>
    <w:rsid w:val="00D5541F"/>
    <w:rsid w:val="00D56166"/>
    <w:rsid w:val="00D5674E"/>
    <w:rsid w:val="00D56D2A"/>
    <w:rsid w:val="00D57126"/>
    <w:rsid w:val="00D571F0"/>
    <w:rsid w:val="00D57531"/>
    <w:rsid w:val="00D576B7"/>
    <w:rsid w:val="00D57D97"/>
    <w:rsid w:val="00D601DB"/>
    <w:rsid w:val="00D607BC"/>
    <w:rsid w:val="00D60E8B"/>
    <w:rsid w:val="00D612BC"/>
    <w:rsid w:val="00D61805"/>
    <w:rsid w:val="00D61B60"/>
    <w:rsid w:val="00D61D87"/>
    <w:rsid w:val="00D627D0"/>
    <w:rsid w:val="00D62C0F"/>
    <w:rsid w:val="00D6399D"/>
    <w:rsid w:val="00D65B37"/>
    <w:rsid w:val="00D65BF2"/>
    <w:rsid w:val="00D65E4E"/>
    <w:rsid w:val="00D65EBA"/>
    <w:rsid w:val="00D67F67"/>
    <w:rsid w:val="00D71259"/>
    <w:rsid w:val="00D72A1B"/>
    <w:rsid w:val="00D7354F"/>
    <w:rsid w:val="00D7435F"/>
    <w:rsid w:val="00D74CCE"/>
    <w:rsid w:val="00D758CA"/>
    <w:rsid w:val="00D75F27"/>
    <w:rsid w:val="00D76BBA"/>
    <w:rsid w:val="00D77033"/>
    <w:rsid w:val="00D770AC"/>
    <w:rsid w:val="00D770E9"/>
    <w:rsid w:val="00D77618"/>
    <w:rsid w:val="00D77ADB"/>
    <w:rsid w:val="00D77EF7"/>
    <w:rsid w:val="00D815D1"/>
    <w:rsid w:val="00D81660"/>
    <w:rsid w:val="00D81962"/>
    <w:rsid w:val="00D820D2"/>
    <w:rsid w:val="00D82DAD"/>
    <w:rsid w:val="00D83043"/>
    <w:rsid w:val="00D8313C"/>
    <w:rsid w:val="00D84287"/>
    <w:rsid w:val="00D84628"/>
    <w:rsid w:val="00D84988"/>
    <w:rsid w:val="00D85304"/>
    <w:rsid w:val="00D85759"/>
    <w:rsid w:val="00D86538"/>
    <w:rsid w:val="00D873FE"/>
    <w:rsid w:val="00D875CB"/>
    <w:rsid w:val="00D879FD"/>
    <w:rsid w:val="00D90A5C"/>
    <w:rsid w:val="00D91F6D"/>
    <w:rsid w:val="00D91F8B"/>
    <w:rsid w:val="00D93027"/>
    <w:rsid w:val="00D93180"/>
    <w:rsid w:val="00D9388B"/>
    <w:rsid w:val="00D9650F"/>
    <w:rsid w:val="00D970D2"/>
    <w:rsid w:val="00D976EB"/>
    <w:rsid w:val="00DA0948"/>
    <w:rsid w:val="00DA0A4E"/>
    <w:rsid w:val="00DA0F94"/>
    <w:rsid w:val="00DA0FDD"/>
    <w:rsid w:val="00DA10C9"/>
    <w:rsid w:val="00DA1AF1"/>
    <w:rsid w:val="00DA1F44"/>
    <w:rsid w:val="00DA2289"/>
    <w:rsid w:val="00DA2C85"/>
    <w:rsid w:val="00DA41B1"/>
    <w:rsid w:val="00DA4AD6"/>
    <w:rsid w:val="00DA641E"/>
    <w:rsid w:val="00DA687B"/>
    <w:rsid w:val="00DA6C97"/>
    <w:rsid w:val="00DA6E17"/>
    <w:rsid w:val="00DB01A7"/>
    <w:rsid w:val="00DB0602"/>
    <w:rsid w:val="00DB2BCC"/>
    <w:rsid w:val="00DB3E17"/>
    <w:rsid w:val="00DB41B7"/>
    <w:rsid w:val="00DB4273"/>
    <w:rsid w:val="00DB4B74"/>
    <w:rsid w:val="00DB4CC7"/>
    <w:rsid w:val="00DB64C8"/>
    <w:rsid w:val="00DB6A81"/>
    <w:rsid w:val="00DB6B45"/>
    <w:rsid w:val="00DB6D02"/>
    <w:rsid w:val="00DC0609"/>
    <w:rsid w:val="00DC1B3F"/>
    <w:rsid w:val="00DC3470"/>
    <w:rsid w:val="00DC38B6"/>
    <w:rsid w:val="00DC5332"/>
    <w:rsid w:val="00DC567F"/>
    <w:rsid w:val="00DC59F5"/>
    <w:rsid w:val="00DC5E2F"/>
    <w:rsid w:val="00DC6663"/>
    <w:rsid w:val="00DC6FEB"/>
    <w:rsid w:val="00DC769E"/>
    <w:rsid w:val="00DC77FB"/>
    <w:rsid w:val="00DC7A3F"/>
    <w:rsid w:val="00DC7EB5"/>
    <w:rsid w:val="00DD11BE"/>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8E2"/>
    <w:rsid w:val="00DE7A74"/>
    <w:rsid w:val="00DE7B31"/>
    <w:rsid w:val="00DE7F8F"/>
    <w:rsid w:val="00DF11C4"/>
    <w:rsid w:val="00DF1625"/>
    <w:rsid w:val="00DF19A1"/>
    <w:rsid w:val="00DF1EF7"/>
    <w:rsid w:val="00DF5182"/>
    <w:rsid w:val="00DF65D4"/>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078D5"/>
    <w:rsid w:val="00E10031"/>
    <w:rsid w:val="00E1087A"/>
    <w:rsid w:val="00E10BB7"/>
    <w:rsid w:val="00E1111C"/>
    <w:rsid w:val="00E12FC6"/>
    <w:rsid w:val="00E1458D"/>
    <w:rsid w:val="00E15826"/>
    <w:rsid w:val="00E1582E"/>
    <w:rsid w:val="00E15A77"/>
    <w:rsid w:val="00E161F1"/>
    <w:rsid w:val="00E16D54"/>
    <w:rsid w:val="00E16E4E"/>
    <w:rsid w:val="00E17B5D"/>
    <w:rsid w:val="00E20011"/>
    <w:rsid w:val="00E2073B"/>
    <w:rsid w:val="00E207EB"/>
    <w:rsid w:val="00E20B3E"/>
    <w:rsid w:val="00E20E95"/>
    <w:rsid w:val="00E21322"/>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213"/>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457"/>
    <w:rsid w:val="00E45ACA"/>
    <w:rsid w:val="00E45C7F"/>
    <w:rsid w:val="00E46422"/>
    <w:rsid w:val="00E46DBA"/>
    <w:rsid w:val="00E46F12"/>
    <w:rsid w:val="00E50FCC"/>
    <w:rsid w:val="00E51117"/>
    <w:rsid w:val="00E51EEA"/>
    <w:rsid w:val="00E520F5"/>
    <w:rsid w:val="00E5348C"/>
    <w:rsid w:val="00E534B7"/>
    <w:rsid w:val="00E54297"/>
    <w:rsid w:val="00E54B2C"/>
    <w:rsid w:val="00E54F48"/>
    <w:rsid w:val="00E5510F"/>
    <w:rsid w:val="00E556B7"/>
    <w:rsid w:val="00E579F7"/>
    <w:rsid w:val="00E57C78"/>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42C"/>
    <w:rsid w:val="00E81514"/>
    <w:rsid w:val="00E81D32"/>
    <w:rsid w:val="00E84171"/>
    <w:rsid w:val="00E85A49"/>
    <w:rsid w:val="00E877A6"/>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44"/>
    <w:rsid w:val="00E97AB0"/>
    <w:rsid w:val="00EA059F"/>
    <w:rsid w:val="00EA06E9"/>
    <w:rsid w:val="00EA150B"/>
    <w:rsid w:val="00EA1765"/>
    <w:rsid w:val="00EA377A"/>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42B2"/>
    <w:rsid w:val="00EB4473"/>
    <w:rsid w:val="00EB487B"/>
    <w:rsid w:val="00EB5989"/>
    <w:rsid w:val="00EB5AB1"/>
    <w:rsid w:val="00EB5F02"/>
    <w:rsid w:val="00EB602D"/>
    <w:rsid w:val="00EB6064"/>
    <w:rsid w:val="00EB6314"/>
    <w:rsid w:val="00EB6684"/>
    <w:rsid w:val="00EB6702"/>
    <w:rsid w:val="00EB6E54"/>
    <w:rsid w:val="00EB739B"/>
    <w:rsid w:val="00EB7570"/>
    <w:rsid w:val="00EC06E1"/>
    <w:rsid w:val="00EC0C4F"/>
    <w:rsid w:val="00EC20A0"/>
    <w:rsid w:val="00EC20BC"/>
    <w:rsid w:val="00EC22F7"/>
    <w:rsid w:val="00EC2345"/>
    <w:rsid w:val="00EC2CDE"/>
    <w:rsid w:val="00EC3F76"/>
    <w:rsid w:val="00EC4497"/>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D7200"/>
    <w:rsid w:val="00EE0172"/>
    <w:rsid w:val="00EE09A4"/>
    <w:rsid w:val="00EE0CF1"/>
    <w:rsid w:val="00EE0EB3"/>
    <w:rsid w:val="00EE0EF1"/>
    <w:rsid w:val="00EE11C5"/>
    <w:rsid w:val="00EE1789"/>
    <w:rsid w:val="00EE2663"/>
    <w:rsid w:val="00EE38FD"/>
    <w:rsid w:val="00EE55F5"/>
    <w:rsid w:val="00EE5855"/>
    <w:rsid w:val="00EE5A09"/>
    <w:rsid w:val="00EE5DD1"/>
    <w:rsid w:val="00EE6BB6"/>
    <w:rsid w:val="00EE7019"/>
    <w:rsid w:val="00EE73A8"/>
    <w:rsid w:val="00EE7A99"/>
    <w:rsid w:val="00EF0899"/>
    <w:rsid w:val="00EF0EAF"/>
    <w:rsid w:val="00EF124E"/>
    <w:rsid w:val="00EF1285"/>
    <w:rsid w:val="00EF1AE2"/>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19D"/>
    <w:rsid w:val="00F02279"/>
    <w:rsid w:val="00F022D6"/>
    <w:rsid w:val="00F0233F"/>
    <w:rsid w:val="00F025FC"/>
    <w:rsid w:val="00F02DBC"/>
    <w:rsid w:val="00F03B10"/>
    <w:rsid w:val="00F04537"/>
    <w:rsid w:val="00F04FC3"/>
    <w:rsid w:val="00F05954"/>
    <w:rsid w:val="00F05E46"/>
    <w:rsid w:val="00F06F30"/>
    <w:rsid w:val="00F0796A"/>
    <w:rsid w:val="00F07CA4"/>
    <w:rsid w:val="00F11200"/>
    <w:rsid w:val="00F11794"/>
    <w:rsid w:val="00F11AC7"/>
    <w:rsid w:val="00F11D9C"/>
    <w:rsid w:val="00F124AB"/>
    <w:rsid w:val="00F1253C"/>
    <w:rsid w:val="00F125C4"/>
    <w:rsid w:val="00F12F58"/>
    <w:rsid w:val="00F130E4"/>
    <w:rsid w:val="00F131EC"/>
    <w:rsid w:val="00F1389B"/>
    <w:rsid w:val="00F13FFF"/>
    <w:rsid w:val="00F141E2"/>
    <w:rsid w:val="00F14C82"/>
    <w:rsid w:val="00F154A2"/>
    <w:rsid w:val="00F15F72"/>
    <w:rsid w:val="00F166EA"/>
    <w:rsid w:val="00F16AAC"/>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2781D"/>
    <w:rsid w:val="00F30392"/>
    <w:rsid w:val="00F30C32"/>
    <w:rsid w:val="00F313B8"/>
    <w:rsid w:val="00F3375B"/>
    <w:rsid w:val="00F337CB"/>
    <w:rsid w:val="00F339E3"/>
    <w:rsid w:val="00F3582C"/>
    <w:rsid w:val="00F36E1F"/>
    <w:rsid w:val="00F377C0"/>
    <w:rsid w:val="00F379EB"/>
    <w:rsid w:val="00F37F2C"/>
    <w:rsid w:val="00F403A5"/>
    <w:rsid w:val="00F406AC"/>
    <w:rsid w:val="00F40D4D"/>
    <w:rsid w:val="00F4140F"/>
    <w:rsid w:val="00F4148A"/>
    <w:rsid w:val="00F42F55"/>
    <w:rsid w:val="00F43624"/>
    <w:rsid w:val="00F4395E"/>
    <w:rsid w:val="00F449C0"/>
    <w:rsid w:val="00F4506C"/>
    <w:rsid w:val="00F45B4D"/>
    <w:rsid w:val="00F45B8B"/>
    <w:rsid w:val="00F46136"/>
    <w:rsid w:val="00F46EFF"/>
    <w:rsid w:val="00F51B3A"/>
    <w:rsid w:val="00F5285F"/>
    <w:rsid w:val="00F53525"/>
    <w:rsid w:val="00F5468B"/>
    <w:rsid w:val="00F546F2"/>
    <w:rsid w:val="00F5526F"/>
    <w:rsid w:val="00F55654"/>
    <w:rsid w:val="00F556B0"/>
    <w:rsid w:val="00F55EE0"/>
    <w:rsid w:val="00F562EA"/>
    <w:rsid w:val="00F5653D"/>
    <w:rsid w:val="00F6054E"/>
    <w:rsid w:val="00F60675"/>
    <w:rsid w:val="00F60778"/>
    <w:rsid w:val="00F607C7"/>
    <w:rsid w:val="00F60A05"/>
    <w:rsid w:val="00F60C5F"/>
    <w:rsid w:val="00F61898"/>
    <w:rsid w:val="00F61A9D"/>
    <w:rsid w:val="00F61D2D"/>
    <w:rsid w:val="00F61D7A"/>
    <w:rsid w:val="00F62DD5"/>
    <w:rsid w:val="00F62DDD"/>
    <w:rsid w:val="00F63223"/>
    <w:rsid w:val="00F64BF8"/>
    <w:rsid w:val="00F64DF9"/>
    <w:rsid w:val="00F658E7"/>
    <w:rsid w:val="00F675AC"/>
    <w:rsid w:val="00F676CB"/>
    <w:rsid w:val="00F67946"/>
    <w:rsid w:val="00F6799D"/>
    <w:rsid w:val="00F67CD4"/>
    <w:rsid w:val="00F7009A"/>
    <w:rsid w:val="00F70A3D"/>
    <w:rsid w:val="00F70E55"/>
    <w:rsid w:val="00F72552"/>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53E"/>
    <w:rsid w:val="00F8462A"/>
    <w:rsid w:val="00F85DFC"/>
    <w:rsid w:val="00F85F62"/>
    <w:rsid w:val="00F86162"/>
    <w:rsid w:val="00F863F9"/>
    <w:rsid w:val="00F86789"/>
    <w:rsid w:val="00F86ED5"/>
    <w:rsid w:val="00F871C2"/>
    <w:rsid w:val="00F87473"/>
    <w:rsid w:val="00F914CF"/>
    <w:rsid w:val="00F920B8"/>
    <w:rsid w:val="00F9269C"/>
    <w:rsid w:val="00F9294C"/>
    <w:rsid w:val="00F930CD"/>
    <w:rsid w:val="00F932ED"/>
    <w:rsid w:val="00F9448B"/>
    <w:rsid w:val="00F9544C"/>
    <w:rsid w:val="00F954E8"/>
    <w:rsid w:val="00F959F3"/>
    <w:rsid w:val="00F96621"/>
    <w:rsid w:val="00F96F97"/>
    <w:rsid w:val="00F97D3E"/>
    <w:rsid w:val="00FA0498"/>
    <w:rsid w:val="00FA0665"/>
    <w:rsid w:val="00FA0E41"/>
    <w:rsid w:val="00FA2BFA"/>
    <w:rsid w:val="00FA2FB6"/>
    <w:rsid w:val="00FA37C3"/>
    <w:rsid w:val="00FA3EE5"/>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E58"/>
    <w:rsid w:val="00FC096C"/>
    <w:rsid w:val="00FC0FDC"/>
    <w:rsid w:val="00FC22F4"/>
    <w:rsid w:val="00FC283C"/>
    <w:rsid w:val="00FC31D8"/>
    <w:rsid w:val="00FC32F6"/>
    <w:rsid w:val="00FC4412"/>
    <w:rsid w:val="00FC4B16"/>
    <w:rsid w:val="00FC5DD5"/>
    <w:rsid w:val="00FC5FA5"/>
    <w:rsid w:val="00FC6150"/>
    <w:rsid w:val="00FC64CE"/>
    <w:rsid w:val="00FC6B2B"/>
    <w:rsid w:val="00FC77C6"/>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2FF3"/>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17E"/>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uiPriority w:val="99"/>
    <w:qFormat/>
    <w:rsid w:val="00853479"/>
    <w:rPr>
      <w:sz w:val="24"/>
      <w:szCs w:val="24"/>
    </w:rPr>
  </w:style>
  <w:style w:type="numbering" w:customStyle="1" w:styleId="NoList1">
    <w:name w:val="No List1"/>
    <w:next w:val="NoList"/>
    <w:uiPriority w:val="99"/>
    <w:semiHidden/>
    <w:unhideWhenUsed/>
    <w:rsid w:val="00EC06E1"/>
  </w:style>
  <w:style w:type="numbering" w:customStyle="1" w:styleId="NoList2">
    <w:name w:val="No List2"/>
    <w:next w:val="NoList"/>
    <w:uiPriority w:val="99"/>
    <w:semiHidden/>
    <w:unhideWhenUsed/>
    <w:rsid w:val="00EC06E1"/>
  </w:style>
  <w:style w:type="paragraph" w:customStyle="1" w:styleId="msonormal0">
    <w:name w:val="msonormal"/>
    <w:basedOn w:val="Normal"/>
    <w:rsid w:val="00EC06E1"/>
    <w:pPr>
      <w:spacing w:before="100" w:beforeAutospacing="1" w:after="100" w:afterAutospacing="1"/>
    </w:pPr>
  </w:style>
  <w:style w:type="paragraph" w:customStyle="1" w:styleId="xl164">
    <w:name w:val="xl16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5">
    <w:name w:val="xl16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6">
    <w:name w:val="xl16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7">
    <w:name w:val="xl16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8">
    <w:name w:val="xl16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0">
    <w:name w:val="xl170"/>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1">
    <w:name w:val="xl171"/>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2">
    <w:name w:val="xl17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73">
    <w:name w:val="xl17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4">
    <w:name w:val="xl17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6">
    <w:name w:val="xl17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8">
    <w:name w:val="xl17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9">
    <w:name w:val="xl179"/>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0">
    <w:name w:val="xl18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1">
    <w:name w:val="xl18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2">
    <w:name w:val="xl182"/>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3">
    <w:name w:val="xl183"/>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4">
    <w:name w:val="xl184"/>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5">
    <w:name w:val="xl18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6">
    <w:name w:val="xl186"/>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7">
    <w:name w:val="xl187"/>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8">
    <w:name w:val="xl188"/>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0">
    <w:name w:val="xl19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rPr>
  </w:style>
  <w:style w:type="paragraph" w:customStyle="1" w:styleId="xl191">
    <w:name w:val="xl19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192">
    <w:name w:val="xl19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3">
    <w:name w:val="xl19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4">
    <w:name w:val="xl194"/>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5">
    <w:name w:val="xl195"/>
    <w:basedOn w:val="Normal"/>
    <w:rsid w:val="008B6523"/>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rPr>
  </w:style>
  <w:style w:type="paragraph" w:customStyle="1" w:styleId="xl196">
    <w:name w:val="xl196"/>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 w:type="paragraph" w:customStyle="1" w:styleId="xl197">
    <w:name w:val="xl197"/>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125243582">
      <w:bodyDiv w:val="1"/>
      <w:marLeft w:val="0"/>
      <w:marRight w:val="0"/>
      <w:marTop w:val="0"/>
      <w:marBottom w:val="0"/>
      <w:divBdr>
        <w:top w:val="none" w:sz="0" w:space="0" w:color="auto"/>
        <w:left w:val="none" w:sz="0" w:space="0" w:color="auto"/>
        <w:bottom w:val="none" w:sz="0" w:space="0" w:color="auto"/>
        <w:right w:val="none" w:sz="0" w:space="0" w:color="auto"/>
      </w:divBdr>
    </w:div>
    <w:div w:id="1274732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06219248">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098603760">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1198633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626080292">
      <w:bodyDiv w:val="1"/>
      <w:marLeft w:val="0"/>
      <w:marRight w:val="0"/>
      <w:marTop w:val="0"/>
      <w:marBottom w:val="0"/>
      <w:divBdr>
        <w:top w:val="none" w:sz="0" w:space="0" w:color="auto"/>
        <w:left w:val="none" w:sz="0" w:space="0" w:color="auto"/>
        <w:bottom w:val="none" w:sz="0" w:space="0" w:color="auto"/>
        <w:right w:val="none" w:sz="0" w:space="0" w:color="auto"/>
      </w:divBdr>
    </w:div>
    <w:div w:id="1709916317">
      <w:bodyDiv w:val="1"/>
      <w:marLeft w:val="0"/>
      <w:marRight w:val="0"/>
      <w:marTop w:val="0"/>
      <w:marBottom w:val="0"/>
      <w:divBdr>
        <w:top w:val="none" w:sz="0" w:space="0" w:color="auto"/>
        <w:left w:val="none" w:sz="0" w:space="0" w:color="auto"/>
        <w:bottom w:val="none" w:sz="0" w:space="0" w:color="auto"/>
        <w:right w:val="none" w:sz="0" w:space="0" w:color="auto"/>
      </w:divBdr>
    </w:div>
    <w:div w:id="174499151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achagan.mejunc@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75</Pages>
  <Words>23954</Words>
  <Characters>136539</Characters>
  <Application>Microsoft Office Word</Application>
  <DocSecurity>0</DocSecurity>
  <Lines>1137</Lines>
  <Paragraphs>320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160173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575</cp:revision>
  <cp:lastPrinted>2022-12-28T05:49:00Z</cp:lastPrinted>
  <dcterms:created xsi:type="dcterms:W3CDTF">2022-10-31T11:39:00Z</dcterms:created>
  <dcterms:modified xsi:type="dcterms:W3CDTF">2025-08-12T05:24:00Z</dcterms:modified>
</cp:coreProperties>
</file>